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D54E5" w14:textId="77777777" w:rsidR="00EC7021" w:rsidRPr="001F614C" w:rsidRDefault="004156B7"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color w:val="000000" w:themeColor="text1"/>
          <w:sz w:val="24"/>
        </w:rPr>
      </w:pPr>
      <w:r w:rsidRPr="001F614C">
        <w:rPr>
          <w:rFonts w:ascii="Arial" w:hAnsi="Arial" w:cs="Arial"/>
          <w:noProof/>
          <w:color w:val="000000" w:themeColor="text1"/>
          <w:sz w:val="24"/>
          <w:lang w:val="en-ZA" w:eastAsia="en-ZA"/>
        </w:rPr>
        <w:drawing>
          <wp:anchor distT="0" distB="0" distL="114300" distR="114300" simplePos="0" relativeHeight="251646976" behindDoc="0" locked="0" layoutInCell="1" allowOverlap="1" wp14:anchorId="6300C543" wp14:editId="2F9C8152">
            <wp:simplePos x="0" y="0"/>
            <wp:positionH relativeFrom="column">
              <wp:posOffset>1783715</wp:posOffset>
            </wp:positionH>
            <wp:positionV relativeFrom="paragraph">
              <wp:posOffset>169545</wp:posOffset>
            </wp:positionV>
            <wp:extent cx="3247390" cy="1390650"/>
            <wp:effectExtent l="0" t="0" r="0" b="0"/>
            <wp:wrapSquare wrapText="lef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7390" cy="1390650"/>
                    </a:xfrm>
                    <a:prstGeom prst="rect">
                      <a:avLst/>
                    </a:prstGeom>
                    <a:noFill/>
                    <a:ln w="9525">
                      <a:noFill/>
                      <a:miter lim="800000"/>
                      <a:headEnd/>
                      <a:tailEnd/>
                    </a:ln>
                  </pic:spPr>
                </pic:pic>
              </a:graphicData>
            </a:graphic>
            <wp14:sizeRelV relativeFrom="margin">
              <wp14:pctHeight>0</wp14:pctHeight>
            </wp14:sizeRelV>
          </wp:anchor>
        </w:drawing>
      </w:r>
      <w:r w:rsidR="00702A32" w:rsidRPr="001F614C">
        <w:rPr>
          <w:rFonts w:ascii="Arial" w:hAnsi="Arial" w:cs="Arial"/>
          <w:color w:val="000000" w:themeColor="text1"/>
          <w:sz w:val="24"/>
        </w:rPr>
        <w:t xml:space="preserve"> </w:t>
      </w:r>
      <w:r w:rsidR="00BE17BE" w:rsidRPr="001F614C">
        <w:rPr>
          <w:rFonts w:ascii="Arial" w:hAnsi="Arial" w:cs="Arial"/>
          <w:color w:val="000000" w:themeColor="text1"/>
          <w:sz w:val="24"/>
        </w:rPr>
        <w:t xml:space="preserve">  </w:t>
      </w:r>
    </w:p>
    <w:p w14:paraId="031E9E67" w14:textId="77777777" w:rsidR="00233F06" w:rsidRPr="001F614C" w:rsidRDefault="00233F06"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color w:val="000000" w:themeColor="text1"/>
          <w:sz w:val="24"/>
        </w:rPr>
      </w:pPr>
    </w:p>
    <w:p w14:paraId="48AF744A" w14:textId="77777777" w:rsidR="00EC7021" w:rsidRPr="001F614C" w:rsidRDefault="00EC7021"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r w:rsidRPr="001F614C">
        <w:rPr>
          <w:rFonts w:ascii="Arial" w:hAnsi="Arial" w:cs="Arial"/>
          <w:color w:val="000000" w:themeColor="text1"/>
        </w:rPr>
        <w:br w:type="textWrapping" w:clear="all"/>
      </w:r>
    </w:p>
    <w:p w14:paraId="0E0D0E6F" w14:textId="77777777" w:rsidR="00327126" w:rsidRPr="001F614C" w:rsidRDefault="00327126"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5EF70BF" w14:textId="77777777" w:rsidR="004156B7" w:rsidRPr="001F614C" w:rsidRDefault="004156B7"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6DC5209B" w14:textId="77777777" w:rsidR="00EC7021" w:rsidRPr="001F614C" w:rsidRDefault="00E32101" w:rsidP="00EC7021">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r w:rsidRPr="001F614C">
        <w:rPr>
          <w:rFonts w:ascii="Arial" w:hAnsi="Arial" w:cs="Arial"/>
          <w:noProof/>
          <w:color w:val="000000" w:themeColor="text1"/>
          <w:sz w:val="16"/>
          <w:lang w:val="en-ZA" w:eastAsia="en-ZA"/>
        </w:rPr>
        <mc:AlternateContent>
          <mc:Choice Requires="wps">
            <w:drawing>
              <wp:anchor distT="0" distB="0" distL="114300" distR="114300" simplePos="0" relativeHeight="251651072" behindDoc="0" locked="0" layoutInCell="1" allowOverlap="1" wp14:anchorId="2219E26F" wp14:editId="4770B6E4">
                <wp:simplePos x="0" y="0"/>
                <wp:positionH relativeFrom="column">
                  <wp:posOffset>593090</wp:posOffset>
                </wp:positionH>
                <wp:positionV relativeFrom="paragraph">
                  <wp:posOffset>75565</wp:posOffset>
                </wp:positionV>
                <wp:extent cx="5960853" cy="3038475"/>
                <wp:effectExtent l="0" t="0" r="1905" b="952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853" cy="303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ACFBF5" w14:textId="77777777" w:rsidR="00F24849" w:rsidRDefault="00F24849" w:rsidP="00EC7021">
                            <w:pPr>
                              <w:pStyle w:val="Footer"/>
                              <w:tabs>
                                <w:tab w:val="clear" w:pos="4320"/>
                                <w:tab w:val="clear" w:pos="8640"/>
                              </w:tabs>
                              <w:jc w:val="center"/>
                              <w:rPr>
                                <w:rFonts w:ascii="Arial" w:hAnsi="Arial" w:cs="Arial"/>
                              </w:rPr>
                            </w:pPr>
                          </w:p>
                          <w:p w14:paraId="444ADD11" w14:textId="77777777" w:rsidR="00F24849" w:rsidRDefault="00F24849" w:rsidP="00EC7021">
                            <w:pPr>
                              <w:pStyle w:val="Footer"/>
                              <w:tabs>
                                <w:tab w:val="clear" w:pos="4320"/>
                                <w:tab w:val="clear" w:pos="8640"/>
                              </w:tabs>
                              <w:jc w:val="center"/>
                              <w:rPr>
                                <w:rFonts w:ascii="Arial" w:hAnsi="Arial" w:cs="Arial"/>
                              </w:rPr>
                            </w:pPr>
                          </w:p>
                          <w:p w14:paraId="070FA0B5" w14:textId="77777777" w:rsidR="00F24849" w:rsidRDefault="00F24849" w:rsidP="00310B7B">
                            <w:pPr>
                              <w:pStyle w:val="Footer"/>
                              <w:tabs>
                                <w:tab w:val="clear" w:pos="4320"/>
                                <w:tab w:val="clear" w:pos="8640"/>
                              </w:tabs>
                              <w:jc w:val="center"/>
                              <w:rPr>
                                <w:rFonts w:ascii="Arial" w:hAnsi="Arial" w:cs="Arial"/>
                                <w:sz w:val="36"/>
                                <w:szCs w:val="36"/>
                              </w:rPr>
                            </w:pPr>
                            <w:r>
                              <w:rPr>
                                <w:rFonts w:ascii="Arial" w:hAnsi="Arial" w:cs="Arial"/>
                                <w:sz w:val="36"/>
                                <w:szCs w:val="36"/>
                              </w:rPr>
                              <w:t>ENVELOPE A – TECHNICAL PROPOSAL</w:t>
                            </w:r>
                          </w:p>
                          <w:p w14:paraId="7D94F6D3" w14:textId="77777777" w:rsidR="00F24849" w:rsidRDefault="00F24849" w:rsidP="00EC7021">
                            <w:pPr>
                              <w:pStyle w:val="Footer"/>
                              <w:tabs>
                                <w:tab w:val="clear" w:pos="4320"/>
                                <w:tab w:val="clear" w:pos="8640"/>
                              </w:tabs>
                              <w:jc w:val="center"/>
                              <w:rPr>
                                <w:rFonts w:ascii="Arial" w:hAnsi="Arial" w:cs="Arial"/>
                                <w:sz w:val="36"/>
                                <w:szCs w:val="36"/>
                              </w:rPr>
                            </w:pPr>
                          </w:p>
                          <w:p w14:paraId="56CDE9E6" w14:textId="29DE81A5" w:rsidR="00F24849" w:rsidRPr="00C868F2" w:rsidRDefault="00F24849" w:rsidP="00C868F2">
                            <w:pPr>
                              <w:pStyle w:val="Footer"/>
                              <w:tabs>
                                <w:tab w:val="clear" w:pos="4320"/>
                                <w:tab w:val="clear" w:pos="8640"/>
                              </w:tabs>
                              <w:jc w:val="center"/>
                              <w:rPr>
                                <w:rFonts w:ascii="Arial" w:hAnsi="Arial" w:cs="Arial"/>
                                <w:sz w:val="36"/>
                                <w:szCs w:val="36"/>
                              </w:rPr>
                            </w:pPr>
                            <w:r w:rsidRPr="000F5A77">
                              <w:rPr>
                                <w:rFonts w:ascii="Arial" w:hAnsi="Arial" w:cs="Arial"/>
                                <w:sz w:val="36"/>
                                <w:szCs w:val="36"/>
                              </w:rPr>
                              <w:t xml:space="preserve">TENDER NO: </w:t>
                            </w:r>
                            <w:r>
                              <w:rPr>
                                <w:rFonts w:ascii="Arial" w:hAnsi="Arial" w:cs="Arial"/>
                                <w:sz w:val="36"/>
                                <w:szCs w:val="36"/>
                              </w:rPr>
                              <w:t>HCM-001-2019</w:t>
                            </w:r>
                          </w:p>
                          <w:p w14:paraId="3492F01A" w14:textId="77777777" w:rsidR="00F24849" w:rsidRPr="00AA7EF5" w:rsidRDefault="00F24849" w:rsidP="00EC7021">
                            <w:pPr>
                              <w:pStyle w:val="Footer"/>
                              <w:tabs>
                                <w:tab w:val="clear" w:pos="4320"/>
                                <w:tab w:val="clear" w:pos="8640"/>
                              </w:tabs>
                              <w:jc w:val="center"/>
                              <w:rPr>
                                <w:rFonts w:ascii="Arial" w:hAnsi="Arial" w:cs="Arial"/>
                                <w:caps/>
                                <w:color w:val="FF0000"/>
                                <w:kern w:val="20"/>
                                <w:sz w:val="52"/>
                                <w:szCs w:val="52"/>
                              </w:rPr>
                            </w:pPr>
                          </w:p>
                          <w:p w14:paraId="0411DD3B" w14:textId="77777777" w:rsidR="00F24849" w:rsidRPr="009B7507" w:rsidRDefault="00F24849" w:rsidP="00EC7021">
                            <w:pPr>
                              <w:pStyle w:val="Footer"/>
                              <w:tabs>
                                <w:tab w:val="clear" w:pos="4320"/>
                                <w:tab w:val="clear" w:pos="8640"/>
                              </w:tabs>
                              <w:jc w:val="center"/>
                              <w:rPr>
                                <w:rFonts w:ascii="Arial" w:hAnsi="Arial" w:cs="Arial"/>
                                <w:caps/>
                                <w:kern w:val="20"/>
                                <w:sz w:val="40"/>
                                <w:szCs w:val="40"/>
                              </w:rPr>
                            </w:pPr>
                            <w:r>
                              <w:rPr>
                                <w:rFonts w:ascii="Arial" w:hAnsi="Arial" w:cs="Arial"/>
                                <w:caps/>
                                <w:kern w:val="20"/>
                                <w:sz w:val="40"/>
                                <w:szCs w:val="40"/>
                              </w:rPr>
                              <w:t>REQUEST FOR PROPOSAL (rfp) PACK</w:t>
                            </w:r>
                            <w:r w:rsidR="009D4BCF">
                              <w:rPr>
                                <w:rFonts w:ascii="Tahoma" w:hAnsi="Tahoma"/>
                                <w:b/>
                                <w:sz w:val="48"/>
                              </w:rPr>
                              <w:pict w14:anchorId="45D0E23A">
                                <v:rect id="_x0000_i1026" style="width:0;height:1.5pt" o:hralign="center" o:hrstd="t" o:hr="t" fillcolor="#aca899" stroked="f"/>
                              </w:pict>
                            </w:r>
                          </w:p>
                          <w:p w14:paraId="3C60D45C" w14:textId="11309CF1" w:rsidR="00F24849" w:rsidRPr="00706D41" w:rsidRDefault="00F24849" w:rsidP="00706D41">
                            <w:pPr>
                              <w:jc w:val="center"/>
                              <w:rPr>
                                <w:rFonts w:asciiTheme="minorHAnsi" w:hAnsiTheme="minorHAnsi" w:cs="Arial"/>
                                <w:caps/>
                                <w:kern w:val="20"/>
                                <w:sz w:val="22"/>
                                <w:szCs w:val="22"/>
                              </w:rPr>
                            </w:pPr>
                            <w:r w:rsidRPr="00706D41">
                              <w:rPr>
                                <w:rFonts w:asciiTheme="minorHAnsi" w:hAnsiTheme="minorHAnsi" w:cs="Arial"/>
                                <w:caps/>
                                <w:kern w:val="20"/>
                                <w:sz w:val="22"/>
                                <w:szCs w:val="22"/>
                              </w:rPr>
                              <w:t xml:space="preserve">For the PROVISION </w:t>
                            </w:r>
                            <w:r>
                              <w:rPr>
                                <w:rFonts w:asciiTheme="minorHAnsi" w:hAnsiTheme="minorHAnsi" w:cs="Arial"/>
                                <w:caps/>
                                <w:kern w:val="20"/>
                                <w:sz w:val="22"/>
                                <w:szCs w:val="22"/>
                              </w:rPr>
                              <w:t xml:space="preserve">OF </w:t>
                            </w:r>
                          </w:p>
                          <w:p w14:paraId="69BFA28A" w14:textId="77777777" w:rsidR="00F24849" w:rsidRPr="0003333D" w:rsidRDefault="00F24849" w:rsidP="00706D41">
                            <w:pPr>
                              <w:pStyle w:val="Footer"/>
                              <w:tabs>
                                <w:tab w:val="clear" w:pos="4320"/>
                                <w:tab w:val="clear" w:pos="8640"/>
                              </w:tabs>
                              <w:rPr>
                                <w:rFonts w:ascii="Arial" w:hAnsi="Arial" w:cs="Arial"/>
                                <w:caps/>
                                <w:kern w:val="20"/>
                                <w:sz w:val="22"/>
                                <w:szCs w:val="22"/>
                              </w:rPr>
                            </w:pPr>
                          </w:p>
                          <w:p w14:paraId="77CB6F28" w14:textId="592D7D2F" w:rsidR="00F24849" w:rsidRPr="0003333D" w:rsidRDefault="00F24849" w:rsidP="000510E2">
                            <w:pPr>
                              <w:pStyle w:val="Footer"/>
                              <w:tabs>
                                <w:tab w:val="clear" w:pos="4320"/>
                                <w:tab w:val="clear" w:pos="8640"/>
                              </w:tabs>
                              <w:spacing w:line="360" w:lineRule="auto"/>
                              <w:jc w:val="center"/>
                              <w:rPr>
                                <w:rFonts w:ascii="Arial" w:hAnsi="Arial" w:cs="Arial"/>
                                <w:caps/>
                                <w:kern w:val="20"/>
                                <w:sz w:val="22"/>
                                <w:szCs w:val="22"/>
                              </w:rPr>
                            </w:pPr>
                            <w:bookmarkStart w:id="0" w:name="_Hlk22730961"/>
                            <w:r w:rsidRPr="00A201CF">
                              <w:rPr>
                                <w:rFonts w:ascii="Arial" w:hAnsi="Arial" w:cs="Arial"/>
                                <w:caps/>
                                <w:kern w:val="20"/>
                                <w:sz w:val="22"/>
                                <w:szCs w:val="22"/>
                              </w:rPr>
                              <w:t>ORGANISATIONAL DESIGN: HUMAN CAPITAL MANAGEMENT SUPPORT AND SERVICES</w:t>
                            </w:r>
                          </w:p>
                          <w:bookmarkEnd w:id="0"/>
                          <w:p w14:paraId="5274485E" w14:textId="77777777" w:rsidR="00F24849" w:rsidRPr="0003333D" w:rsidRDefault="00F24849" w:rsidP="007B055B">
                            <w:pPr>
                              <w:pStyle w:val="Footer"/>
                              <w:tabs>
                                <w:tab w:val="clear" w:pos="4320"/>
                                <w:tab w:val="clear" w:pos="8640"/>
                              </w:tabs>
                              <w:spacing w:line="360" w:lineRule="auto"/>
                              <w:jc w:val="center"/>
                              <w:rPr>
                                <w:rFonts w:ascii="Arial" w:hAnsi="Arial" w:cs="Arial"/>
                                <w:caps/>
                                <w:kern w:val="20"/>
                                <w:sz w:val="22"/>
                                <w:szCs w:val="22"/>
                              </w:rPr>
                            </w:pPr>
                          </w:p>
                          <w:p w14:paraId="52091B49" w14:textId="77777777" w:rsidR="00F24849" w:rsidRPr="0003333D" w:rsidRDefault="00F24849" w:rsidP="00A615AE">
                            <w:pPr>
                              <w:pStyle w:val="Footer"/>
                              <w:tabs>
                                <w:tab w:val="clear" w:pos="4320"/>
                                <w:tab w:val="clear" w:pos="8640"/>
                              </w:tabs>
                              <w:jc w:val="center"/>
                              <w:rPr>
                                <w:kern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9E26F" id="_x0000_t202" coordsize="21600,21600" o:spt="202" path="m,l,21600r21600,l21600,xe">
                <v:stroke joinstyle="miter"/>
                <v:path gradientshapeok="t" o:connecttype="rect"/>
              </v:shapetype>
              <v:shape id="Text Box 2" o:spid="_x0000_s1026" type="#_x0000_t202" style="position:absolute;margin-left:46.7pt;margin-top:5.95pt;width:469.35pt;height:23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" stroked="f">
                <v:textbox>
                  <w:txbxContent>
                    <w:p w14:paraId="61ACFBF5" w14:textId="77777777" w:rsidR="00F24849" w:rsidRDefault="00F24849" w:rsidP="00EC7021">
                      <w:pPr>
                        <w:pStyle w:val="Footer"/>
                        <w:tabs>
                          <w:tab w:val="clear" w:pos="4320"/>
                          <w:tab w:val="clear" w:pos="8640"/>
                        </w:tabs>
                        <w:jc w:val="center"/>
                        <w:rPr>
                          <w:rFonts w:ascii="Arial" w:hAnsi="Arial" w:cs="Arial"/>
                        </w:rPr>
                      </w:pPr>
                    </w:p>
                    <w:p w14:paraId="444ADD11" w14:textId="77777777" w:rsidR="00F24849" w:rsidRDefault="00F24849" w:rsidP="00EC7021">
                      <w:pPr>
                        <w:pStyle w:val="Footer"/>
                        <w:tabs>
                          <w:tab w:val="clear" w:pos="4320"/>
                          <w:tab w:val="clear" w:pos="8640"/>
                        </w:tabs>
                        <w:jc w:val="center"/>
                        <w:rPr>
                          <w:rFonts w:ascii="Arial" w:hAnsi="Arial" w:cs="Arial"/>
                        </w:rPr>
                      </w:pPr>
                    </w:p>
                    <w:p w14:paraId="070FA0B5" w14:textId="77777777" w:rsidR="00F24849" w:rsidRDefault="00F24849" w:rsidP="00310B7B">
                      <w:pPr>
                        <w:pStyle w:val="Footer"/>
                        <w:tabs>
                          <w:tab w:val="clear" w:pos="4320"/>
                          <w:tab w:val="clear" w:pos="8640"/>
                        </w:tabs>
                        <w:jc w:val="center"/>
                        <w:rPr>
                          <w:rFonts w:ascii="Arial" w:hAnsi="Arial" w:cs="Arial"/>
                          <w:sz w:val="36"/>
                          <w:szCs w:val="36"/>
                        </w:rPr>
                      </w:pPr>
                      <w:r>
                        <w:rPr>
                          <w:rFonts w:ascii="Arial" w:hAnsi="Arial" w:cs="Arial"/>
                          <w:sz w:val="36"/>
                          <w:szCs w:val="36"/>
                        </w:rPr>
                        <w:t>ENVELOPE A – TECHNICAL PROPOSAL</w:t>
                      </w:r>
                    </w:p>
                    <w:p w14:paraId="7D94F6D3" w14:textId="77777777" w:rsidR="00F24849" w:rsidRDefault="00F24849" w:rsidP="00EC7021">
                      <w:pPr>
                        <w:pStyle w:val="Footer"/>
                        <w:tabs>
                          <w:tab w:val="clear" w:pos="4320"/>
                          <w:tab w:val="clear" w:pos="8640"/>
                        </w:tabs>
                        <w:jc w:val="center"/>
                        <w:rPr>
                          <w:rFonts w:ascii="Arial" w:hAnsi="Arial" w:cs="Arial"/>
                          <w:sz w:val="36"/>
                          <w:szCs w:val="36"/>
                        </w:rPr>
                      </w:pPr>
                    </w:p>
                    <w:p w14:paraId="56CDE9E6" w14:textId="29DE81A5" w:rsidR="00F24849" w:rsidRPr="00C868F2" w:rsidRDefault="00F24849" w:rsidP="00C868F2">
                      <w:pPr>
                        <w:pStyle w:val="Footer"/>
                        <w:tabs>
                          <w:tab w:val="clear" w:pos="4320"/>
                          <w:tab w:val="clear" w:pos="8640"/>
                        </w:tabs>
                        <w:jc w:val="center"/>
                        <w:rPr>
                          <w:rFonts w:ascii="Arial" w:hAnsi="Arial" w:cs="Arial"/>
                          <w:sz w:val="36"/>
                          <w:szCs w:val="36"/>
                        </w:rPr>
                      </w:pPr>
                      <w:r w:rsidRPr="000F5A77">
                        <w:rPr>
                          <w:rFonts w:ascii="Arial" w:hAnsi="Arial" w:cs="Arial"/>
                          <w:sz w:val="36"/>
                          <w:szCs w:val="36"/>
                        </w:rPr>
                        <w:t xml:space="preserve">TENDER NO: </w:t>
                      </w:r>
                      <w:r>
                        <w:rPr>
                          <w:rFonts w:ascii="Arial" w:hAnsi="Arial" w:cs="Arial"/>
                          <w:sz w:val="36"/>
                          <w:szCs w:val="36"/>
                        </w:rPr>
                        <w:t>HCM-001-2019</w:t>
                      </w:r>
                    </w:p>
                    <w:p w14:paraId="3492F01A" w14:textId="77777777" w:rsidR="00F24849" w:rsidRPr="00AA7EF5" w:rsidRDefault="00F24849" w:rsidP="00EC7021">
                      <w:pPr>
                        <w:pStyle w:val="Footer"/>
                        <w:tabs>
                          <w:tab w:val="clear" w:pos="4320"/>
                          <w:tab w:val="clear" w:pos="8640"/>
                        </w:tabs>
                        <w:jc w:val="center"/>
                        <w:rPr>
                          <w:rFonts w:ascii="Arial" w:hAnsi="Arial" w:cs="Arial"/>
                          <w:caps/>
                          <w:color w:val="FF0000"/>
                          <w:kern w:val="20"/>
                          <w:sz w:val="52"/>
                          <w:szCs w:val="52"/>
                        </w:rPr>
                      </w:pPr>
                    </w:p>
                    <w:p w14:paraId="0411DD3B" w14:textId="77777777" w:rsidR="00F24849" w:rsidRPr="009B7507" w:rsidRDefault="00F24849" w:rsidP="00EC7021">
                      <w:pPr>
                        <w:pStyle w:val="Footer"/>
                        <w:tabs>
                          <w:tab w:val="clear" w:pos="4320"/>
                          <w:tab w:val="clear" w:pos="8640"/>
                        </w:tabs>
                        <w:jc w:val="center"/>
                        <w:rPr>
                          <w:rFonts w:ascii="Arial" w:hAnsi="Arial" w:cs="Arial"/>
                          <w:caps/>
                          <w:kern w:val="20"/>
                          <w:sz w:val="40"/>
                          <w:szCs w:val="40"/>
                        </w:rPr>
                      </w:pPr>
                      <w:r>
                        <w:rPr>
                          <w:rFonts w:ascii="Arial" w:hAnsi="Arial" w:cs="Arial"/>
                          <w:caps/>
                          <w:kern w:val="20"/>
                          <w:sz w:val="40"/>
                          <w:szCs w:val="40"/>
                        </w:rPr>
                        <w:t>REQUEST FOR PROPOSAL (rfp) PACK</w:t>
                      </w:r>
                      <w:r>
                        <w:rPr>
                          <w:rFonts w:ascii="Tahoma" w:hAnsi="Tahoma"/>
                          <w:b/>
                          <w:sz w:val="48"/>
                        </w:rPr>
                        <w:pict w14:anchorId="45D0E23A">
                          <v:rect id="_x0000_i1026" style="width:0;height:1.5pt" o:hralign="center" o:hrstd="t" o:hr="t" fillcolor="#aca899" stroked="f"/>
                        </w:pict>
                      </w:r>
                    </w:p>
                    <w:p w14:paraId="3C60D45C" w14:textId="11309CF1" w:rsidR="00F24849" w:rsidRPr="00706D41" w:rsidRDefault="00F24849" w:rsidP="00706D41">
                      <w:pPr>
                        <w:jc w:val="center"/>
                        <w:rPr>
                          <w:rFonts w:asciiTheme="minorHAnsi" w:hAnsiTheme="minorHAnsi" w:cs="Arial"/>
                          <w:caps/>
                          <w:kern w:val="20"/>
                          <w:sz w:val="22"/>
                          <w:szCs w:val="22"/>
                        </w:rPr>
                      </w:pPr>
                      <w:r w:rsidRPr="00706D41">
                        <w:rPr>
                          <w:rFonts w:asciiTheme="minorHAnsi" w:hAnsiTheme="minorHAnsi" w:cs="Arial"/>
                          <w:caps/>
                          <w:kern w:val="20"/>
                          <w:sz w:val="22"/>
                          <w:szCs w:val="22"/>
                        </w:rPr>
                        <w:t xml:space="preserve">For the PROVISION </w:t>
                      </w:r>
                      <w:r>
                        <w:rPr>
                          <w:rFonts w:asciiTheme="minorHAnsi" w:hAnsiTheme="minorHAnsi" w:cs="Arial"/>
                          <w:caps/>
                          <w:kern w:val="20"/>
                          <w:sz w:val="22"/>
                          <w:szCs w:val="22"/>
                        </w:rPr>
                        <w:t xml:space="preserve">OF </w:t>
                      </w:r>
                    </w:p>
                    <w:p w14:paraId="69BFA28A" w14:textId="77777777" w:rsidR="00F24849" w:rsidRPr="0003333D" w:rsidRDefault="00F24849" w:rsidP="00706D41">
                      <w:pPr>
                        <w:pStyle w:val="Footer"/>
                        <w:tabs>
                          <w:tab w:val="clear" w:pos="4320"/>
                          <w:tab w:val="clear" w:pos="8640"/>
                        </w:tabs>
                        <w:rPr>
                          <w:rFonts w:ascii="Arial" w:hAnsi="Arial" w:cs="Arial"/>
                          <w:caps/>
                          <w:kern w:val="20"/>
                          <w:sz w:val="22"/>
                          <w:szCs w:val="22"/>
                        </w:rPr>
                      </w:pPr>
                    </w:p>
                    <w:p w14:paraId="77CB6F28" w14:textId="592D7D2F" w:rsidR="00F24849" w:rsidRPr="0003333D" w:rsidRDefault="00F24849" w:rsidP="000510E2">
                      <w:pPr>
                        <w:pStyle w:val="Footer"/>
                        <w:tabs>
                          <w:tab w:val="clear" w:pos="4320"/>
                          <w:tab w:val="clear" w:pos="8640"/>
                        </w:tabs>
                        <w:spacing w:line="360" w:lineRule="auto"/>
                        <w:jc w:val="center"/>
                        <w:rPr>
                          <w:rFonts w:ascii="Arial" w:hAnsi="Arial" w:cs="Arial"/>
                          <w:caps/>
                          <w:kern w:val="20"/>
                          <w:sz w:val="22"/>
                          <w:szCs w:val="22"/>
                        </w:rPr>
                      </w:pPr>
                      <w:bookmarkStart w:id="1" w:name="_Hlk22730961"/>
                      <w:r w:rsidRPr="00A201CF">
                        <w:rPr>
                          <w:rFonts w:ascii="Arial" w:hAnsi="Arial" w:cs="Arial"/>
                          <w:caps/>
                          <w:kern w:val="20"/>
                          <w:sz w:val="22"/>
                          <w:szCs w:val="22"/>
                        </w:rPr>
                        <w:t>ORGANISATIONAL DESIGN: HUMAN CAPITAL MANAGEMENT SUPPORT AND SERVICES</w:t>
                      </w:r>
                    </w:p>
                    <w:bookmarkEnd w:id="1"/>
                    <w:p w14:paraId="5274485E" w14:textId="77777777" w:rsidR="00F24849" w:rsidRPr="0003333D" w:rsidRDefault="00F24849" w:rsidP="007B055B">
                      <w:pPr>
                        <w:pStyle w:val="Footer"/>
                        <w:tabs>
                          <w:tab w:val="clear" w:pos="4320"/>
                          <w:tab w:val="clear" w:pos="8640"/>
                        </w:tabs>
                        <w:spacing w:line="360" w:lineRule="auto"/>
                        <w:jc w:val="center"/>
                        <w:rPr>
                          <w:rFonts w:ascii="Arial" w:hAnsi="Arial" w:cs="Arial"/>
                          <w:caps/>
                          <w:kern w:val="20"/>
                          <w:sz w:val="22"/>
                          <w:szCs w:val="22"/>
                        </w:rPr>
                      </w:pPr>
                    </w:p>
                    <w:p w14:paraId="52091B49" w14:textId="77777777" w:rsidR="00F24849" w:rsidRPr="0003333D" w:rsidRDefault="00F24849" w:rsidP="00A615AE">
                      <w:pPr>
                        <w:pStyle w:val="Footer"/>
                        <w:tabs>
                          <w:tab w:val="clear" w:pos="4320"/>
                          <w:tab w:val="clear" w:pos="8640"/>
                        </w:tabs>
                        <w:jc w:val="center"/>
                        <w:rPr>
                          <w:kern w:val="20"/>
                        </w:rPr>
                      </w:pPr>
                    </w:p>
                  </w:txbxContent>
                </v:textbox>
              </v:shape>
            </w:pict>
          </mc:Fallback>
        </mc:AlternateContent>
      </w:r>
    </w:p>
    <w:p w14:paraId="3E80D69D"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6FB62C0F"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AC53249"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A26F7A8"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03F7B968"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5190884C"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0C9AA52"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4397D60B"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2FB3E10"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6B88AC06"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753C5591"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6AB9164"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1EF56A98"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480704B6"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504C9C7F"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61CA0EF" w14:textId="77777777" w:rsidR="00327126" w:rsidRPr="001F614C" w:rsidRDefault="00327126"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3356C0C6" w14:textId="77777777" w:rsidR="00310B7B" w:rsidRPr="001F614C" w:rsidRDefault="00310B7B"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222E3E81" w14:textId="77777777" w:rsidR="00310B7B" w:rsidRPr="001F614C" w:rsidRDefault="00310B7B"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632094C8" w14:textId="77777777" w:rsidR="00D647DB" w:rsidRPr="001F614C" w:rsidRDefault="00D647DB"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73F8A627" w14:textId="0D33C5AF" w:rsidR="004D371D" w:rsidRPr="001F614C" w:rsidRDefault="004F0FAA" w:rsidP="004F0FAA">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r w:rsidRPr="001F614C">
        <w:rPr>
          <w:rFonts w:ascii="Arial" w:hAnsi="Arial" w:cs="Arial"/>
          <w:color w:val="000000" w:themeColor="text1"/>
          <w:sz w:val="28"/>
          <w:szCs w:val="28"/>
        </w:rPr>
        <w:t>START DATE:</w:t>
      </w:r>
      <w:r w:rsidR="001814EC" w:rsidRPr="001F614C">
        <w:rPr>
          <w:rFonts w:ascii="Arial" w:hAnsi="Arial" w:cs="Arial"/>
          <w:color w:val="000000" w:themeColor="text1"/>
          <w:sz w:val="28"/>
          <w:szCs w:val="28"/>
        </w:rPr>
        <w:t xml:space="preserve"> </w:t>
      </w:r>
      <w:r w:rsidR="00F24849" w:rsidRPr="001F614C">
        <w:rPr>
          <w:rFonts w:ascii="Arial" w:hAnsi="Arial" w:cs="Arial"/>
          <w:color w:val="000000" w:themeColor="text1"/>
          <w:sz w:val="28"/>
          <w:szCs w:val="28"/>
        </w:rPr>
        <w:t>03 November 2019</w:t>
      </w:r>
    </w:p>
    <w:p w14:paraId="250B1CC8" w14:textId="24E77F06" w:rsidR="004F0FAA" w:rsidRPr="001F614C" w:rsidRDefault="004F0FAA" w:rsidP="004F0FAA">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r w:rsidRPr="001F614C">
        <w:rPr>
          <w:rFonts w:ascii="Arial" w:hAnsi="Arial" w:cs="Arial"/>
          <w:color w:val="000000" w:themeColor="text1"/>
          <w:sz w:val="28"/>
          <w:szCs w:val="28"/>
        </w:rPr>
        <w:t>CLOSING DATE:</w:t>
      </w:r>
      <w:r w:rsidR="00F24849" w:rsidRPr="001F614C">
        <w:rPr>
          <w:rFonts w:ascii="Arial" w:hAnsi="Arial" w:cs="Arial"/>
          <w:color w:val="000000" w:themeColor="text1"/>
          <w:sz w:val="28"/>
          <w:szCs w:val="28"/>
        </w:rPr>
        <w:t xml:space="preserve"> 25 November 2019</w:t>
      </w:r>
      <w:r w:rsidRPr="001F614C">
        <w:rPr>
          <w:rFonts w:ascii="Arial" w:hAnsi="Arial" w:cs="Arial"/>
          <w:color w:val="000000" w:themeColor="text1"/>
          <w:sz w:val="28"/>
          <w:szCs w:val="28"/>
        </w:rPr>
        <w:t xml:space="preserve"> </w:t>
      </w:r>
    </w:p>
    <w:p w14:paraId="365BECD0" w14:textId="77777777" w:rsidR="00EC5D23" w:rsidRPr="001F614C" w:rsidRDefault="00EC5D23"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7F98BE53" w14:textId="77777777" w:rsidR="00EC5D23" w:rsidRPr="001F614C" w:rsidRDefault="00EC5D23"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21CA8365" w14:textId="77777777" w:rsidR="00D647DB" w:rsidRPr="001F614C" w:rsidRDefault="00D647DB"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711F7C4D" w14:textId="77777777" w:rsidR="00D647DB" w:rsidRPr="001F614C" w:rsidRDefault="00D647DB" w:rsidP="00D647D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8"/>
          <w:szCs w:val="28"/>
        </w:rPr>
      </w:pPr>
    </w:p>
    <w:p w14:paraId="5FF0822B" w14:textId="77777777" w:rsidR="00327126" w:rsidRPr="001F614C" w:rsidRDefault="00327126"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8"/>
          <w:szCs w:val="28"/>
        </w:rPr>
      </w:pPr>
    </w:p>
    <w:p w14:paraId="28BE908D" w14:textId="77777777" w:rsidR="00EC7021" w:rsidRPr="001F614C" w:rsidRDefault="00A615AE"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color w:val="000000" w:themeColor="text1"/>
          <w:sz w:val="24"/>
          <w:szCs w:val="24"/>
        </w:rPr>
        <w:t>NAME OF TENDERER:</w:t>
      </w:r>
      <w:r w:rsidR="00787241" w:rsidRPr="001F614C">
        <w:rPr>
          <w:rFonts w:ascii="Arial" w:hAnsi="Arial" w:cs="Arial"/>
          <w:color w:val="000000" w:themeColor="text1"/>
          <w:sz w:val="24"/>
          <w:szCs w:val="24"/>
        </w:rPr>
        <w:t xml:space="preserve"> </w:t>
      </w:r>
      <w:r w:rsidRPr="001F614C">
        <w:rPr>
          <w:rFonts w:ascii="Arial" w:hAnsi="Arial" w:cs="Arial"/>
          <w:color w:val="000000" w:themeColor="text1"/>
          <w:sz w:val="24"/>
          <w:szCs w:val="24"/>
        </w:rPr>
        <w:t>______________________________</w:t>
      </w:r>
    </w:p>
    <w:p w14:paraId="31BC3E66"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DB2AC58" w14:textId="77777777" w:rsidR="00EC7021" w:rsidRPr="001F614C" w:rsidRDefault="00A615AE"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color w:val="000000" w:themeColor="text1"/>
          <w:sz w:val="24"/>
          <w:szCs w:val="24"/>
        </w:rPr>
        <w:t>TENDERER’S ADDRESS:</w:t>
      </w:r>
    </w:p>
    <w:p w14:paraId="6A8A64E9"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A4E40A5" w14:textId="77777777" w:rsidR="00EC7021" w:rsidRPr="001F614C" w:rsidRDefault="00A615AE"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color w:val="000000" w:themeColor="text1"/>
          <w:sz w:val="24"/>
          <w:szCs w:val="24"/>
        </w:rPr>
        <w:t>_________________________</w:t>
      </w:r>
      <w:r w:rsidR="00252CEF" w:rsidRPr="001F614C">
        <w:rPr>
          <w:rFonts w:ascii="Arial" w:hAnsi="Arial" w:cs="Arial"/>
          <w:color w:val="000000" w:themeColor="text1"/>
          <w:sz w:val="24"/>
          <w:szCs w:val="24"/>
        </w:rPr>
        <w:t>____________</w:t>
      </w:r>
    </w:p>
    <w:p w14:paraId="0712D967"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92B07A0" w14:textId="77777777" w:rsidR="00A615AE" w:rsidRPr="001F614C" w:rsidRDefault="00A615AE"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color w:val="000000" w:themeColor="text1"/>
          <w:sz w:val="24"/>
          <w:szCs w:val="24"/>
        </w:rPr>
        <w:t>_________________________</w:t>
      </w:r>
      <w:r w:rsidR="00252CEF" w:rsidRPr="001F614C">
        <w:rPr>
          <w:rFonts w:ascii="Arial" w:hAnsi="Arial" w:cs="Arial"/>
          <w:color w:val="000000" w:themeColor="text1"/>
          <w:sz w:val="24"/>
          <w:szCs w:val="24"/>
        </w:rPr>
        <w:t>____________</w:t>
      </w:r>
    </w:p>
    <w:p w14:paraId="02D082B5"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4331DB8" w14:textId="77777777" w:rsidR="00A615AE" w:rsidRPr="001F614C" w:rsidRDefault="00A615AE"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color w:val="000000" w:themeColor="text1"/>
          <w:sz w:val="24"/>
          <w:szCs w:val="24"/>
        </w:rPr>
        <w:t>_________________________</w:t>
      </w:r>
      <w:r w:rsidR="00252CEF" w:rsidRPr="001F614C">
        <w:rPr>
          <w:rFonts w:ascii="Arial" w:hAnsi="Arial" w:cs="Arial"/>
          <w:color w:val="000000" w:themeColor="text1"/>
          <w:sz w:val="24"/>
          <w:szCs w:val="24"/>
        </w:rPr>
        <w:t>____________</w:t>
      </w:r>
    </w:p>
    <w:p w14:paraId="0807C5A9" w14:textId="77777777" w:rsidR="00EC7021" w:rsidRPr="001F614C" w:rsidRDefault="00EC7021" w:rsidP="00EC7021">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D369626" w14:textId="77777777" w:rsidR="00DF24F3" w:rsidRPr="001F614C" w:rsidRDefault="00252CEF" w:rsidP="004F0FAA">
      <w:pPr>
        <w:rPr>
          <w:rFonts w:ascii="Arial" w:hAnsi="Arial" w:cs="Arial"/>
          <w:color w:val="000000" w:themeColor="text1"/>
          <w:sz w:val="24"/>
          <w:szCs w:val="24"/>
        </w:rPr>
      </w:pPr>
      <w:r w:rsidRPr="001F614C">
        <w:rPr>
          <w:rFonts w:ascii="Arial" w:hAnsi="Arial" w:cs="Arial"/>
          <w:color w:val="000000" w:themeColor="text1"/>
          <w:sz w:val="24"/>
          <w:szCs w:val="24"/>
        </w:rPr>
        <w:t>_____________________________________</w:t>
      </w:r>
    </w:p>
    <w:p w14:paraId="222AFAA9" w14:textId="77777777" w:rsidR="003E3E10" w:rsidRPr="001F614C" w:rsidRDefault="003E3E10"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color w:val="000000" w:themeColor="text1"/>
          <w:sz w:val="24"/>
          <w:szCs w:val="24"/>
        </w:rPr>
      </w:pPr>
    </w:p>
    <w:p w14:paraId="65DEEA7A" w14:textId="77777777" w:rsidR="003E3E10" w:rsidRPr="001F614C" w:rsidRDefault="003E3E10"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color w:val="000000" w:themeColor="text1"/>
          <w:sz w:val="24"/>
          <w:szCs w:val="24"/>
        </w:rPr>
      </w:pPr>
    </w:p>
    <w:p w14:paraId="33D6364B" w14:textId="77777777" w:rsidR="003E3E10" w:rsidRPr="001F614C" w:rsidRDefault="003E3E10"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ind w:left="360"/>
        <w:rPr>
          <w:rFonts w:ascii="Arial" w:hAnsi="Arial" w:cs="Arial"/>
          <w:color w:val="000000" w:themeColor="text1"/>
          <w:sz w:val="24"/>
          <w:szCs w:val="24"/>
        </w:rPr>
        <w:sectPr w:rsidR="003E3E10" w:rsidRPr="001F614C" w:rsidSect="005E1262">
          <w:headerReference w:type="default" r:id="rId14"/>
          <w:footerReference w:type="default" r:id="rId15"/>
          <w:headerReference w:type="first" r:id="rId16"/>
          <w:footerReference w:type="first" r:id="rId17"/>
          <w:pgSz w:w="11907" w:h="16840" w:code="9"/>
          <w:pgMar w:top="964" w:right="567" w:bottom="1560" w:left="851" w:header="426" w:footer="219" w:gutter="0"/>
          <w:cols w:space="720"/>
          <w:titlePg/>
        </w:sectPr>
      </w:pPr>
    </w:p>
    <w:p w14:paraId="3BEDAB45" w14:textId="77777777" w:rsidR="00516244" w:rsidRPr="001F614C" w:rsidRDefault="00516244"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7D04F9C" w14:textId="77777777" w:rsidR="00516244" w:rsidRPr="001F614C" w:rsidRDefault="00516244" w:rsidP="00992F4E">
      <w:pPr>
        <w:pStyle w:val="Heading3"/>
        <w:numPr>
          <w:ilvl w:val="0"/>
          <w:numId w:val="0"/>
        </w:numPr>
        <w:spacing w:line="360" w:lineRule="auto"/>
        <w:jc w:val="center"/>
        <w:rPr>
          <w:rFonts w:ascii="Arial" w:hAnsi="Arial" w:cs="Arial"/>
          <w:color w:val="000000" w:themeColor="text1"/>
          <w:sz w:val="22"/>
          <w:szCs w:val="22"/>
        </w:rPr>
      </w:pPr>
      <w:bookmarkStart w:id="1" w:name="_Toc294002866"/>
      <w:bookmarkStart w:id="2" w:name="_Toc309717225"/>
      <w:bookmarkStart w:id="3" w:name="_Toc309717282"/>
      <w:bookmarkStart w:id="4" w:name="_Toc309717751"/>
      <w:bookmarkStart w:id="5" w:name="_Toc309970730"/>
      <w:bookmarkStart w:id="6" w:name="_Toc329685797"/>
      <w:bookmarkStart w:id="7" w:name="_Toc329689984"/>
      <w:bookmarkStart w:id="8" w:name="_Toc330194199"/>
      <w:bookmarkStart w:id="9" w:name="_Toc339609586"/>
      <w:bookmarkStart w:id="10" w:name="_Toc340827989"/>
      <w:bookmarkStart w:id="11" w:name="_Toc340828046"/>
      <w:bookmarkStart w:id="12" w:name="_Toc353262082"/>
      <w:bookmarkStart w:id="13" w:name="_Toc364422106"/>
      <w:bookmarkStart w:id="14" w:name="_Toc364666012"/>
      <w:bookmarkStart w:id="15" w:name="_Toc364920310"/>
      <w:bookmarkStart w:id="16" w:name="_Toc389575625"/>
      <w:bookmarkStart w:id="17" w:name="_Toc392511242"/>
      <w:bookmarkStart w:id="18" w:name="_Toc424730965"/>
      <w:bookmarkStart w:id="19" w:name="_Toc424740525"/>
      <w:bookmarkStart w:id="20" w:name="_Toc432326846"/>
      <w:bookmarkStart w:id="21" w:name="_Toc433631654"/>
      <w:bookmarkStart w:id="22" w:name="_Toc433631801"/>
      <w:bookmarkStart w:id="23" w:name="_Toc442177239"/>
      <w:bookmarkStart w:id="24" w:name="_Toc442345416"/>
      <w:bookmarkStart w:id="25" w:name="_Toc457394721"/>
      <w:bookmarkStart w:id="26" w:name="_Toc23233754"/>
      <w:r w:rsidRPr="001F614C">
        <w:rPr>
          <w:rFonts w:ascii="Arial" w:hAnsi="Arial" w:cs="Arial"/>
          <w:color w:val="000000" w:themeColor="text1"/>
          <w:sz w:val="22"/>
          <w:szCs w:val="22"/>
          <w:u w:val="single"/>
        </w:rPr>
        <w:t>CHECKLIST FOR SUBMISSIONS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D8AC978" w14:textId="77777777" w:rsidR="00516244" w:rsidRPr="001F614C" w:rsidRDefault="00516244" w:rsidP="00516244">
      <w:pPr>
        <w:spacing w:line="360" w:lineRule="auto"/>
        <w:rPr>
          <w:rFonts w:ascii="Arial" w:hAnsi="Arial" w:cs="Arial"/>
          <w:color w:val="000000" w:themeColor="text1"/>
          <w:sz w:val="22"/>
          <w:szCs w:val="22"/>
        </w:rPr>
      </w:pPr>
    </w:p>
    <w:tbl>
      <w:tblPr>
        <w:tblStyle w:val="TableGrid"/>
        <w:tblW w:w="9588" w:type="dxa"/>
        <w:jc w:val="center"/>
        <w:tblCellMar>
          <w:top w:w="85" w:type="dxa"/>
          <w:bottom w:w="85" w:type="dxa"/>
        </w:tblCellMar>
        <w:tblLook w:val="04A0" w:firstRow="1" w:lastRow="0" w:firstColumn="1" w:lastColumn="0" w:noHBand="0" w:noVBand="1"/>
      </w:tblPr>
      <w:tblGrid>
        <w:gridCol w:w="8508"/>
        <w:gridCol w:w="1080"/>
      </w:tblGrid>
      <w:tr w:rsidR="00516244" w:rsidRPr="001F614C" w14:paraId="080B6581" w14:textId="77777777" w:rsidTr="00EC5368">
        <w:trPr>
          <w:jc w:val="center"/>
        </w:trPr>
        <w:tc>
          <w:tcPr>
            <w:tcW w:w="8508" w:type="dxa"/>
            <w:shd w:val="clear" w:color="auto" w:fill="808080" w:themeFill="background1" w:themeFillShade="80"/>
          </w:tcPr>
          <w:p w14:paraId="505FEA77" w14:textId="77777777" w:rsidR="00516244" w:rsidRPr="001F614C" w:rsidRDefault="00516244" w:rsidP="00516244">
            <w:pPr>
              <w:spacing w:line="360" w:lineRule="auto"/>
              <w:rPr>
                <w:rFonts w:ascii="Arial" w:hAnsi="Arial" w:cs="Arial"/>
                <w:b/>
                <w:bCs/>
                <w:color w:val="000000" w:themeColor="text1"/>
                <w:sz w:val="22"/>
                <w:szCs w:val="22"/>
              </w:rPr>
            </w:pPr>
            <w:r w:rsidRPr="001F614C">
              <w:rPr>
                <w:rFonts w:ascii="Arial" w:eastAsia="Times" w:hAnsi="Arial" w:cs="Arial"/>
                <w:b/>
                <w:bCs/>
                <w:color w:val="000000" w:themeColor="text1"/>
                <w:sz w:val="22"/>
                <w:szCs w:val="22"/>
              </w:rPr>
              <w:t>ITEM</w:t>
            </w:r>
          </w:p>
        </w:tc>
        <w:tc>
          <w:tcPr>
            <w:tcW w:w="1080" w:type="dxa"/>
            <w:shd w:val="clear" w:color="auto" w:fill="808080" w:themeFill="background1" w:themeFillShade="80"/>
            <w:vAlign w:val="center"/>
          </w:tcPr>
          <w:p w14:paraId="0AB2CA66" w14:textId="77777777" w:rsidR="00516244" w:rsidRPr="001F614C" w:rsidRDefault="00516244" w:rsidP="00516244">
            <w:pPr>
              <w:pStyle w:val="NormalIndent"/>
              <w:spacing w:line="276" w:lineRule="auto"/>
              <w:ind w:left="0"/>
              <w:rPr>
                <w:rFonts w:ascii="Arial" w:hAnsi="Arial" w:cs="Arial"/>
                <w:color w:val="000000" w:themeColor="text1"/>
                <w:sz w:val="22"/>
                <w:szCs w:val="22"/>
              </w:rPr>
            </w:pPr>
            <w:r w:rsidRPr="001F614C">
              <w:rPr>
                <w:rFonts w:ascii="Arial" w:hAnsi="Arial" w:cs="Arial"/>
                <w:bCs/>
                <w:color w:val="000000" w:themeColor="text1"/>
                <w:sz w:val="22"/>
                <w:szCs w:val="22"/>
              </w:rPr>
              <w:t>TICK</w:t>
            </w:r>
          </w:p>
        </w:tc>
      </w:tr>
      <w:tr w:rsidR="00516244" w:rsidRPr="001F614C" w14:paraId="5D11771D" w14:textId="77777777" w:rsidTr="00516244">
        <w:trPr>
          <w:jc w:val="center"/>
        </w:trPr>
        <w:tc>
          <w:tcPr>
            <w:tcW w:w="8508" w:type="dxa"/>
          </w:tcPr>
          <w:p w14:paraId="3841AD0D" w14:textId="77777777" w:rsidR="00516244" w:rsidRPr="001F614C" w:rsidRDefault="00516244" w:rsidP="00516244">
            <w:pPr>
              <w:spacing w:line="276" w:lineRule="auto"/>
              <w:rPr>
                <w:rFonts w:ascii="Arial" w:hAnsi="Arial" w:cs="Arial"/>
                <w:b/>
                <w:color w:val="000000" w:themeColor="text1"/>
                <w:sz w:val="22"/>
                <w:szCs w:val="22"/>
              </w:rPr>
            </w:pPr>
            <w:r w:rsidRPr="001F614C">
              <w:rPr>
                <w:rFonts w:ascii="Arial" w:hAnsi="Arial" w:cs="Arial"/>
                <w:b/>
                <w:color w:val="000000" w:themeColor="text1"/>
                <w:sz w:val="22"/>
                <w:szCs w:val="22"/>
              </w:rPr>
              <w:t>Supporting Documentation To Be Submitted</w:t>
            </w:r>
          </w:p>
        </w:tc>
        <w:tc>
          <w:tcPr>
            <w:tcW w:w="1080" w:type="dxa"/>
          </w:tcPr>
          <w:p w14:paraId="4A98A57D" w14:textId="77777777" w:rsidR="00516244" w:rsidRPr="001F614C" w:rsidRDefault="00516244" w:rsidP="00516244">
            <w:pPr>
              <w:pStyle w:val="NormalIndent"/>
              <w:spacing w:line="276" w:lineRule="auto"/>
              <w:ind w:left="0"/>
              <w:rPr>
                <w:rFonts w:ascii="Arial" w:hAnsi="Arial" w:cs="Arial"/>
                <w:color w:val="000000" w:themeColor="text1"/>
                <w:sz w:val="22"/>
                <w:szCs w:val="22"/>
              </w:rPr>
            </w:pPr>
          </w:p>
        </w:tc>
      </w:tr>
      <w:tr w:rsidR="00516244" w:rsidRPr="001F614C" w14:paraId="64EF91E4" w14:textId="77777777" w:rsidTr="00516244">
        <w:trPr>
          <w:jc w:val="center"/>
        </w:trPr>
        <w:tc>
          <w:tcPr>
            <w:tcW w:w="8508" w:type="dxa"/>
          </w:tcPr>
          <w:p w14:paraId="0213710D" w14:textId="0201E6DE" w:rsidR="00516244" w:rsidRPr="001F614C" w:rsidRDefault="00056CF1" w:rsidP="000F6082">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Accredited Valid </w:t>
            </w:r>
            <w:r w:rsidR="0009752E" w:rsidRPr="001F614C">
              <w:rPr>
                <w:rFonts w:ascii="Arial" w:hAnsi="Arial" w:cs="Arial"/>
                <w:color w:val="000000" w:themeColor="text1"/>
                <w:sz w:val="22"/>
                <w:szCs w:val="22"/>
              </w:rPr>
              <w:t>Original</w:t>
            </w:r>
            <w:r w:rsidR="00AE46B6" w:rsidRPr="001F614C">
              <w:rPr>
                <w:rFonts w:ascii="Arial" w:hAnsi="Arial" w:cs="Arial"/>
                <w:color w:val="000000" w:themeColor="text1"/>
                <w:sz w:val="22"/>
                <w:szCs w:val="22"/>
              </w:rPr>
              <w:t xml:space="preserve"> or C</w:t>
            </w:r>
            <w:r w:rsidR="0009752E" w:rsidRPr="001F614C">
              <w:rPr>
                <w:rFonts w:ascii="Arial" w:hAnsi="Arial" w:cs="Arial"/>
                <w:color w:val="000000" w:themeColor="text1"/>
                <w:sz w:val="22"/>
                <w:szCs w:val="22"/>
              </w:rPr>
              <w:t xml:space="preserve">ertified </w:t>
            </w:r>
            <w:r w:rsidRPr="001F614C">
              <w:rPr>
                <w:rFonts w:ascii="Arial" w:hAnsi="Arial" w:cs="Arial"/>
                <w:color w:val="000000" w:themeColor="text1"/>
                <w:sz w:val="22"/>
                <w:szCs w:val="22"/>
              </w:rPr>
              <w:t>B-BBEE Certificate</w:t>
            </w:r>
            <w:r w:rsidR="000F6082" w:rsidRPr="001F614C">
              <w:rPr>
                <w:rFonts w:ascii="Arial" w:hAnsi="Arial" w:cs="Arial"/>
                <w:color w:val="000000" w:themeColor="text1"/>
                <w:sz w:val="22"/>
                <w:szCs w:val="22"/>
              </w:rPr>
              <w:t xml:space="preserve"> or Letter from an Accountant confirming Annual Turnover for EMES - Sworn Affidavit confirming          annual turnover and B-BEE management split of company</w:t>
            </w:r>
          </w:p>
        </w:tc>
        <w:tc>
          <w:tcPr>
            <w:tcW w:w="1080" w:type="dxa"/>
          </w:tcPr>
          <w:p w14:paraId="3EE4A736" w14:textId="77777777" w:rsidR="00516244" w:rsidRPr="001F614C" w:rsidRDefault="00516244" w:rsidP="00516244">
            <w:pPr>
              <w:pStyle w:val="NormalIndent"/>
              <w:spacing w:line="276" w:lineRule="auto"/>
              <w:ind w:left="0"/>
              <w:rPr>
                <w:rFonts w:ascii="Arial" w:hAnsi="Arial" w:cs="Arial"/>
                <w:color w:val="000000" w:themeColor="text1"/>
                <w:sz w:val="22"/>
                <w:szCs w:val="22"/>
              </w:rPr>
            </w:pPr>
          </w:p>
        </w:tc>
      </w:tr>
      <w:tr w:rsidR="006D2E0B" w:rsidRPr="001F614C" w14:paraId="337D46C1" w14:textId="77777777" w:rsidTr="00516244">
        <w:trPr>
          <w:jc w:val="center"/>
        </w:trPr>
        <w:tc>
          <w:tcPr>
            <w:tcW w:w="8508" w:type="dxa"/>
          </w:tcPr>
          <w:p w14:paraId="0D34827B" w14:textId="510D91C7" w:rsidR="006D2E0B" w:rsidRPr="001F614C" w:rsidRDefault="006D2E0B" w:rsidP="000F6082">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Detailed project plan and methodology</w:t>
            </w:r>
          </w:p>
        </w:tc>
        <w:tc>
          <w:tcPr>
            <w:tcW w:w="1080" w:type="dxa"/>
          </w:tcPr>
          <w:p w14:paraId="327E5485" w14:textId="77777777" w:rsidR="006D2E0B" w:rsidRPr="001F614C" w:rsidRDefault="006D2E0B" w:rsidP="00516244">
            <w:pPr>
              <w:pStyle w:val="NormalIndent"/>
              <w:spacing w:line="276" w:lineRule="auto"/>
              <w:ind w:left="0"/>
              <w:rPr>
                <w:rFonts w:ascii="Arial" w:hAnsi="Arial" w:cs="Arial"/>
                <w:color w:val="000000" w:themeColor="text1"/>
                <w:sz w:val="22"/>
                <w:szCs w:val="22"/>
              </w:rPr>
            </w:pPr>
          </w:p>
        </w:tc>
      </w:tr>
      <w:tr w:rsidR="001B3379" w:rsidRPr="001F614C" w14:paraId="512226B4" w14:textId="77777777" w:rsidTr="00516244">
        <w:trPr>
          <w:jc w:val="center"/>
        </w:trPr>
        <w:tc>
          <w:tcPr>
            <w:tcW w:w="8508" w:type="dxa"/>
          </w:tcPr>
          <w:p w14:paraId="4CA04F44" w14:textId="1FE7746E" w:rsidR="001B3379" w:rsidRPr="001F614C" w:rsidRDefault="00A201CF" w:rsidP="006B0C09">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Five</w:t>
            </w:r>
            <w:r w:rsidR="00BE250D" w:rsidRPr="001F614C">
              <w:rPr>
                <w:rFonts w:ascii="Arial" w:hAnsi="Arial" w:cs="Arial"/>
                <w:color w:val="000000" w:themeColor="text1"/>
                <w:sz w:val="22"/>
                <w:szCs w:val="22"/>
              </w:rPr>
              <w:t xml:space="preserve"> </w:t>
            </w:r>
            <w:r w:rsidR="004B45F2" w:rsidRPr="001F614C">
              <w:rPr>
                <w:rFonts w:ascii="Arial" w:hAnsi="Arial" w:cs="Arial"/>
                <w:color w:val="000000" w:themeColor="text1"/>
                <w:sz w:val="22"/>
                <w:szCs w:val="22"/>
              </w:rPr>
              <w:t>(</w:t>
            </w:r>
            <w:r w:rsidRPr="001F614C">
              <w:rPr>
                <w:rFonts w:ascii="Arial" w:hAnsi="Arial" w:cs="Arial"/>
                <w:color w:val="000000" w:themeColor="text1"/>
                <w:sz w:val="22"/>
                <w:szCs w:val="22"/>
              </w:rPr>
              <w:t>5</w:t>
            </w:r>
            <w:r w:rsidR="006B0C09" w:rsidRPr="001F614C">
              <w:rPr>
                <w:rFonts w:ascii="Arial" w:hAnsi="Arial" w:cs="Arial"/>
                <w:color w:val="000000" w:themeColor="text1"/>
                <w:sz w:val="22"/>
                <w:szCs w:val="22"/>
              </w:rPr>
              <w:t xml:space="preserve">) </w:t>
            </w:r>
            <w:r w:rsidR="00992F4E" w:rsidRPr="001F614C">
              <w:rPr>
                <w:rFonts w:ascii="Arial" w:hAnsi="Arial" w:cs="Arial"/>
                <w:color w:val="000000" w:themeColor="text1"/>
                <w:sz w:val="22"/>
                <w:szCs w:val="22"/>
              </w:rPr>
              <w:t xml:space="preserve">Completed </w:t>
            </w:r>
            <w:r w:rsidR="00BE250D" w:rsidRPr="001F614C">
              <w:rPr>
                <w:rFonts w:ascii="Arial" w:hAnsi="Arial" w:cs="Arial"/>
                <w:color w:val="000000" w:themeColor="text1"/>
                <w:sz w:val="22"/>
                <w:szCs w:val="22"/>
              </w:rPr>
              <w:t xml:space="preserve">Reference Letters </w:t>
            </w:r>
            <w:r w:rsidR="00992F4E" w:rsidRPr="001F614C">
              <w:rPr>
                <w:rFonts w:ascii="Arial" w:hAnsi="Arial" w:cs="Arial"/>
                <w:color w:val="000000" w:themeColor="text1"/>
                <w:sz w:val="22"/>
                <w:szCs w:val="22"/>
              </w:rPr>
              <w:t>(Annexure 2)</w:t>
            </w:r>
            <w:r w:rsidR="00FE676A" w:rsidRPr="001F614C">
              <w:rPr>
                <w:rFonts w:ascii="Arial" w:hAnsi="Arial" w:cs="Arial"/>
                <w:color w:val="000000" w:themeColor="text1"/>
                <w:sz w:val="22"/>
                <w:szCs w:val="22"/>
              </w:rPr>
              <w:t xml:space="preserve"> </w:t>
            </w:r>
          </w:p>
        </w:tc>
        <w:tc>
          <w:tcPr>
            <w:tcW w:w="1080" w:type="dxa"/>
          </w:tcPr>
          <w:p w14:paraId="3D0DAFE8" w14:textId="77777777" w:rsidR="001B3379" w:rsidRPr="001F614C" w:rsidRDefault="001B3379" w:rsidP="00516244">
            <w:pPr>
              <w:pStyle w:val="NormalIndent"/>
              <w:spacing w:line="276" w:lineRule="auto"/>
              <w:ind w:left="0"/>
              <w:rPr>
                <w:rFonts w:ascii="Arial" w:hAnsi="Arial" w:cs="Arial"/>
                <w:color w:val="000000" w:themeColor="text1"/>
                <w:sz w:val="22"/>
                <w:szCs w:val="22"/>
              </w:rPr>
            </w:pPr>
          </w:p>
        </w:tc>
      </w:tr>
      <w:tr w:rsidR="006D2E0B" w:rsidRPr="001F614C" w14:paraId="75E306A9" w14:textId="77777777" w:rsidTr="00516244">
        <w:trPr>
          <w:jc w:val="center"/>
        </w:trPr>
        <w:tc>
          <w:tcPr>
            <w:tcW w:w="8508" w:type="dxa"/>
          </w:tcPr>
          <w:p w14:paraId="0CB09BB9" w14:textId="764E412E" w:rsidR="006D2E0B" w:rsidRPr="001F614C" w:rsidRDefault="006D2E0B" w:rsidP="006D2E0B">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Company profile - To detail relevant experience on all areas identified in the scope for this project.</w:t>
            </w:r>
          </w:p>
        </w:tc>
        <w:tc>
          <w:tcPr>
            <w:tcW w:w="1080" w:type="dxa"/>
          </w:tcPr>
          <w:p w14:paraId="6E52B47D" w14:textId="77777777" w:rsidR="006D2E0B" w:rsidRPr="001F614C" w:rsidRDefault="006D2E0B" w:rsidP="00516244">
            <w:pPr>
              <w:pStyle w:val="NormalIndent"/>
              <w:spacing w:line="276" w:lineRule="auto"/>
              <w:ind w:left="0"/>
              <w:rPr>
                <w:rFonts w:ascii="Arial" w:hAnsi="Arial" w:cs="Arial"/>
                <w:color w:val="000000" w:themeColor="text1"/>
                <w:sz w:val="22"/>
                <w:szCs w:val="22"/>
              </w:rPr>
            </w:pPr>
          </w:p>
        </w:tc>
      </w:tr>
      <w:tr w:rsidR="00A8177D" w:rsidRPr="001F614C" w14:paraId="308D68CC" w14:textId="77777777" w:rsidTr="00516244">
        <w:trPr>
          <w:jc w:val="center"/>
        </w:trPr>
        <w:tc>
          <w:tcPr>
            <w:tcW w:w="8508" w:type="dxa"/>
          </w:tcPr>
          <w:p w14:paraId="2C79CF9F" w14:textId="21C279F2" w:rsidR="00A8177D" w:rsidRPr="001F614C" w:rsidRDefault="00A8177D" w:rsidP="006D2E0B">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Project Team CVs – to detail relevant experience</w:t>
            </w:r>
            <w:r w:rsidR="006B5CDD" w:rsidRPr="001F614C">
              <w:rPr>
                <w:rFonts w:ascii="Arial" w:hAnsi="Arial" w:cs="Arial"/>
                <w:color w:val="000000" w:themeColor="text1"/>
                <w:sz w:val="22"/>
                <w:szCs w:val="22"/>
              </w:rPr>
              <w:t xml:space="preserve"> on all areas identified in the scope</w:t>
            </w:r>
            <w:r w:rsidR="00F24849" w:rsidRPr="001F614C">
              <w:rPr>
                <w:rFonts w:ascii="Arial" w:hAnsi="Arial" w:cs="Arial"/>
                <w:color w:val="000000" w:themeColor="text1"/>
                <w:sz w:val="22"/>
                <w:szCs w:val="22"/>
              </w:rPr>
              <w:t xml:space="preserve"> for this project</w:t>
            </w:r>
          </w:p>
        </w:tc>
        <w:tc>
          <w:tcPr>
            <w:tcW w:w="1080" w:type="dxa"/>
          </w:tcPr>
          <w:p w14:paraId="581ECC38" w14:textId="77777777" w:rsidR="00A8177D" w:rsidRPr="001F614C" w:rsidRDefault="00A8177D" w:rsidP="00516244">
            <w:pPr>
              <w:pStyle w:val="NormalIndent"/>
              <w:spacing w:line="276" w:lineRule="auto"/>
              <w:ind w:left="0"/>
              <w:rPr>
                <w:rFonts w:ascii="Arial" w:hAnsi="Arial" w:cs="Arial"/>
                <w:color w:val="000000" w:themeColor="text1"/>
                <w:sz w:val="22"/>
                <w:szCs w:val="22"/>
              </w:rPr>
            </w:pPr>
          </w:p>
        </w:tc>
      </w:tr>
      <w:tr w:rsidR="00516244" w:rsidRPr="001F614C" w14:paraId="7B37B2BA" w14:textId="77777777" w:rsidTr="00516244">
        <w:trPr>
          <w:jc w:val="center"/>
        </w:trPr>
        <w:tc>
          <w:tcPr>
            <w:tcW w:w="8508" w:type="dxa"/>
          </w:tcPr>
          <w:p w14:paraId="53E3E1A3" w14:textId="77777777" w:rsidR="00516244" w:rsidRPr="001F614C" w:rsidRDefault="00516244" w:rsidP="00516244">
            <w:pPr>
              <w:spacing w:line="276" w:lineRule="auto"/>
              <w:rPr>
                <w:rFonts w:ascii="Arial" w:hAnsi="Arial" w:cs="Arial"/>
                <w:b/>
                <w:color w:val="000000" w:themeColor="text1"/>
                <w:sz w:val="22"/>
                <w:szCs w:val="22"/>
              </w:rPr>
            </w:pPr>
            <w:r w:rsidRPr="001F614C">
              <w:rPr>
                <w:rFonts w:ascii="Arial" w:hAnsi="Arial" w:cs="Arial"/>
                <w:b/>
                <w:color w:val="000000" w:themeColor="text1"/>
                <w:sz w:val="22"/>
                <w:szCs w:val="22"/>
              </w:rPr>
              <w:t>Compulsory Documentation To Be Submitted</w:t>
            </w:r>
          </w:p>
        </w:tc>
        <w:tc>
          <w:tcPr>
            <w:tcW w:w="1080" w:type="dxa"/>
          </w:tcPr>
          <w:p w14:paraId="68540B05" w14:textId="77777777" w:rsidR="00516244" w:rsidRPr="001F614C" w:rsidRDefault="00516244" w:rsidP="00516244">
            <w:pPr>
              <w:pStyle w:val="NormalIndent"/>
              <w:spacing w:line="276" w:lineRule="auto"/>
              <w:ind w:left="0"/>
              <w:rPr>
                <w:rFonts w:ascii="Arial" w:hAnsi="Arial" w:cs="Arial"/>
                <w:color w:val="000000" w:themeColor="text1"/>
                <w:sz w:val="22"/>
                <w:szCs w:val="22"/>
              </w:rPr>
            </w:pPr>
          </w:p>
        </w:tc>
      </w:tr>
      <w:tr w:rsidR="00516244" w:rsidRPr="001F614C" w14:paraId="5BC13D2F" w14:textId="77777777" w:rsidTr="00516244">
        <w:trPr>
          <w:jc w:val="center"/>
        </w:trPr>
        <w:tc>
          <w:tcPr>
            <w:tcW w:w="8508" w:type="dxa"/>
          </w:tcPr>
          <w:p w14:paraId="22D089B3" w14:textId="6BE3D82E" w:rsidR="00516244" w:rsidRPr="001F614C" w:rsidRDefault="00516244" w:rsidP="00516244">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Completed and Signed ELIDZ Procurement Handbook </w:t>
            </w:r>
            <w:r w:rsidR="001D32B0" w:rsidRPr="001F614C">
              <w:rPr>
                <w:rFonts w:ascii="Arial" w:hAnsi="Arial" w:cs="Arial"/>
                <w:color w:val="000000" w:themeColor="text1"/>
                <w:sz w:val="22"/>
                <w:szCs w:val="22"/>
              </w:rPr>
              <w:t>with all relevant supporting documentation</w:t>
            </w:r>
            <w:r w:rsidR="00531BC6" w:rsidRPr="001F614C">
              <w:rPr>
                <w:rFonts w:ascii="Arial" w:hAnsi="Arial" w:cs="Arial"/>
                <w:color w:val="000000" w:themeColor="text1"/>
                <w:sz w:val="22"/>
                <w:szCs w:val="22"/>
              </w:rPr>
              <w:t xml:space="preserve"> </w:t>
            </w:r>
            <w:r w:rsidR="003F2D0D" w:rsidRPr="001F614C">
              <w:rPr>
                <w:rFonts w:ascii="Arial" w:hAnsi="Arial" w:cs="Arial"/>
                <w:color w:val="000000" w:themeColor="text1"/>
                <w:sz w:val="22"/>
                <w:szCs w:val="22"/>
              </w:rPr>
              <w:t>(Tax</w:t>
            </w:r>
            <w:r w:rsidR="00531BC6" w:rsidRPr="001F614C">
              <w:rPr>
                <w:rFonts w:ascii="Arial" w:hAnsi="Arial" w:cs="Arial"/>
                <w:color w:val="000000" w:themeColor="text1"/>
                <w:sz w:val="22"/>
                <w:szCs w:val="22"/>
              </w:rPr>
              <w:t xml:space="preserve"> clearance etc.)</w:t>
            </w:r>
          </w:p>
        </w:tc>
        <w:tc>
          <w:tcPr>
            <w:tcW w:w="1080" w:type="dxa"/>
          </w:tcPr>
          <w:p w14:paraId="353F62E2" w14:textId="77777777" w:rsidR="00516244" w:rsidRPr="001F614C" w:rsidRDefault="00516244" w:rsidP="00516244">
            <w:pPr>
              <w:pStyle w:val="NormalIndent"/>
              <w:spacing w:line="276" w:lineRule="auto"/>
              <w:ind w:left="0"/>
              <w:rPr>
                <w:rFonts w:ascii="Arial" w:hAnsi="Arial" w:cs="Arial"/>
                <w:color w:val="000000" w:themeColor="text1"/>
                <w:sz w:val="22"/>
                <w:szCs w:val="22"/>
              </w:rPr>
            </w:pPr>
          </w:p>
        </w:tc>
      </w:tr>
      <w:tr w:rsidR="000F6082" w:rsidRPr="001F614C" w14:paraId="6DCF411A" w14:textId="77777777" w:rsidTr="00516244">
        <w:trPr>
          <w:jc w:val="center"/>
        </w:trPr>
        <w:tc>
          <w:tcPr>
            <w:tcW w:w="8508" w:type="dxa"/>
          </w:tcPr>
          <w:p w14:paraId="04162B57" w14:textId="7B58FBDA" w:rsidR="000F6082" w:rsidRPr="001F614C" w:rsidRDefault="000F6082" w:rsidP="00516244">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CSD Registration Certificate</w:t>
            </w:r>
          </w:p>
        </w:tc>
        <w:tc>
          <w:tcPr>
            <w:tcW w:w="1080" w:type="dxa"/>
          </w:tcPr>
          <w:p w14:paraId="61895D5A" w14:textId="77777777" w:rsidR="000F6082" w:rsidRPr="001F614C" w:rsidRDefault="000F6082" w:rsidP="00516244">
            <w:pPr>
              <w:pStyle w:val="NormalIndent"/>
              <w:spacing w:line="276" w:lineRule="auto"/>
              <w:ind w:left="0"/>
              <w:rPr>
                <w:rFonts w:ascii="Arial" w:hAnsi="Arial" w:cs="Arial"/>
                <w:color w:val="000000" w:themeColor="text1"/>
                <w:sz w:val="22"/>
                <w:szCs w:val="22"/>
              </w:rPr>
            </w:pPr>
          </w:p>
        </w:tc>
      </w:tr>
      <w:tr w:rsidR="00530413" w:rsidRPr="001F614C" w14:paraId="6D085523" w14:textId="77777777" w:rsidTr="00516244">
        <w:trPr>
          <w:jc w:val="center"/>
        </w:trPr>
        <w:tc>
          <w:tcPr>
            <w:tcW w:w="8508" w:type="dxa"/>
          </w:tcPr>
          <w:p w14:paraId="1F55200C" w14:textId="77777777" w:rsidR="00530413" w:rsidRPr="001F614C" w:rsidRDefault="00530413" w:rsidP="00516244">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JV Participation Documentation</w:t>
            </w:r>
            <w:r w:rsidR="007D2F7D" w:rsidRPr="001F614C">
              <w:rPr>
                <w:rFonts w:ascii="Arial" w:hAnsi="Arial" w:cs="Arial"/>
                <w:color w:val="000000" w:themeColor="text1"/>
                <w:sz w:val="22"/>
                <w:szCs w:val="22"/>
              </w:rPr>
              <w:t xml:space="preserve"> (If applicable)</w:t>
            </w:r>
          </w:p>
        </w:tc>
        <w:tc>
          <w:tcPr>
            <w:tcW w:w="1080" w:type="dxa"/>
          </w:tcPr>
          <w:p w14:paraId="1FBB3C63" w14:textId="77777777" w:rsidR="00530413" w:rsidRPr="001F614C" w:rsidRDefault="00530413" w:rsidP="00516244">
            <w:pPr>
              <w:pStyle w:val="NormalIndent"/>
              <w:spacing w:line="276" w:lineRule="auto"/>
              <w:ind w:left="0"/>
              <w:rPr>
                <w:rFonts w:ascii="Arial" w:hAnsi="Arial" w:cs="Arial"/>
                <w:color w:val="000000" w:themeColor="text1"/>
                <w:sz w:val="22"/>
                <w:szCs w:val="22"/>
              </w:rPr>
            </w:pPr>
          </w:p>
        </w:tc>
      </w:tr>
    </w:tbl>
    <w:p w14:paraId="73B7223D" w14:textId="77777777" w:rsidR="00516244" w:rsidRPr="001F614C" w:rsidRDefault="00516244" w:rsidP="00516244">
      <w:pPr>
        <w:pStyle w:val="Heading3"/>
        <w:numPr>
          <w:ilvl w:val="0"/>
          <w:numId w:val="0"/>
        </w:numPr>
        <w:spacing w:line="360" w:lineRule="auto"/>
        <w:ind w:left="-720"/>
        <w:rPr>
          <w:rFonts w:ascii="Arial" w:hAnsi="Arial" w:cs="Arial"/>
          <w:color w:val="000000" w:themeColor="text1"/>
          <w:sz w:val="22"/>
          <w:szCs w:val="22"/>
        </w:rPr>
      </w:pPr>
    </w:p>
    <w:p w14:paraId="53A9682F" w14:textId="77777777" w:rsidR="007D2F7D" w:rsidRPr="001F614C" w:rsidRDefault="00516244" w:rsidP="00516244">
      <w:pPr>
        <w:pStyle w:val="Heading3"/>
        <w:numPr>
          <w:ilvl w:val="0"/>
          <w:numId w:val="0"/>
        </w:numPr>
        <w:spacing w:line="360" w:lineRule="auto"/>
        <w:ind w:left="720"/>
        <w:rPr>
          <w:rFonts w:ascii="Arial" w:hAnsi="Arial" w:cs="Arial"/>
          <w:color w:val="000000" w:themeColor="text1"/>
          <w:sz w:val="22"/>
          <w:szCs w:val="22"/>
        </w:rPr>
      </w:pPr>
      <w:bookmarkStart w:id="27" w:name="_Toc309717226"/>
      <w:bookmarkStart w:id="28" w:name="_Toc309717283"/>
      <w:bookmarkStart w:id="29" w:name="_Toc309717752"/>
      <w:bookmarkStart w:id="30" w:name="_Toc309970731"/>
      <w:bookmarkStart w:id="31" w:name="_Toc329685798"/>
      <w:bookmarkStart w:id="32" w:name="_Toc329689985"/>
      <w:bookmarkStart w:id="33" w:name="_Toc330194200"/>
      <w:bookmarkStart w:id="34" w:name="_Toc339609587"/>
      <w:bookmarkStart w:id="35" w:name="_Toc340827990"/>
      <w:bookmarkStart w:id="36" w:name="_Toc340828047"/>
      <w:bookmarkStart w:id="37" w:name="_Toc353262083"/>
      <w:bookmarkStart w:id="38" w:name="_Toc364422107"/>
      <w:bookmarkStart w:id="39" w:name="_Toc364666013"/>
      <w:bookmarkStart w:id="40" w:name="_Toc364920311"/>
      <w:bookmarkStart w:id="41" w:name="_Toc389575626"/>
      <w:bookmarkStart w:id="42" w:name="_Toc392511243"/>
      <w:bookmarkStart w:id="43" w:name="_Toc424730966"/>
      <w:bookmarkStart w:id="44" w:name="_Toc424740526"/>
      <w:bookmarkStart w:id="45" w:name="_Toc432326847"/>
      <w:bookmarkStart w:id="46" w:name="_Toc433631655"/>
      <w:bookmarkStart w:id="47" w:name="_Toc433631802"/>
      <w:bookmarkStart w:id="48" w:name="_Toc442177240"/>
      <w:bookmarkStart w:id="49" w:name="_Toc442345417"/>
      <w:bookmarkStart w:id="50" w:name="_Toc457394722"/>
      <w:bookmarkStart w:id="51" w:name="_Toc23233755"/>
      <w:r w:rsidRPr="001F614C">
        <w:rPr>
          <w:rFonts w:ascii="Arial" w:hAnsi="Arial" w:cs="Arial"/>
          <w:color w:val="000000" w:themeColor="text1"/>
          <w:sz w:val="22"/>
          <w:szCs w:val="22"/>
        </w:rPr>
        <w:t xml:space="preserve">Please Note: </w:t>
      </w:r>
      <w:r w:rsidR="007D2F7D" w:rsidRPr="001F614C">
        <w:rPr>
          <w:rFonts w:ascii="Arial" w:hAnsi="Arial" w:cs="Arial"/>
          <w:color w:val="000000" w:themeColor="text1"/>
          <w:sz w:val="22"/>
          <w:szCs w:val="22"/>
        </w:rPr>
        <w:t>All the above documents must be submitted with Envelope A - Technical Proposal.</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250EADD0" w14:textId="77777777" w:rsidR="00C868F2" w:rsidRPr="001F614C" w:rsidRDefault="00C868F2" w:rsidP="00516244">
      <w:pPr>
        <w:pStyle w:val="Heading3"/>
        <w:numPr>
          <w:ilvl w:val="0"/>
          <w:numId w:val="0"/>
        </w:numPr>
        <w:spacing w:line="360" w:lineRule="auto"/>
        <w:ind w:left="720"/>
        <w:rPr>
          <w:rFonts w:ascii="Arial" w:hAnsi="Arial" w:cs="Arial"/>
          <w:color w:val="000000" w:themeColor="text1"/>
          <w:sz w:val="22"/>
          <w:szCs w:val="22"/>
        </w:rPr>
      </w:pPr>
      <w:bookmarkStart w:id="52" w:name="_Toc309717227"/>
      <w:bookmarkStart w:id="53" w:name="_Toc309717284"/>
      <w:bookmarkStart w:id="54" w:name="_Toc309717753"/>
      <w:bookmarkStart w:id="55" w:name="_Toc309970732"/>
      <w:bookmarkStart w:id="56" w:name="_Toc329685799"/>
      <w:bookmarkStart w:id="57" w:name="_Toc329689986"/>
      <w:bookmarkStart w:id="58" w:name="_Toc330194201"/>
      <w:bookmarkStart w:id="59" w:name="_Toc339609588"/>
      <w:bookmarkStart w:id="60" w:name="_Toc340827991"/>
      <w:bookmarkStart w:id="61" w:name="_Toc340828048"/>
      <w:bookmarkStart w:id="62" w:name="_Toc353262084"/>
      <w:bookmarkStart w:id="63" w:name="_Toc364422108"/>
      <w:bookmarkStart w:id="64" w:name="_Toc364666014"/>
      <w:bookmarkStart w:id="65" w:name="_Toc364920312"/>
      <w:bookmarkStart w:id="66" w:name="_Toc389575627"/>
      <w:bookmarkStart w:id="67" w:name="_Toc392511244"/>
      <w:bookmarkStart w:id="68" w:name="_Toc424730967"/>
      <w:bookmarkStart w:id="69" w:name="_Toc424740527"/>
      <w:bookmarkStart w:id="70" w:name="_Toc432326848"/>
      <w:bookmarkStart w:id="71" w:name="_Toc433631656"/>
      <w:bookmarkStart w:id="72" w:name="_Toc433631803"/>
      <w:bookmarkStart w:id="73" w:name="_Toc442177241"/>
      <w:bookmarkStart w:id="74" w:name="_Toc442345418"/>
      <w:bookmarkStart w:id="75" w:name="_Toc457394723"/>
    </w:p>
    <w:p w14:paraId="3F2EDD21" w14:textId="77777777" w:rsidR="00516244" w:rsidRPr="001F614C" w:rsidRDefault="007D2F7D" w:rsidP="00516244">
      <w:pPr>
        <w:pStyle w:val="Heading3"/>
        <w:numPr>
          <w:ilvl w:val="0"/>
          <w:numId w:val="0"/>
        </w:numPr>
        <w:spacing w:line="360" w:lineRule="auto"/>
        <w:ind w:left="720"/>
        <w:rPr>
          <w:rFonts w:ascii="Arial" w:hAnsi="Arial" w:cs="Arial"/>
          <w:color w:val="000000" w:themeColor="text1"/>
          <w:sz w:val="22"/>
          <w:szCs w:val="22"/>
        </w:rPr>
      </w:pPr>
      <w:bookmarkStart w:id="76" w:name="_Toc23233756"/>
      <w:r w:rsidRPr="001F614C">
        <w:rPr>
          <w:rFonts w:ascii="Arial" w:hAnsi="Arial" w:cs="Arial"/>
          <w:color w:val="000000" w:themeColor="text1"/>
          <w:sz w:val="22"/>
          <w:szCs w:val="22"/>
        </w:rPr>
        <w:t xml:space="preserve">The price schedule and proposed </w:t>
      </w:r>
      <w:r w:rsidR="00516244" w:rsidRPr="001F614C">
        <w:rPr>
          <w:rFonts w:ascii="Arial" w:hAnsi="Arial" w:cs="Arial"/>
          <w:color w:val="000000" w:themeColor="text1"/>
          <w:sz w:val="22"/>
          <w:szCs w:val="22"/>
        </w:rPr>
        <w:t xml:space="preserve">solution costing </w:t>
      </w:r>
      <w:r w:rsidRPr="001F614C">
        <w:rPr>
          <w:rFonts w:ascii="Arial" w:hAnsi="Arial" w:cs="Arial"/>
          <w:color w:val="000000" w:themeColor="text1"/>
          <w:sz w:val="22"/>
          <w:szCs w:val="22"/>
        </w:rPr>
        <w:t>must be submitted</w:t>
      </w:r>
      <w:r w:rsidR="00516244" w:rsidRPr="001F614C">
        <w:rPr>
          <w:rFonts w:ascii="Arial" w:hAnsi="Arial" w:cs="Arial"/>
          <w:color w:val="000000" w:themeColor="text1"/>
          <w:sz w:val="22"/>
          <w:szCs w:val="22"/>
        </w:rPr>
        <w:t xml:space="preserve"> with Envelope </w:t>
      </w:r>
      <w:r w:rsidRPr="001F614C">
        <w:rPr>
          <w:rFonts w:ascii="Arial" w:hAnsi="Arial" w:cs="Arial"/>
          <w:color w:val="000000" w:themeColor="text1"/>
          <w:sz w:val="22"/>
          <w:szCs w:val="22"/>
        </w:rPr>
        <w:t>B</w:t>
      </w:r>
      <w:r w:rsidR="00516244" w:rsidRPr="001F614C">
        <w:rPr>
          <w:rFonts w:ascii="Arial" w:hAnsi="Arial" w:cs="Arial"/>
          <w:color w:val="000000" w:themeColor="text1"/>
          <w:sz w:val="22"/>
          <w:szCs w:val="22"/>
        </w:rPr>
        <w:t xml:space="preserve"> – </w:t>
      </w:r>
      <w:r w:rsidRPr="001F614C">
        <w:rPr>
          <w:rFonts w:ascii="Arial" w:hAnsi="Arial" w:cs="Arial"/>
          <w:color w:val="000000" w:themeColor="text1"/>
          <w:sz w:val="22"/>
          <w:szCs w:val="22"/>
        </w:rPr>
        <w:t xml:space="preserve">Financial </w:t>
      </w:r>
      <w:r w:rsidR="00516244" w:rsidRPr="001F614C">
        <w:rPr>
          <w:rFonts w:ascii="Arial" w:hAnsi="Arial" w:cs="Arial"/>
          <w:color w:val="000000" w:themeColor="text1"/>
          <w:sz w:val="22"/>
          <w:szCs w:val="22"/>
        </w:rPr>
        <w:t>Proposal.</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03E6094B" w14:textId="77777777" w:rsidR="00516244" w:rsidRPr="001F614C" w:rsidRDefault="00516244" w:rsidP="00516244">
      <w:pPr>
        <w:pStyle w:val="Heading3"/>
        <w:numPr>
          <w:ilvl w:val="0"/>
          <w:numId w:val="0"/>
        </w:numPr>
        <w:spacing w:line="360" w:lineRule="auto"/>
        <w:ind w:left="-720"/>
        <w:rPr>
          <w:rFonts w:ascii="Arial" w:hAnsi="Arial" w:cs="Arial"/>
          <w:color w:val="000000" w:themeColor="text1"/>
          <w:sz w:val="22"/>
          <w:szCs w:val="22"/>
        </w:rPr>
      </w:pPr>
    </w:p>
    <w:p w14:paraId="2AFF2E9B" w14:textId="77777777" w:rsidR="00516244" w:rsidRPr="001F614C" w:rsidRDefault="00516244" w:rsidP="00516244">
      <w:pPr>
        <w:pStyle w:val="Heading3"/>
        <w:numPr>
          <w:ilvl w:val="0"/>
          <w:numId w:val="0"/>
        </w:numPr>
        <w:spacing w:line="360" w:lineRule="auto"/>
        <w:ind w:left="720"/>
        <w:rPr>
          <w:rFonts w:ascii="Arial" w:hAnsi="Arial" w:cs="Arial"/>
          <w:b w:val="0"/>
          <w:color w:val="000000" w:themeColor="text1"/>
          <w:sz w:val="22"/>
          <w:szCs w:val="22"/>
        </w:rPr>
      </w:pPr>
      <w:r w:rsidRPr="001F614C">
        <w:rPr>
          <w:rFonts w:ascii="Arial" w:hAnsi="Arial" w:cs="Arial"/>
          <w:color w:val="000000" w:themeColor="text1"/>
          <w:sz w:val="22"/>
          <w:szCs w:val="22"/>
        </w:rPr>
        <w:br w:type="page"/>
      </w:r>
    </w:p>
    <w:p w14:paraId="25294B22" w14:textId="77777777" w:rsidR="00C90F36" w:rsidRPr="001F614C" w:rsidRDefault="00C90F36" w:rsidP="007D3BAB">
      <w:pPr>
        <w:pStyle w:val="NormalIndent"/>
        <w:ind w:left="0"/>
        <w:rPr>
          <w:rFonts w:ascii="Arial" w:hAnsi="Arial" w:cs="Arial"/>
          <w:color w:val="000000" w:themeColor="text1"/>
          <w:sz w:val="22"/>
          <w:szCs w:val="22"/>
        </w:rPr>
      </w:pPr>
    </w:p>
    <w:p w14:paraId="3C342700" w14:textId="77777777" w:rsidR="00C90F36" w:rsidRPr="001F614C" w:rsidRDefault="00C90F36" w:rsidP="007D3BAB">
      <w:pPr>
        <w:pStyle w:val="NormalIndent"/>
        <w:ind w:left="0"/>
        <w:rPr>
          <w:rFonts w:ascii="Arial" w:hAnsi="Arial" w:cs="Arial"/>
          <w:color w:val="000000" w:themeColor="text1"/>
          <w:sz w:val="22"/>
          <w:szCs w:val="22"/>
        </w:rPr>
      </w:pPr>
    </w:p>
    <w:p w14:paraId="37C90810" w14:textId="77777777" w:rsidR="00C90F36" w:rsidRPr="001F614C" w:rsidRDefault="00C90F36" w:rsidP="007D3BAB">
      <w:pPr>
        <w:pStyle w:val="NormalIndent"/>
        <w:ind w:left="0"/>
        <w:rPr>
          <w:rFonts w:ascii="Arial" w:hAnsi="Arial" w:cs="Arial"/>
          <w:color w:val="000000" w:themeColor="text1"/>
          <w:sz w:val="22"/>
          <w:szCs w:val="22"/>
        </w:rPr>
      </w:pPr>
    </w:p>
    <w:p w14:paraId="36471838" w14:textId="77777777" w:rsidR="00C90F36" w:rsidRPr="001F614C" w:rsidRDefault="00C90F36" w:rsidP="007D3BAB">
      <w:pPr>
        <w:pStyle w:val="NormalIndent"/>
        <w:ind w:left="0"/>
        <w:rPr>
          <w:rFonts w:ascii="Arial" w:hAnsi="Arial" w:cs="Arial"/>
          <w:color w:val="000000" w:themeColor="text1"/>
          <w:sz w:val="22"/>
          <w:szCs w:val="22"/>
        </w:rPr>
      </w:pPr>
    </w:p>
    <w:p w14:paraId="6078DDFB" w14:textId="77777777" w:rsidR="00054178" w:rsidRPr="001F614C" w:rsidRDefault="00054178" w:rsidP="007D3BAB">
      <w:pPr>
        <w:pStyle w:val="NormalIndent"/>
        <w:ind w:left="0"/>
        <w:rPr>
          <w:rFonts w:ascii="Arial" w:hAnsi="Arial" w:cs="Arial"/>
          <w:color w:val="000000" w:themeColor="text1"/>
          <w:sz w:val="22"/>
          <w:szCs w:val="22"/>
        </w:rPr>
      </w:pPr>
    </w:p>
    <w:p w14:paraId="17E8C485" w14:textId="77777777" w:rsidR="00054178" w:rsidRPr="001F614C" w:rsidRDefault="00054178" w:rsidP="007D3BAB">
      <w:pPr>
        <w:pStyle w:val="NormalIndent"/>
        <w:ind w:left="0"/>
        <w:rPr>
          <w:rFonts w:ascii="Arial" w:hAnsi="Arial" w:cs="Arial"/>
          <w:color w:val="000000" w:themeColor="text1"/>
          <w:sz w:val="22"/>
          <w:szCs w:val="22"/>
        </w:rPr>
      </w:pPr>
    </w:p>
    <w:p w14:paraId="57C7F017" w14:textId="77777777" w:rsidR="00054178" w:rsidRPr="001F614C" w:rsidRDefault="00054178" w:rsidP="007D3BAB">
      <w:pPr>
        <w:pStyle w:val="NormalIndent"/>
        <w:ind w:left="0"/>
        <w:rPr>
          <w:rFonts w:ascii="Arial" w:hAnsi="Arial" w:cs="Arial"/>
          <w:color w:val="000000" w:themeColor="text1"/>
          <w:sz w:val="22"/>
          <w:szCs w:val="22"/>
        </w:rPr>
      </w:pPr>
    </w:p>
    <w:p w14:paraId="48CC4A06" w14:textId="36D5212E" w:rsidR="00AD5A24" w:rsidRPr="001F614C" w:rsidRDefault="00E32101"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r w:rsidRPr="001F614C">
        <w:rPr>
          <w:rFonts w:ascii="Arial" w:hAnsi="Arial" w:cs="Arial"/>
          <w:noProof/>
          <w:color w:val="000000" w:themeColor="text1"/>
          <w:sz w:val="16"/>
          <w:lang w:val="en-ZA" w:eastAsia="en-ZA"/>
        </w:rPr>
        <mc:AlternateContent>
          <mc:Choice Requires="wps">
            <w:drawing>
              <wp:anchor distT="0" distB="0" distL="114300" distR="114300" simplePos="0" relativeHeight="251652096" behindDoc="0" locked="0" layoutInCell="1" allowOverlap="1" wp14:anchorId="52FC3659" wp14:editId="30BDC508">
                <wp:simplePos x="0" y="0"/>
                <wp:positionH relativeFrom="column">
                  <wp:posOffset>212090</wp:posOffset>
                </wp:positionH>
                <wp:positionV relativeFrom="paragraph">
                  <wp:posOffset>-601980</wp:posOffset>
                </wp:positionV>
                <wp:extent cx="5715000" cy="2035175"/>
                <wp:effectExtent l="0" t="0" r="0" b="3175"/>
                <wp:wrapNone/>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35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8B5EB5" w14:textId="77777777" w:rsidR="00F24849" w:rsidRDefault="00F24849" w:rsidP="00483B8F">
                            <w:pPr>
                              <w:pStyle w:val="Footer"/>
                              <w:tabs>
                                <w:tab w:val="clear" w:pos="4320"/>
                                <w:tab w:val="clear" w:pos="8640"/>
                              </w:tabs>
                              <w:jc w:val="center"/>
                              <w:rPr>
                                <w:rFonts w:ascii="Arial" w:hAnsi="Arial" w:cs="Arial"/>
                              </w:rPr>
                            </w:pPr>
                          </w:p>
                          <w:p w14:paraId="3DBD2477" w14:textId="77777777" w:rsidR="00F24849" w:rsidRDefault="00F24849" w:rsidP="00483B8F">
                            <w:pPr>
                              <w:pStyle w:val="Footer"/>
                              <w:tabs>
                                <w:tab w:val="clear" w:pos="4320"/>
                                <w:tab w:val="clear" w:pos="8640"/>
                              </w:tabs>
                              <w:jc w:val="center"/>
                              <w:rPr>
                                <w:rFonts w:ascii="Arial" w:hAnsi="Arial" w:cs="Arial"/>
                              </w:rPr>
                            </w:pPr>
                          </w:p>
                          <w:p w14:paraId="1C2CB37D" w14:textId="77777777" w:rsidR="00F24849" w:rsidRDefault="00F24849" w:rsidP="00483B8F">
                            <w:pPr>
                              <w:pStyle w:val="Footer"/>
                              <w:tabs>
                                <w:tab w:val="clear" w:pos="4320"/>
                                <w:tab w:val="clear" w:pos="8640"/>
                              </w:tabs>
                              <w:jc w:val="center"/>
                              <w:rPr>
                                <w:rFonts w:ascii="Arial" w:hAnsi="Arial" w:cs="Arial"/>
                              </w:rPr>
                            </w:pPr>
                          </w:p>
                          <w:p w14:paraId="79EE761C" w14:textId="77777777" w:rsidR="00F24849" w:rsidRDefault="00F24849" w:rsidP="00483B8F">
                            <w:pPr>
                              <w:pStyle w:val="Footer"/>
                              <w:tabs>
                                <w:tab w:val="clear" w:pos="4320"/>
                                <w:tab w:val="clear" w:pos="8640"/>
                              </w:tabs>
                              <w:jc w:val="center"/>
                              <w:rPr>
                                <w:rFonts w:ascii="Arial" w:hAnsi="Arial" w:cs="Arial"/>
                              </w:rPr>
                            </w:pPr>
                          </w:p>
                          <w:p w14:paraId="4C35F6C0" w14:textId="77777777" w:rsidR="00F24849" w:rsidRDefault="00F24849" w:rsidP="00483B8F">
                            <w:pPr>
                              <w:pStyle w:val="Footer"/>
                              <w:tabs>
                                <w:tab w:val="clear" w:pos="4320"/>
                                <w:tab w:val="clear" w:pos="8640"/>
                              </w:tabs>
                              <w:jc w:val="center"/>
                              <w:rPr>
                                <w:rFonts w:ascii="Arial" w:hAnsi="Arial" w:cs="Arial"/>
                              </w:rPr>
                            </w:pPr>
                          </w:p>
                          <w:p w14:paraId="4D47F0DA" w14:textId="77777777" w:rsidR="00F24849" w:rsidRDefault="00F24849" w:rsidP="00483B8F">
                            <w:pPr>
                              <w:pStyle w:val="Footer"/>
                              <w:tabs>
                                <w:tab w:val="clear" w:pos="4320"/>
                                <w:tab w:val="clear" w:pos="8640"/>
                              </w:tabs>
                              <w:jc w:val="center"/>
                              <w:rPr>
                                <w:rFonts w:ascii="Arial" w:hAnsi="Arial" w:cs="Arial"/>
                              </w:rPr>
                            </w:pPr>
                          </w:p>
                          <w:p w14:paraId="5BEFB183" w14:textId="77777777" w:rsidR="00F24849" w:rsidRDefault="00F24849" w:rsidP="00483B8F">
                            <w:pPr>
                              <w:pStyle w:val="Footer"/>
                              <w:tabs>
                                <w:tab w:val="clear" w:pos="4320"/>
                                <w:tab w:val="clear" w:pos="8640"/>
                              </w:tabs>
                              <w:jc w:val="center"/>
                              <w:rPr>
                                <w:rFonts w:ascii="Tahoma" w:hAnsi="Tahoma"/>
                                <w:b/>
                                <w:sz w:val="24"/>
                              </w:rPr>
                            </w:pPr>
                          </w:p>
                          <w:p w14:paraId="1579D206" w14:textId="77777777" w:rsidR="00F24849" w:rsidRPr="009B7507" w:rsidRDefault="00F24849" w:rsidP="007D3BAB">
                            <w:pPr>
                              <w:pStyle w:val="Footer"/>
                              <w:tabs>
                                <w:tab w:val="clear" w:pos="4320"/>
                                <w:tab w:val="clear" w:pos="8640"/>
                              </w:tabs>
                              <w:jc w:val="center"/>
                              <w:rPr>
                                <w:rFonts w:ascii="Arial" w:hAnsi="Arial" w:cs="Arial"/>
                                <w:caps/>
                                <w:kern w:val="20"/>
                                <w:sz w:val="52"/>
                                <w:szCs w:val="52"/>
                              </w:rPr>
                            </w:pPr>
                          </w:p>
                          <w:p w14:paraId="7D7AE513" w14:textId="77777777" w:rsidR="00F24849" w:rsidRDefault="00F24849" w:rsidP="00483B8F">
                            <w:pPr>
                              <w:pStyle w:val="Footer"/>
                              <w:tabs>
                                <w:tab w:val="clear" w:pos="4320"/>
                                <w:tab w:val="clear" w:pos="8640"/>
                              </w:tabs>
                              <w:rPr>
                                <w:rFonts w:ascii="Arial" w:hAnsi="Arial" w:cs="Arial"/>
                                <w:caps/>
                                <w:kern w:val="20"/>
                                <w:sz w:val="40"/>
                                <w:szCs w:val="40"/>
                              </w:rPr>
                            </w:pPr>
                            <w:r>
                              <w:rPr>
                                <w:rFonts w:ascii="Arial" w:hAnsi="Arial" w:cs="Arial"/>
                                <w:caps/>
                                <w:kern w:val="20"/>
                                <w:sz w:val="40"/>
                                <w:szCs w:val="40"/>
                              </w:rPr>
                              <w:t>rfp pack contents</w:t>
                            </w:r>
                          </w:p>
                          <w:p w14:paraId="6EB3133E" w14:textId="77777777" w:rsidR="00F24849" w:rsidRPr="009B7507" w:rsidRDefault="009D4BCF" w:rsidP="00483B8F">
                            <w:pPr>
                              <w:pStyle w:val="Footer"/>
                              <w:tabs>
                                <w:tab w:val="clear" w:pos="4320"/>
                                <w:tab w:val="clear" w:pos="8640"/>
                              </w:tabs>
                              <w:rPr>
                                <w:rFonts w:ascii="Arial" w:hAnsi="Arial" w:cs="Arial"/>
                                <w:caps/>
                                <w:kern w:val="20"/>
                                <w:sz w:val="40"/>
                                <w:szCs w:val="40"/>
                              </w:rPr>
                            </w:pPr>
                            <w:r>
                              <w:rPr>
                                <w:rFonts w:ascii="Tahoma" w:hAnsi="Tahoma"/>
                                <w:b/>
                                <w:sz w:val="48"/>
                              </w:rPr>
                              <w:pict w14:anchorId="7983A608">
                                <v:rect id="_x0000_i1028" style="width:0;height:1.5pt" o:hralign="center" o:hrstd="t" o:hr="t" fillcolor="#aca899" stroked="f"/>
                              </w:pi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C3659" id="Text Box 3" o:spid="_x0000_s1027" type="#_x0000_t202" style="position:absolute;margin-left:16.7pt;margin-top:-47.4pt;width:450pt;height:160.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" stroked="f">
                <v:textbox>
                  <w:txbxContent>
                    <w:p w14:paraId="408B5EB5" w14:textId="77777777" w:rsidR="00F24849" w:rsidRDefault="00F24849" w:rsidP="00483B8F">
                      <w:pPr>
                        <w:pStyle w:val="Footer"/>
                        <w:tabs>
                          <w:tab w:val="clear" w:pos="4320"/>
                          <w:tab w:val="clear" w:pos="8640"/>
                        </w:tabs>
                        <w:jc w:val="center"/>
                        <w:rPr>
                          <w:rFonts w:ascii="Arial" w:hAnsi="Arial" w:cs="Arial"/>
                        </w:rPr>
                      </w:pPr>
                    </w:p>
                    <w:p w14:paraId="3DBD2477" w14:textId="77777777" w:rsidR="00F24849" w:rsidRDefault="00F24849" w:rsidP="00483B8F">
                      <w:pPr>
                        <w:pStyle w:val="Footer"/>
                        <w:tabs>
                          <w:tab w:val="clear" w:pos="4320"/>
                          <w:tab w:val="clear" w:pos="8640"/>
                        </w:tabs>
                        <w:jc w:val="center"/>
                        <w:rPr>
                          <w:rFonts w:ascii="Arial" w:hAnsi="Arial" w:cs="Arial"/>
                        </w:rPr>
                      </w:pPr>
                    </w:p>
                    <w:p w14:paraId="1C2CB37D" w14:textId="77777777" w:rsidR="00F24849" w:rsidRDefault="00F24849" w:rsidP="00483B8F">
                      <w:pPr>
                        <w:pStyle w:val="Footer"/>
                        <w:tabs>
                          <w:tab w:val="clear" w:pos="4320"/>
                          <w:tab w:val="clear" w:pos="8640"/>
                        </w:tabs>
                        <w:jc w:val="center"/>
                        <w:rPr>
                          <w:rFonts w:ascii="Arial" w:hAnsi="Arial" w:cs="Arial"/>
                        </w:rPr>
                      </w:pPr>
                    </w:p>
                    <w:p w14:paraId="79EE761C" w14:textId="77777777" w:rsidR="00F24849" w:rsidRDefault="00F24849" w:rsidP="00483B8F">
                      <w:pPr>
                        <w:pStyle w:val="Footer"/>
                        <w:tabs>
                          <w:tab w:val="clear" w:pos="4320"/>
                          <w:tab w:val="clear" w:pos="8640"/>
                        </w:tabs>
                        <w:jc w:val="center"/>
                        <w:rPr>
                          <w:rFonts w:ascii="Arial" w:hAnsi="Arial" w:cs="Arial"/>
                        </w:rPr>
                      </w:pPr>
                    </w:p>
                    <w:p w14:paraId="4C35F6C0" w14:textId="77777777" w:rsidR="00F24849" w:rsidRDefault="00F24849" w:rsidP="00483B8F">
                      <w:pPr>
                        <w:pStyle w:val="Footer"/>
                        <w:tabs>
                          <w:tab w:val="clear" w:pos="4320"/>
                          <w:tab w:val="clear" w:pos="8640"/>
                        </w:tabs>
                        <w:jc w:val="center"/>
                        <w:rPr>
                          <w:rFonts w:ascii="Arial" w:hAnsi="Arial" w:cs="Arial"/>
                        </w:rPr>
                      </w:pPr>
                    </w:p>
                    <w:p w14:paraId="4D47F0DA" w14:textId="77777777" w:rsidR="00F24849" w:rsidRDefault="00F24849" w:rsidP="00483B8F">
                      <w:pPr>
                        <w:pStyle w:val="Footer"/>
                        <w:tabs>
                          <w:tab w:val="clear" w:pos="4320"/>
                          <w:tab w:val="clear" w:pos="8640"/>
                        </w:tabs>
                        <w:jc w:val="center"/>
                        <w:rPr>
                          <w:rFonts w:ascii="Arial" w:hAnsi="Arial" w:cs="Arial"/>
                        </w:rPr>
                      </w:pPr>
                    </w:p>
                    <w:p w14:paraId="5BEFB183" w14:textId="77777777" w:rsidR="00F24849" w:rsidRDefault="00F24849" w:rsidP="00483B8F">
                      <w:pPr>
                        <w:pStyle w:val="Footer"/>
                        <w:tabs>
                          <w:tab w:val="clear" w:pos="4320"/>
                          <w:tab w:val="clear" w:pos="8640"/>
                        </w:tabs>
                        <w:jc w:val="center"/>
                        <w:rPr>
                          <w:rFonts w:ascii="Tahoma" w:hAnsi="Tahoma"/>
                          <w:b/>
                          <w:sz w:val="24"/>
                        </w:rPr>
                      </w:pPr>
                    </w:p>
                    <w:p w14:paraId="1579D206" w14:textId="77777777" w:rsidR="00F24849" w:rsidRPr="009B7507" w:rsidRDefault="00F24849" w:rsidP="007D3BAB">
                      <w:pPr>
                        <w:pStyle w:val="Footer"/>
                        <w:tabs>
                          <w:tab w:val="clear" w:pos="4320"/>
                          <w:tab w:val="clear" w:pos="8640"/>
                        </w:tabs>
                        <w:jc w:val="center"/>
                        <w:rPr>
                          <w:rFonts w:ascii="Arial" w:hAnsi="Arial" w:cs="Arial"/>
                          <w:caps/>
                          <w:kern w:val="20"/>
                          <w:sz w:val="52"/>
                          <w:szCs w:val="52"/>
                        </w:rPr>
                      </w:pPr>
                    </w:p>
                    <w:p w14:paraId="7D7AE513" w14:textId="77777777" w:rsidR="00F24849" w:rsidRDefault="00F24849" w:rsidP="00483B8F">
                      <w:pPr>
                        <w:pStyle w:val="Footer"/>
                        <w:tabs>
                          <w:tab w:val="clear" w:pos="4320"/>
                          <w:tab w:val="clear" w:pos="8640"/>
                        </w:tabs>
                        <w:rPr>
                          <w:rFonts w:ascii="Arial" w:hAnsi="Arial" w:cs="Arial"/>
                          <w:caps/>
                          <w:kern w:val="20"/>
                          <w:sz w:val="40"/>
                          <w:szCs w:val="40"/>
                        </w:rPr>
                      </w:pPr>
                      <w:r>
                        <w:rPr>
                          <w:rFonts w:ascii="Arial" w:hAnsi="Arial" w:cs="Arial"/>
                          <w:caps/>
                          <w:kern w:val="20"/>
                          <w:sz w:val="40"/>
                          <w:szCs w:val="40"/>
                        </w:rPr>
                        <w:t>rfp pack contents</w:t>
                      </w:r>
                    </w:p>
                    <w:p w14:paraId="6EB3133E" w14:textId="77777777" w:rsidR="00F24849" w:rsidRPr="009B7507" w:rsidRDefault="00F24849" w:rsidP="00483B8F">
                      <w:pPr>
                        <w:pStyle w:val="Footer"/>
                        <w:tabs>
                          <w:tab w:val="clear" w:pos="4320"/>
                          <w:tab w:val="clear" w:pos="8640"/>
                        </w:tabs>
                        <w:rPr>
                          <w:rFonts w:ascii="Arial" w:hAnsi="Arial" w:cs="Arial"/>
                          <w:caps/>
                          <w:kern w:val="20"/>
                          <w:sz w:val="40"/>
                          <w:szCs w:val="40"/>
                        </w:rPr>
                      </w:pPr>
                      <w:r>
                        <w:rPr>
                          <w:rFonts w:ascii="Tahoma" w:hAnsi="Tahoma"/>
                          <w:b/>
                          <w:sz w:val="48"/>
                        </w:rPr>
                        <w:pict w14:anchorId="7983A608">
                          <v:rect id="_x0000_i1028" style="width:0;height:1.5pt" o:hralign="center" o:hrstd="t" o:hr="t" fillcolor="#aca899" stroked="f"/>
                        </w:pict>
                      </w:r>
                    </w:p>
                  </w:txbxContent>
                </v:textbox>
              </v:shape>
            </w:pict>
          </mc:Fallback>
        </mc:AlternateContent>
      </w:r>
    </w:p>
    <w:p w14:paraId="6040AA1C" w14:textId="77777777" w:rsidR="00AD5A24" w:rsidRPr="001F614C" w:rsidRDefault="00AD5A24"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BCADD86"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0A11FFE"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60552398"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D4373A2"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5FB7D987"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B20FB6B"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B59F683"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552D3BC" w14:textId="77777777" w:rsidR="007D3BAB" w:rsidRPr="001F614C" w:rsidRDefault="007D3BAB"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4591AC76" w14:textId="77777777" w:rsidR="00483B8F" w:rsidRPr="001F614C" w:rsidRDefault="00483B8F" w:rsidP="00327126">
      <w:pPr>
        <w:numPr>
          <w:ilvl w:val="0"/>
          <w:numId w:val="1"/>
        </w:numPr>
        <w:tabs>
          <w:tab w:val="left" w:pos="-144"/>
          <w:tab w:val="left" w:pos="26496"/>
        </w:tabs>
        <w:spacing w:line="360" w:lineRule="auto"/>
        <w:rPr>
          <w:rFonts w:ascii="Arial" w:hAnsi="Arial" w:cs="Arial"/>
          <w:color w:val="000000" w:themeColor="text1"/>
          <w:sz w:val="22"/>
          <w:szCs w:val="22"/>
        </w:rPr>
      </w:pPr>
      <w:r w:rsidRPr="001F614C">
        <w:rPr>
          <w:rFonts w:ascii="Arial" w:hAnsi="Arial" w:cs="Arial"/>
          <w:b/>
          <w:color w:val="000000" w:themeColor="text1"/>
          <w:sz w:val="22"/>
          <w:szCs w:val="22"/>
        </w:rPr>
        <w:t xml:space="preserve">Section A: </w:t>
      </w:r>
      <w:r w:rsidRPr="001F614C">
        <w:rPr>
          <w:rFonts w:ascii="Arial" w:hAnsi="Arial" w:cs="Arial"/>
          <w:color w:val="000000" w:themeColor="text1"/>
          <w:sz w:val="22"/>
          <w:szCs w:val="22"/>
        </w:rPr>
        <w:t>General Guidelines</w:t>
      </w:r>
    </w:p>
    <w:p w14:paraId="00920A8E" w14:textId="77777777" w:rsidR="00483B8F" w:rsidRPr="001F614C" w:rsidRDefault="00483B8F" w:rsidP="00327126">
      <w:pPr>
        <w:numPr>
          <w:ilvl w:val="0"/>
          <w:numId w:val="1"/>
        </w:numPr>
        <w:tabs>
          <w:tab w:val="left" w:pos="-144"/>
          <w:tab w:val="left" w:pos="26496"/>
        </w:tabs>
        <w:spacing w:line="360" w:lineRule="auto"/>
        <w:rPr>
          <w:rFonts w:ascii="Arial" w:hAnsi="Arial" w:cs="Arial"/>
          <w:color w:val="000000" w:themeColor="text1"/>
          <w:sz w:val="22"/>
          <w:szCs w:val="22"/>
        </w:rPr>
      </w:pPr>
      <w:r w:rsidRPr="001F614C">
        <w:rPr>
          <w:rFonts w:ascii="Arial" w:hAnsi="Arial" w:cs="Arial"/>
          <w:b/>
          <w:color w:val="000000" w:themeColor="text1"/>
          <w:sz w:val="22"/>
          <w:szCs w:val="22"/>
        </w:rPr>
        <w:t xml:space="preserve">Section B: </w:t>
      </w:r>
      <w:r w:rsidRPr="001F614C">
        <w:rPr>
          <w:rFonts w:ascii="Arial" w:hAnsi="Arial" w:cs="Arial"/>
          <w:color w:val="000000" w:themeColor="text1"/>
          <w:sz w:val="22"/>
          <w:szCs w:val="22"/>
        </w:rPr>
        <w:t>Requirements Specification</w:t>
      </w:r>
    </w:p>
    <w:p w14:paraId="7DAB9B56" w14:textId="77777777" w:rsidR="00675D59" w:rsidRPr="001F614C" w:rsidRDefault="00483B8F" w:rsidP="00327126">
      <w:pPr>
        <w:numPr>
          <w:ilvl w:val="0"/>
          <w:numId w:val="1"/>
        </w:numPr>
        <w:tabs>
          <w:tab w:val="left" w:pos="-144"/>
          <w:tab w:val="left" w:pos="26496"/>
        </w:tabs>
        <w:spacing w:line="360" w:lineRule="auto"/>
        <w:rPr>
          <w:rFonts w:ascii="Arial" w:hAnsi="Arial" w:cs="Arial"/>
          <w:color w:val="000000" w:themeColor="text1"/>
          <w:sz w:val="22"/>
          <w:szCs w:val="22"/>
        </w:rPr>
      </w:pPr>
      <w:r w:rsidRPr="001F614C">
        <w:rPr>
          <w:rFonts w:ascii="Arial" w:hAnsi="Arial" w:cs="Arial"/>
          <w:b/>
          <w:color w:val="000000" w:themeColor="text1"/>
          <w:sz w:val="22"/>
          <w:szCs w:val="22"/>
        </w:rPr>
        <w:t xml:space="preserve">Section </w:t>
      </w:r>
      <w:r w:rsidR="00A51FC7" w:rsidRPr="001F614C">
        <w:rPr>
          <w:rFonts w:ascii="Arial" w:hAnsi="Arial" w:cs="Arial"/>
          <w:b/>
          <w:color w:val="000000" w:themeColor="text1"/>
          <w:sz w:val="22"/>
          <w:szCs w:val="22"/>
        </w:rPr>
        <w:t>C</w:t>
      </w:r>
      <w:r w:rsidRPr="001F614C">
        <w:rPr>
          <w:rFonts w:ascii="Arial" w:hAnsi="Arial" w:cs="Arial"/>
          <w:b/>
          <w:color w:val="000000" w:themeColor="text1"/>
          <w:sz w:val="22"/>
          <w:szCs w:val="22"/>
        </w:rPr>
        <w:t>:</w:t>
      </w:r>
      <w:r w:rsidRPr="001F614C">
        <w:rPr>
          <w:rFonts w:ascii="Arial" w:hAnsi="Arial" w:cs="Arial"/>
          <w:color w:val="000000" w:themeColor="text1"/>
          <w:sz w:val="22"/>
          <w:szCs w:val="22"/>
        </w:rPr>
        <w:t xml:space="preserve"> Service Level Agreement</w:t>
      </w:r>
    </w:p>
    <w:p w14:paraId="3B732376" w14:textId="77777777" w:rsidR="00894857" w:rsidRPr="001F614C" w:rsidRDefault="00894857" w:rsidP="00327126">
      <w:pPr>
        <w:numPr>
          <w:ilvl w:val="0"/>
          <w:numId w:val="1"/>
        </w:numPr>
        <w:tabs>
          <w:tab w:val="left" w:pos="-144"/>
          <w:tab w:val="left" w:pos="26496"/>
        </w:tabs>
        <w:spacing w:line="360" w:lineRule="auto"/>
        <w:rPr>
          <w:rFonts w:ascii="Arial" w:hAnsi="Arial" w:cs="Arial"/>
          <w:color w:val="000000" w:themeColor="text1"/>
          <w:sz w:val="22"/>
          <w:szCs w:val="22"/>
        </w:rPr>
      </w:pPr>
      <w:r w:rsidRPr="001F614C">
        <w:rPr>
          <w:rFonts w:ascii="Arial" w:hAnsi="Arial" w:cs="Arial"/>
          <w:b/>
          <w:color w:val="000000" w:themeColor="text1"/>
          <w:sz w:val="22"/>
          <w:szCs w:val="22"/>
        </w:rPr>
        <w:t>Annexure 1:</w:t>
      </w:r>
      <w:r w:rsidRPr="001F614C">
        <w:rPr>
          <w:rFonts w:ascii="Arial" w:hAnsi="Arial" w:cs="Arial"/>
          <w:color w:val="000000" w:themeColor="text1"/>
          <w:sz w:val="22"/>
          <w:szCs w:val="22"/>
        </w:rPr>
        <w:t xml:space="preserve"> Procurement Handbook</w:t>
      </w:r>
    </w:p>
    <w:p w14:paraId="4B243691" w14:textId="77777777" w:rsidR="007115CB" w:rsidRPr="001F614C" w:rsidRDefault="007115CB" w:rsidP="00327126">
      <w:pPr>
        <w:numPr>
          <w:ilvl w:val="0"/>
          <w:numId w:val="1"/>
        </w:numPr>
        <w:tabs>
          <w:tab w:val="left" w:pos="-144"/>
          <w:tab w:val="left" w:pos="26496"/>
        </w:tabs>
        <w:spacing w:line="360" w:lineRule="auto"/>
        <w:rPr>
          <w:rFonts w:ascii="Arial" w:hAnsi="Arial" w:cs="Arial"/>
          <w:color w:val="000000" w:themeColor="text1"/>
          <w:sz w:val="22"/>
          <w:szCs w:val="22"/>
        </w:rPr>
      </w:pPr>
      <w:r w:rsidRPr="001F614C">
        <w:rPr>
          <w:rFonts w:ascii="Arial" w:hAnsi="Arial" w:cs="Arial"/>
          <w:b/>
          <w:color w:val="000000" w:themeColor="text1"/>
          <w:sz w:val="22"/>
          <w:szCs w:val="22"/>
        </w:rPr>
        <w:t>Annexure 2:</w:t>
      </w:r>
      <w:r w:rsidRPr="001F614C">
        <w:rPr>
          <w:rFonts w:ascii="Arial" w:hAnsi="Arial" w:cs="Arial"/>
          <w:color w:val="000000" w:themeColor="text1"/>
          <w:sz w:val="22"/>
          <w:szCs w:val="22"/>
        </w:rPr>
        <w:t xml:space="preserve"> Reference Letter</w:t>
      </w:r>
    </w:p>
    <w:p w14:paraId="474E2434" w14:textId="77777777" w:rsidR="00483B8F" w:rsidRPr="001F614C" w:rsidRDefault="00483B8F" w:rsidP="002B5F88">
      <w:pPr>
        <w:tabs>
          <w:tab w:val="left" w:pos="-144"/>
          <w:tab w:val="left" w:pos="26496"/>
        </w:tabs>
        <w:spacing w:line="360" w:lineRule="auto"/>
        <w:ind w:left="720"/>
        <w:rPr>
          <w:rFonts w:ascii="Arial" w:hAnsi="Arial" w:cs="Arial"/>
          <w:color w:val="000000" w:themeColor="text1"/>
          <w:sz w:val="22"/>
          <w:szCs w:val="22"/>
        </w:rPr>
      </w:pP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p>
    <w:p w14:paraId="1BCFBC54"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0B78A967"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F078174"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4DFDF8FC"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345BE14"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4599D9A3"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A3F09EC"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1F6C760F"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1EF9D054"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70B9E6CD" w14:textId="77777777" w:rsidR="00483B8F" w:rsidRPr="001F614C" w:rsidRDefault="00483B8F" w:rsidP="00483B8F">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26D840D5" w14:textId="77777777" w:rsidR="00483B8F" w:rsidRPr="001F614C" w:rsidRDefault="00483B8F" w:rsidP="00483B8F">
      <w:pPr>
        <w:rPr>
          <w:rFonts w:ascii="Arial" w:hAnsi="Arial" w:cs="Arial"/>
          <w:color w:val="000000" w:themeColor="text1"/>
          <w:sz w:val="16"/>
        </w:rPr>
      </w:pPr>
    </w:p>
    <w:p w14:paraId="513BF6AE" w14:textId="77777777" w:rsidR="00483B8F" w:rsidRPr="001F614C" w:rsidRDefault="00483B8F" w:rsidP="00483B8F">
      <w:pPr>
        <w:rPr>
          <w:rFonts w:ascii="Arial" w:hAnsi="Arial" w:cs="Arial"/>
          <w:color w:val="000000" w:themeColor="text1"/>
          <w:sz w:val="16"/>
        </w:rPr>
      </w:pPr>
    </w:p>
    <w:p w14:paraId="0473601C" w14:textId="77777777" w:rsidR="00483B8F" w:rsidRPr="001F614C" w:rsidRDefault="00483B8F" w:rsidP="00483B8F">
      <w:pPr>
        <w:rPr>
          <w:rFonts w:ascii="Arial" w:hAnsi="Arial" w:cs="Arial"/>
          <w:color w:val="000000" w:themeColor="text1"/>
          <w:sz w:val="16"/>
        </w:rPr>
      </w:pPr>
    </w:p>
    <w:p w14:paraId="593ABF0D" w14:textId="77777777" w:rsidR="00483B8F" w:rsidRPr="001F614C" w:rsidRDefault="00483B8F" w:rsidP="00483B8F">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p>
    <w:p w14:paraId="3DC04E5C" w14:textId="77777777" w:rsidR="00483B8F" w:rsidRPr="001F614C" w:rsidRDefault="00483B8F" w:rsidP="00483B8F">
      <w:pPr>
        <w:rPr>
          <w:rFonts w:ascii="Arial" w:hAnsi="Arial" w:cs="Arial"/>
          <w:color w:val="000000" w:themeColor="text1"/>
        </w:rPr>
      </w:pPr>
    </w:p>
    <w:p w14:paraId="158AE3D6" w14:textId="77777777" w:rsidR="00DF24F3" w:rsidRPr="001F614C" w:rsidRDefault="00DF24F3"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sectPr w:rsidR="00DF24F3" w:rsidRPr="001F614C" w:rsidSect="005E1262">
          <w:headerReference w:type="first" r:id="rId18"/>
          <w:pgSz w:w="11907" w:h="16840" w:code="9"/>
          <w:pgMar w:top="2868" w:right="567" w:bottom="1225" w:left="851" w:header="426" w:footer="231" w:gutter="0"/>
          <w:cols w:space="720"/>
          <w:titlePg/>
        </w:sectPr>
      </w:pPr>
    </w:p>
    <w:p w14:paraId="0C533601" w14:textId="77777777" w:rsidR="00483B8F" w:rsidRPr="001F614C" w:rsidRDefault="00483B8F"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F4B6CBF" w14:textId="77777777" w:rsidR="00DF24F3" w:rsidRPr="001F614C" w:rsidRDefault="00DF24F3"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B97D7EB" w14:textId="77777777" w:rsidR="00DF24F3" w:rsidRPr="001F614C" w:rsidRDefault="00DF24F3"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B432804" w14:textId="77777777" w:rsidR="00DF24F3" w:rsidRPr="001F614C" w:rsidRDefault="007D3BAB"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w:drawing>
          <wp:anchor distT="0" distB="0" distL="114300" distR="114300" simplePos="0" relativeHeight="251648000" behindDoc="0" locked="0" layoutInCell="1" allowOverlap="1" wp14:anchorId="7B3C8F6E" wp14:editId="5D5772C2">
            <wp:simplePos x="0" y="0"/>
            <wp:positionH relativeFrom="column">
              <wp:posOffset>1507490</wp:posOffset>
            </wp:positionH>
            <wp:positionV relativeFrom="paragraph">
              <wp:posOffset>40005</wp:posOffset>
            </wp:positionV>
            <wp:extent cx="3248025" cy="1391285"/>
            <wp:effectExtent l="0" t="0" r="0"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8025" cy="1391285"/>
                    </a:xfrm>
                    <a:prstGeom prst="rect">
                      <a:avLst/>
                    </a:prstGeom>
                    <a:noFill/>
                    <a:ln w="9525">
                      <a:noFill/>
                      <a:miter lim="800000"/>
                      <a:headEnd/>
                      <a:tailEnd/>
                    </a:ln>
                  </pic:spPr>
                </pic:pic>
              </a:graphicData>
            </a:graphic>
            <wp14:sizeRelV relativeFrom="margin">
              <wp14:pctHeight>0</wp14:pctHeight>
            </wp14:sizeRelV>
          </wp:anchor>
        </w:drawing>
      </w:r>
    </w:p>
    <w:p w14:paraId="6A62EC87" w14:textId="77777777" w:rsidR="00DF24F3" w:rsidRPr="001F614C" w:rsidRDefault="00DF24F3"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018F764" w14:textId="77777777" w:rsidR="00DF24F3" w:rsidRPr="001F614C" w:rsidRDefault="00DF24F3"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8D7BD4E" w14:textId="77777777" w:rsidR="00483B8F" w:rsidRPr="001F614C" w:rsidRDefault="00483B8F"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786041E" w14:textId="77777777" w:rsidR="00483B8F" w:rsidRPr="001F614C" w:rsidRDefault="00483B8F"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B58E83C" w14:textId="77777777" w:rsidR="00483B8F" w:rsidRPr="001F614C" w:rsidRDefault="00483B8F"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CD230DF" w14:textId="77777777" w:rsidR="00483B8F" w:rsidRPr="001F614C" w:rsidRDefault="00483B8F"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6A9A425" w14:textId="77777777" w:rsidR="00483B8F" w:rsidRPr="001F614C" w:rsidRDefault="00483B8F" w:rsidP="00A615AE">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50ADDB6" w14:textId="77777777" w:rsidR="00DF24F3" w:rsidRPr="001F614C" w:rsidRDefault="00E32101"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mc:AlternateContent>
          <mc:Choice Requires="wps">
            <w:drawing>
              <wp:anchor distT="0" distB="0" distL="114300" distR="114300" simplePos="0" relativeHeight="251653120" behindDoc="0" locked="0" layoutInCell="1" allowOverlap="1" wp14:anchorId="7EDA69CB" wp14:editId="1C19917A">
                <wp:simplePos x="0" y="0"/>
                <wp:positionH relativeFrom="margin">
                  <wp:align>right</wp:align>
                </wp:positionH>
                <wp:positionV relativeFrom="paragraph">
                  <wp:posOffset>95681</wp:posOffset>
                </wp:positionV>
                <wp:extent cx="5900468" cy="3581400"/>
                <wp:effectExtent l="0" t="0" r="508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0468" cy="358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3C1AF" w14:textId="77777777" w:rsidR="00F24849" w:rsidRDefault="00F24849" w:rsidP="00483B8F">
                            <w:pPr>
                              <w:pStyle w:val="Footer"/>
                              <w:tabs>
                                <w:tab w:val="clear" w:pos="4320"/>
                                <w:tab w:val="clear" w:pos="8640"/>
                              </w:tabs>
                              <w:jc w:val="center"/>
                              <w:rPr>
                                <w:rFonts w:ascii="Arial" w:hAnsi="Arial" w:cs="Arial"/>
                              </w:rPr>
                            </w:pPr>
                          </w:p>
                          <w:p w14:paraId="787A08A0" w14:textId="77777777" w:rsidR="00F24849" w:rsidRDefault="00F24849" w:rsidP="00483B8F">
                            <w:pPr>
                              <w:pStyle w:val="Footer"/>
                              <w:tabs>
                                <w:tab w:val="clear" w:pos="4320"/>
                                <w:tab w:val="clear" w:pos="8640"/>
                              </w:tabs>
                              <w:jc w:val="center"/>
                              <w:rPr>
                                <w:rFonts w:ascii="Arial" w:hAnsi="Arial" w:cs="Arial"/>
                              </w:rPr>
                            </w:pPr>
                          </w:p>
                          <w:p w14:paraId="7CA9C8D9" w14:textId="77777777" w:rsidR="00F24849" w:rsidRDefault="00F24849" w:rsidP="00483B8F">
                            <w:pPr>
                              <w:pStyle w:val="Footer"/>
                              <w:tabs>
                                <w:tab w:val="clear" w:pos="4320"/>
                                <w:tab w:val="clear" w:pos="8640"/>
                              </w:tabs>
                              <w:jc w:val="center"/>
                              <w:rPr>
                                <w:rFonts w:ascii="Arial" w:hAnsi="Arial" w:cs="Arial"/>
                              </w:rPr>
                            </w:pPr>
                          </w:p>
                          <w:p w14:paraId="188B2E3C" w14:textId="77777777" w:rsidR="00F24849" w:rsidRDefault="00F24849" w:rsidP="00483B8F">
                            <w:pPr>
                              <w:pStyle w:val="Footer"/>
                              <w:tabs>
                                <w:tab w:val="clear" w:pos="4320"/>
                                <w:tab w:val="clear" w:pos="8640"/>
                              </w:tabs>
                              <w:jc w:val="center"/>
                              <w:rPr>
                                <w:rFonts w:ascii="Tahoma" w:hAnsi="Tahoma"/>
                                <w:b/>
                                <w:sz w:val="24"/>
                              </w:rPr>
                            </w:pPr>
                          </w:p>
                          <w:p w14:paraId="2E7981F3" w14:textId="77777777" w:rsidR="00F24849" w:rsidRPr="009B7507" w:rsidRDefault="00F24849" w:rsidP="00483B8F">
                            <w:pPr>
                              <w:pStyle w:val="Footer"/>
                              <w:tabs>
                                <w:tab w:val="clear" w:pos="4320"/>
                                <w:tab w:val="clear" w:pos="8640"/>
                              </w:tabs>
                              <w:jc w:val="center"/>
                              <w:rPr>
                                <w:rFonts w:ascii="Arial" w:hAnsi="Arial" w:cs="Arial"/>
                                <w:caps/>
                                <w:kern w:val="20"/>
                                <w:sz w:val="52"/>
                                <w:szCs w:val="52"/>
                              </w:rPr>
                            </w:pPr>
                          </w:p>
                          <w:p w14:paraId="067B0C11" w14:textId="77777777" w:rsidR="00F24849" w:rsidRPr="009B7507" w:rsidRDefault="00F24849" w:rsidP="00483B8F">
                            <w:pPr>
                              <w:pStyle w:val="Footer"/>
                              <w:tabs>
                                <w:tab w:val="clear" w:pos="4320"/>
                                <w:tab w:val="clear" w:pos="8640"/>
                              </w:tabs>
                              <w:jc w:val="center"/>
                              <w:rPr>
                                <w:rFonts w:ascii="Arial" w:hAnsi="Arial" w:cs="Arial"/>
                                <w:caps/>
                                <w:kern w:val="20"/>
                                <w:sz w:val="40"/>
                                <w:szCs w:val="40"/>
                              </w:rPr>
                            </w:pPr>
                            <w:r w:rsidRPr="000573D0">
                              <w:rPr>
                                <w:rFonts w:ascii="Arial" w:hAnsi="Arial" w:cs="Arial"/>
                                <w:b/>
                                <w:caps/>
                                <w:kern w:val="20"/>
                                <w:sz w:val="40"/>
                                <w:szCs w:val="40"/>
                              </w:rPr>
                              <w:t>section a:</w:t>
                            </w:r>
                            <w:r>
                              <w:rPr>
                                <w:rFonts w:ascii="Arial" w:hAnsi="Arial" w:cs="Arial"/>
                                <w:caps/>
                                <w:kern w:val="20"/>
                                <w:sz w:val="40"/>
                                <w:szCs w:val="40"/>
                              </w:rPr>
                              <w:t xml:space="preserve"> </w:t>
                            </w:r>
                            <w:r>
                              <w:rPr>
                                <w:rFonts w:ascii="Tahoma" w:hAnsi="Tahoma"/>
                                <w:sz w:val="40"/>
                                <w:szCs w:val="40"/>
                              </w:rPr>
                              <w:t>General Guidelines</w:t>
                            </w:r>
                            <w:r w:rsidR="009D4BCF">
                              <w:rPr>
                                <w:rFonts w:ascii="Tahoma" w:hAnsi="Tahoma"/>
                                <w:b/>
                                <w:sz w:val="48"/>
                              </w:rPr>
                              <w:pict w14:anchorId="4A856E60">
                                <v:rect id="_x0000_i1030" style="width:0;height:1.5pt" o:hralign="center" o:hrstd="t" o:hr="t" fillcolor="#aca899" stroked="f"/>
                              </w:pict>
                            </w:r>
                          </w:p>
                          <w:p w14:paraId="398A91E9" w14:textId="77777777" w:rsidR="00F24849" w:rsidRPr="007E2962" w:rsidRDefault="00F24849" w:rsidP="007E2962">
                            <w:pPr>
                              <w:jc w:val="center"/>
                              <w:rPr>
                                <w:rFonts w:ascii="Arial" w:hAnsi="Arial" w:cs="Arial"/>
                                <w:caps/>
                                <w:kern w:val="20"/>
                                <w:sz w:val="22"/>
                                <w:szCs w:val="22"/>
                              </w:rPr>
                            </w:pPr>
                            <w:r>
                              <w:rPr>
                                <w:rFonts w:ascii="Arial" w:hAnsi="Arial" w:cs="Arial"/>
                                <w:caps/>
                                <w:kern w:val="20"/>
                                <w:sz w:val="22"/>
                                <w:szCs w:val="22"/>
                              </w:rPr>
                              <w:t xml:space="preserve">For the PROVISION of INTERNAL AUDIT </w:t>
                            </w:r>
                            <w:r w:rsidRPr="007E2962">
                              <w:rPr>
                                <w:rFonts w:ascii="Arial" w:hAnsi="Arial" w:cs="Arial"/>
                                <w:caps/>
                                <w:kern w:val="20"/>
                                <w:sz w:val="22"/>
                                <w:szCs w:val="22"/>
                              </w:rPr>
                              <w:t>Services for the East London Industrial Development Zone SOC LTD</w:t>
                            </w:r>
                          </w:p>
                          <w:p w14:paraId="140C7828" w14:textId="77777777" w:rsidR="00F24849" w:rsidRPr="007E2962" w:rsidRDefault="00F24849" w:rsidP="007E2962">
                            <w:pPr>
                              <w:jc w:val="center"/>
                              <w:rPr>
                                <w:rFonts w:ascii="Arial" w:hAnsi="Arial" w:cs="Arial"/>
                                <w:kern w:val="20"/>
                                <w:lang w:val="en-ZA"/>
                              </w:rPr>
                            </w:pPr>
                          </w:p>
                          <w:p w14:paraId="3D6A4836" w14:textId="77777777" w:rsidR="00F24849" w:rsidRPr="007D0AEB" w:rsidRDefault="00F24849" w:rsidP="007E2962">
                            <w:pPr>
                              <w:jc w:val="both"/>
                              <w:rPr>
                                <w:rFonts w:cs="Arial"/>
                                <w:b/>
                                <w:i/>
                                <w:color w:val="FF0000"/>
                                <w:sz w:val="22"/>
                                <w:szCs w:val="22"/>
                                <w:lang w:val="en-ZA"/>
                              </w:rPr>
                            </w:pPr>
                          </w:p>
                          <w:p w14:paraId="31610381" w14:textId="77777777" w:rsidR="00F24849" w:rsidRPr="0003333D" w:rsidRDefault="00F24849" w:rsidP="009E3AED">
                            <w:pPr>
                              <w:pStyle w:val="Footer"/>
                              <w:tabs>
                                <w:tab w:val="clear" w:pos="4320"/>
                                <w:tab w:val="clear" w:pos="8640"/>
                              </w:tabs>
                              <w:jc w:val="center"/>
                              <w:rPr>
                                <w:kern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A69CB" id="Text Box 4" o:spid="_x0000_s1028" type="#_x0000_t202" style="position:absolute;margin-left:413.4pt;margin-top:7.55pt;width:464.6pt;height:282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T3hgIAABg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" stroked="f">
                <v:textbox>
                  <w:txbxContent>
                    <w:p w14:paraId="0D93C1AF" w14:textId="77777777" w:rsidR="00F24849" w:rsidRDefault="00F24849" w:rsidP="00483B8F">
                      <w:pPr>
                        <w:pStyle w:val="Footer"/>
                        <w:tabs>
                          <w:tab w:val="clear" w:pos="4320"/>
                          <w:tab w:val="clear" w:pos="8640"/>
                        </w:tabs>
                        <w:jc w:val="center"/>
                        <w:rPr>
                          <w:rFonts w:ascii="Arial" w:hAnsi="Arial" w:cs="Arial"/>
                        </w:rPr>
                      </w:pPr>
                    </w:p>
                    <w:p w14:paraId="787A08A0" w14:textId="77777777" w:rsidR="00F24849" w:rsidRDefault="00F24849" w:rsidP="00483B8F">
                      <w:pPr>
                        <w:pStyle w:val="Footer"/>
                        <w:tabs>
                          <w:tab w:val="clear" w:pos="4320"/>
                          <w:tab w:val="clear" w:pos="8640"/>
                        </w:tabs>
                        <w:jc w:val="center"/>
                        <w:rPr>
                          <w:rFonts w:ascii="Arial" w:hAnsi="Arial" w:cs="Arial"/>
                        </w:rPr>
                      </w:pPr>
                    </w:p>
                    <w:p w14:paraId="7CA9C8D9" w14:textId="77777777" w:rsidR="00F24849" w:rsidRDefault="00F24849" w:rsidP="00483B8F">
                      <w:pPr>
                        <w:pStyle w:val="Footer"/>
                        <w:tabs>
                          <w:tab w:val="clear" w:pos="4320"/>
                          <w:tab w:val="clear" w:pos="8640"/>
                        </w:tabs>
                        <w:jc w:val="center"/>
                        <w:rPr>
                          <w:rFonts w:ascii="Arial" w:hAnsi="Arial" w:cs="Arial"/>
                        </w:rPr>
                      </w:pPr>
                    </w:p>
                    <w:p w14:paraId="188B2E3C" w14:textId="77777777" w:rsidR="00F24849" w:rsidRDefault="00F24849" w:rsidP="00483B8F">
                      <w:pPr>
                        <w:pStyle w:val="Footer"/>
                        <w:tabs>
                          <w:tab w:val="clear" w:pos="4320"/>
                          <w:tab w:val="clear" w:pos="8640"/>
                        </w:tabs>
                        <w:jc w:val="center"/>
                        <w:rPr>
                          <w:rFonts w:ascii="Tahoma" w:hAnsi="Tahoma"/>
                          <w:b/>
                          <w:sz w:val="24"/>
                        </w:rPr>
                      </w:pPr>
                    </w:p>
                    <w:p w14:paraId="2E7981F3" w14:textId="77777777" w:rsidR="00F24849" w:rsidRPr="009B7507" w:rsidRDefault="00F24849" w:rsidP="00483B8F">
                      <w:pPr>
                        <w:pStyle w:val="Footer"/>
                        <w:tabs>
                          <w:tab w:val="clear" w:pos="4320"/>
                          <w:tab w:val="clear" w:pos="8640"/>
                        </w:tabs>
                        <w:jc w:val="center"/>
                        <w:rPr>
                          <w:rFonts w:ascii="Arial" w:hAnsi="Arial" w:cs="Arial"/>
                          <w:caps/>
                          <w:kern w:val="20"/>
                          <w:sz w:val="52"/>
                          <w:szCs w:val="52"/>
                        </w:rPr>
                      </w:pPr>
                    </w:p>
                    <w:p w14:paraId="067B0C11" w14:textId="77777777" w:rsidR="00F24849" w:rsidRPr="009B7507" w:rsidRDefault="00F24849" w:rsidP="00483B8F">
                      <w:pPr>
                        <w:pStyle w:val="Footer"/>
                        <w:tabs>
                          <w:tab w:val="clear" w:pos="4320"/>
                          <w:tab w:val="clear" w:pos="8640"/>
                        </w:tabs>
                        <w:jc w:val="center"/>
                        <w:rPr>
                          <w:rFonts w:ascii="Arial" w:hAnsi="Arial" w:cs="Arial"/>
                          <w:caps/>
                          <w:kern w:val="20"/>
                          <w:sz w:val="40"/>
                          <w:szCs w:val="40"/>
                        </w:rPr>
                      </w:pPr>
                      <w:r w:rsidRPr="000573D0">
                        <w:rPr>
                          <w:rFonts w:ascii="Arial" w:hAnsi="Arial" w:cs="Arial"/>
                          <w:b/>
                          <w:caps/>
                          <w:kern w:val="20"/>
                          <w:sz w:val="40"/>
                          <w:szCs w:val="40"/>
                        </w:rPr>
                        <w:t>section a:</w:t>
                      </w:r>
                      <w:r>
                        <w:rPr>
                          <w:rFonts w:ascii="Arial" w:hAnsi="Arial" w:cs="Arial"/>
                          <w:caps/>
                          <w:kern w:val="20"/>
                          <w:sz w:val="40"/>
                          <w:szCs w:val="40"/>
                        </w:rPr>
                        <w:t xml:space="preserve"> </w:t>
                      </w:r>
                      <w:r>
                        <w:rPr>
                          <w:rFonts w:ascii="Tahoma" w:hAnsi="Tahoma"/>
                          <w:sz w:val="40"/>
                          <w:szCs w:val="40"/>
                        </w:rPr>
                        <w:t>General Guidelines</w:t>
                      </w:r>
                      <w:r>
                        <w:rPr>
                          <w:rFonts w:ascii="Tahoma" w:hAnsi="Tahoma"/>
                          <w:b/>
                          <w:sz w:val="48"/>
                        </w:rPr>
                        <w:pict w14:anchorId="4A856E60">
                          <v:rect id="_x0000_i1030" style="width:0;height:1.5pt" o:hralign="center" o:hrstd="t" o:hr="t" fillcolor="#aca899" stroked="f"/>
                        </w:pict>
                      </w:r>
                    </w:p>
                    <w:p w14:paraId="398A91E9" w14:textId="77777777" w:rsidR="00F24849" w:rsidRPr="007E2962" w:rsidRDefault="00F24849" w:rsidP="007E2962">
                      <w:pPr>
                        <w:jc w:val="center"/>
                        <w:rPr>
                          <w:rFonts w:ascii="Arial" w:hAnsi="Arial" w:cs="Arial"/>
                          <w:caps/>
                          <w:kern w:val="20"/>
                          <w:sz w:val="22"/>
                          <w:szCs w:val="22"/>
                        </w:rPr>
                      </w:pPr>
                      <w:r>
                        <w:rPr>
                          <w:rFonts w:ascii="Arial" w:hAnsi="Arial" w:cs="Arial"/>
                          <w:caps/>
                          <w:kern w:val="20"/>
                          <w:sz w:val="22"/>
                          <w:szCs w:val="22"/>
                        </w:rPr>
                        <w:t xml:space="preserve">For the PROVISION of INTERNAL AUDIT </w:t>
                      </w:r>
                      <w:r w:rsidRPr="007E2962">
                        <w:rPr>
                          <w:rFonts w:ascii="Arial" w:hAnsi="Arial" w:cs="Arial"/>
                          <w:caps/>
                          <w:kern w:val="20"/>
                          <w:sz w:val="22"/>
                          <w:szCs w:val="22"/>
                        </w:rPr>
                        <w:t>Services for the East London Industrial Development Zone SOC LTD</w:t>
                      </w:r>
                    </w:p>
                    <w:p w14:paraId="140C7828" w14:textId="77777777" w:rsidR="00F24849" w:rsidRPr="007E2962" w:rsidRDefault="00F24849" w:rsidP="007E2962">
                      <w:pPr>
                        <w:jc w:val="center"/>
                        <w:rPr>
                          <w:rFonts w:ascii="Arial" w:hAnsi="Arial" w:cs="Arial"/>
                          <w:kern w:val="20"/>
                          <w:lang w:val="en-ZA"/>
                        </w:rPr>
                      </w:pPr>
                    </w:p>
                    <w:p w14:paraId="3D6A4836" w14:textId="77777777" w:rsidR="00F24849" w:rsidRPr="007D0AEB" w:rsidRDefault="00F24849" w:rsidP="007E2962">
                      <w:pPr>
                        <w:jc w:val="both"/>
                        <w:rPr>
                          <w:rFonts w:cs="Arial"/>
                          <w:b/>
                          <w:i/>
                          <w:color w:val="FF0000"/>
                          <w:sz w:val="22"/>
                          <w:szCs w:val="22"/>
                          <w:lang w:val="en-ZA"/>
                        </w:rPr>
                      </w:pPr>
                    </w:p>
                    <w:p w14:paraId="31610381" w14:textId="77777777" w:rsidR="00F24849" w:rsidRPr="0003333D" w:rsidRDefault="00F24849" w:rsidP="009E3AED">
                      <w:pPr>
                        <w:pStyle w:val="Footer"/>
                        <w:tabs>
                          <w:tab w:val="clear" w:pos="4320"/>
                          <w:tab w:val="clear" w:pos="8640"/>
                        </w:tabs>
                        <w:jc w:val="center"/>
                        <w:rPr>
                          <w:kern w:val="20"/>
                        </w:rPr>
                      </w:pPr>
                    </w:p>
                  </w:txbxContent>
                </v:textbox>
                <w10:wrap anchorx="margin"/>
              </v:shape>
            </w:pict>
          </mc:Fallback>
        </mc:AlternateContent>
      </w:r>
    </w:p>
    <w:p w14:paraId="0CE8406C"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4FC36A4"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AC90F64"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E6032B1"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B856F17"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903A771"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C3B449C"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8C3F51B"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09EDDF5"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9B5CEFA"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ED237E4"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1B71565"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7BCAF4B"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C9D7D6E"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0E1ACBF"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CACCF4F"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C9A052F"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BC5A846"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8D57B37"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0E4DB7F"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6C59444"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4D5DB95"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B55A5AA"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FC14FFC"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6265F99" w14:textId="77777777" w:rsidR="00DF24F3" w:rsidRPr="001F614C" w:rsidRDefault="00DF24F3"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92E3D62" w14:textId="77777777" w:rsidR="00195404" w:rsidRPr="001F614C" w:rsidRDefault="00483B8F" w:rsidP="00A80D9C">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rPr>
      </w:pPr>
      <w:r w:rsidRPr="001F614C">
        <w:rPr>
          <w:rFonts w:ascii="Arial" w:hAnsi="Arial" w:cs="Arial"/>
          <w:color w:val="000000" w:themeColor="text1"/>
          <w:sz w:val="24"/>
          <w:szCs w:val="24"/>
        </w:rPr>
        <w:br w:type="page"/>
      </w:r>
    </w:p>
    <w:p w14:paraId="5DF5B968" w14:textId="77777777" w:rsidR="00A80D9C" w:rsidRPr="001F614C" w:rsidRDefault="00A80D9C" w:rsidP="00572D16">
      <w:pPr>
        <w:numPr>
          <w:ilvl w:val="0"/>
          <w:numId w:val="2"/>
        </w:numPr>
        <w:spacing w:line="360" w:lineRule="auto"/>
        <w:jc w:val="both"/>
        <w:rPr>
          <w:rFonts w:ascii="Arial" w:hAnsi="Arial" w:cs="Arial"/>
          <w:b/>
          <w:bCs/>
          <w:color w:val="000000" w:themeColor="text1"/>
        </w:rPr>
      </w:pPr>
      <w:r w:rsidRPr="001F614C">
        <w:rPr>
          <w:rFonts w:ascii="Arial" w:hAnsi="Arial" w:cs="Arial"/>
          <w:b/>
          <w:bCs/>
          <w:color w:val="000000" w:themeColor="text1"/>
        </w:rPr>
        <w:lastRenderedPageBreak/>
        <w:t xml:space="preserve">EVALUATION CRITERIA AND </w:t>
      </w:r>
      <w:r w:rsidRPr="001F614C">
        <w:rPr>
          <w:rFonts w:ascii="Arial" w:hAnsi="Arial" w:cs="Arial"/>
          <w:b/>
          <w:bCs/>
          <w:caps/>
          <w:color w:val="000000" w:themeColor="text1"/>
        </w:rPr>
        <w:t xml:space="preserve">Commercial Equity goals </w:t>
      </w:r>
    </w:p>
    <w:p w14:paraId="36D6BEB2" w14:textId="77777777" w:rsidR="00582564"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The East London Industrial Development Zone (ELIDZ) supports national transformation goals and strives to target its procurement to create opportunities for Historically Disadvantaged suppliers and service providers.  In awarding this tender, preference will be given to companies with a better rating in terms of contributions towards Broad Based Black Economic Empowerment (BBBEE).</w:t>
      </w:r>
    </w:p>
    <w:p w14:paraId="675E8C6D" w14:textId="77777777" w:rsidR="00582564" w:rsidRPr="001F614C" w:rsidRDefault="00582564" w:rsidP="00582564">
      <w:pPr>
        <w:tabs>
          <w:tab w:val="left" w:pos="1418"/>
        </w:tabs>
        <w:spacing w:line="360" w:lineRule="auto"/>
        <w:ind w:left="567"/>
        <w:jc w:val="both"/>
        <w:rPr>
          <w:rFonts w:ascii="Arial" w:hAnsi="Arial" w:cs="Arial"/>
          <w:bCs/>
          <w:color w:val="000000" w:themeColor="text1"/>
        </w:rPr>
      </w:pPr>
    </w:p>
    <w:p w14:paraId="313E22AA" w14:textId="419876A9" w:rsidR="00582564" w:rsidRPr="001F614C" w:rsidRDefault="00582564" w:rsidP="00582564">
      <w:pPr>
        <w:tabs>
          <w:tab w:val="left" w:pos="1418"/>
        </w:tabs>
        <w:spacing w:line="360" w:lineRule="auto"/>
        <w:ind w:left="432"/>
        <w:jc w:val="both"/>
        <w:rPr>
          <w:rFonts w:ascii="Arial" w:hAnsi="Arial" w:cs="Arial"/>
          <w:bCs/>
          <w:color w:val="000000" w:themeColor="text1"/>
        </w:rPr>
      </w:pPr>
      <w:r w:rsidRPr="001F614C">
        <w:rPr>
          <w:rFonts w:ascii="Arial" w:hAnsi="Arial" w:cs="Arial"/>
          <w:bCs/>
          <w:color w:val="000000" w:themeColor="text1"/>
        </w:rPr>
        <w:t xml:space="preserve">The “tender” will be evaluated in accordance with the ELIDZ Procurement Policy using the </w:t>
      </w:r>
      <w:r w:rsidR="000F6082" w:rsidRPr="001F614C">
        <w:rPr>
          <w:rFonts w:ascii="Arial" w:hAnsi="Arial" w:cs="Arial"/>
          <w:bCs/>
          <w:color w:val="000000" w:themeColor="text1"/>
        </w:rPr>
        <w:t>8</w:t>
      </w:r>
      <w:r w:rsidR="009C385C" w:rsidRPr="001F614C">
        <w:rPr>
          <w:rFonts w:ascii="Arial" w:hAnsi="Arial" w:cs="Arial"/>
          <w:bCs/>
          <w:color w:val="000000" w:themeColor="text1"/>
        </w:rPr>
        <w:t>0/</w:t>
      </w:r>
      <w:r w:rsidR="000F6082" w:rsidRPr="001F614C">
        <w:rPr>
          <w:rFonts w:ascii="Arial" w:hAnsi="Arial" w:cs="Arial"/>
          <w:bCs/>
          <w:color w:val="000000" w:themeColor="text1"/>
        </w:rPr>
        <w:t>2</w:t>
      </w:r>
      <w:r w:rsidRPr="001F614C">
        <w:rPr>
          <w:rFonts w:ascii="Arial" w:hAnsi="Arial" w:cs="Arial"/>
          <w:bCs/>
          <w:color w:val="000000" w:themeColor="text1"/>
        </w:rPr>
        <w:t xml:space="preserve">0 rule i.e. </w:t>
      </w:r>
      <w:r w:rsidR="000F6082" w:rsidRPr="001F614C">
        <w:rPr>
          <w:rFonts w:ascii="Arial" w:hAnsi="Arial" w:cs="Arial"/>
          <w:bCs/>
          <w:color w:val="000000" w:themeColor="text1"/>
        </w:rPr>
        <w:t>8</w:t>
      </w:r>
      <w:r w:rsidRPr="001F614C">
        <w:rPr>
          <w:rFonts w:ascii="Arial" w:hAnsi="Arial" w:cs="Arial"/>
          <w:bCs/>
          <w:color w:val="000000" w:themeColor="text1"/>
        </w:rPr>
        <w:t xml:space="preserve">0 of evaluation points will be based on price competitiveness and </w:t>
      </w:r>
      <w:r w:rsidR="000F6082" w:rsidRPr="001F614C">
        <w:rPr>
          <w:rFonts w:ascii="Arial" w:hAnsi="Arial" w:cs="Arial"/>
          <w:bCs/>
          <w:color w:val="000000" w:themeColor="text1"/>
        </w:rPr>
        <w:t>2</w:t>
      </w:r>
      <w:r w:rsidRPr="001F614C">
        <w:rPr>
          <w:rFonts w:ascii="Arial" w:hAnsi="Arial" w:cs="Arial"/>
          <w:bCs/>
          <w:color w:val="000000" w:themeColor="text1"/>
        </w:rPr>
        <w:t>0 will be based on BBBEE status.  The following formula is used:</w:t>
      </w:r>
    </w:p>
    <w:p w14:paraId="37C4B145" w14:textId="77777777" w:rsidR="00582564" w:rsidRPr="001F614C" w:rsidRDefault="00582564" w:rsidP="00582564">
      <w:pPr>
        <w:tabs>
          <w:tab w:val="left" w:pos="748"/>
          <w:tab w:val="left" w:pos="1418"/>
          <w:tab w:val="left" w:pos="1496"/>
        </w:tabs>
        <w:spacing w:line="360" w:lineRule="auto"/>
        <w:ind w:left="567"/>
        <w:jc w:val="both"/>
        <w:rPr>
          <w:rFonts w:ascii="Arial" w:hAnsi="Arial" w:cs="Arial"/>
          <w:bCs/>
          <w:color w:val="000000" w:themeColor="text1"/>
        </w:rPr>
      </w:pPr>
    </w:p>
    <w:p w14:paraId="0FD171EC" w14:textId="77777777" w:rsidR="00582564"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Calculation of the points for Price:</w:t>
      </w:r>
    </w:p>
    <w:tbl>
      <w:tblPr>
        <w:tblW w:w="0" w:type="auto"/>
        <w:tblLook w:val="01E0" w:firstRow="1" w:lastRow="1" w:firstColumn="1" w:lastColumn="1" w:noHBand="0" w:noVBand="0"/>
      </w:tblPr>
      <w:tblGrid>
        <w:gridCol w:w="2093"/>
        <w:gridCol w:w="709"/>
        <w:gridCol w:w="1134"/>
      </w:tblGrid>
      <w:tr w:rsidR="00582564" w:rsidRPr="001F614C" w14:paraId="2080B603" w14:textId="77777777" w:rsidTr="00342760">
        <w:tc>
          <w:tcPr>
            <w:tcW w:w="2093" w:type="dxa"/>
          </w:tcPr>
          <w:p w14:paraId="710C13A4" w14:textId="77777777" w:rsidR="00582564" w:rsidRPr="001F614C" w:rsidRDefault="00582564" w:rsidP="00342760">
            <w:pPr>
              <w:jc w:val="both"/>
              <w:rPr>
                <w:rFonts w:ascii="Arial" w:hAnsi="Arial" w:cs="Arial"/>
                <w:bCs/>
                <w:color w:val="000000" w:themeColor="text1"/>
              </w:rPr>
            </w:pPr>
          </w:p>
        </w:tc>
        <w:tc>
          <w:tcPr>
            <w:tcW w:w="709" w:type="dxa"/>
          </w:tcPr>
          <w:p w14:paraId="775A8185" w14:textId="77777777" w:rsidR="00582564" w:rsidRPr="001F614C" w:rsidRDefault="00E32101" w:rsidP="00342760">
            <w:pPr>
              <w:jc w:val="both"/>
              <w:rPr>
                <w:rFonts w:ascii="Arial" w:hAnsi="Arial" w:cs="Arial"/>
                <w:bCs/>
                <w:color w:val="000000" w:themeColor="text1"/>
              </w:rPr>
            </w:pPr>
            <w:r w:rsidRPr="001F614C">
              <w:rPr>
                <w:rFonts w:ascii="Arial" w:hAnsi="Arial" w:cs="Arial"/>
                <w:bCs/>
                <w:noProof/>
                <w:color w:val="000000" w:themeColor="text1"/>
                <w:lang w:val="en-ZA" w:eastAsia="en-ZA"/>
              </w:rPr>
              <mc:AlternateContent>
                <mc:Choice Requires="wps">
                  <w:drawing>
                    <wp:anchor distT="0" distB="0" distL="114300" distR="114300" simplePos="0" relativeHeight="251657216" behindDoc="0" locked="0" layoutInCell="1" allowOverlap="1" wp14:anchorId="1BEEAB32" wp14:editId="2E2A67A5">
                      <wp:simplePos x="0" y="0"/>
                      <wp:positionH relativeFrom="column">
                        <wp:posOffset>-65405</wp:posOffset>
                      </wp:positionH>
                      <wp:positionV relativeFrom="paragraph">
                        <wp:posOffset>57150</wp:posOffset>
                      </wp:positionV>
                      <wp:extent cx="91440" cy="640080"/>
                      <wp:effectExtent l="10795" t="9525" r="12065" b="7620"/>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E7B47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9" o:spid="_x0000_s1026" type="#_x0000_t85" style="position:absolute;margin-left:-5.15pt;margin-top:4.5pt;width:7.2pt;height:5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"/>
                  </w:pict>
                </mc:Fallback>
              </mc:AlternateContent>
            </w:r>
          </w:p>
        </w:tc>
        <w:tc>
          <w:tcPr>
            <w:tcW w:w="1134" w:type="dxa"/>
          </w:tcPr>
          <w:p w14:paraId="6627D0C3" w14:textId="77777777" w:rsidR="00582564" w:rsidRPr="001F614C" w:rsidRDefault="00E32101" w:rsidP="00342760">
            <w:pPr>
              <w:jc w:val="both"/>
              <w:rPr>
                <w:rFonts w:ascii="Arial" w:hAnsi="Arial" w:cs="Arial"/>
                <w:bCs/>
                <w:color w:val="000000" w:themeColor="text1"/>
              </w:rPr>
            </w:pPr>
            <w:r w:rsidRPr="001F614C">
              <w:rPr>
                <w:rFonts w:ascii="Arial" w:hAnsi="Arial" w:cs="Arial"/>
                <w:bCs/>
                <w:noProof/>
                <w:color w:val="000000" w:themeColor="text1"/>
                <w:lang w:val="en-ZA" w:eastAsia="en-ZA"/>
              </w:rPr>
              <mc:AlternateContent>
                <mc:Choice Requires="wps">
                  <w:drawing>
                    <wp:anchor distT="0" distB="0" distL="114300" distR="114300" simplePos="0" relativeHeight="251656192" behindDoc="0" locked="0" layoutInCell="1" allowOverlap="1" wp14:anchorId="2BD6ED8C" wp14:editId="6F63EE12">
                      <wp:simplePos x="0" y="0"/>
                      <wp:positionH relativeFrom="column">
                        <wp:posOffset>627380</wp:posOffset>
                      </wp:positionH>
                      <wp:positionV relativeFrom="paragraph">
                        <wp:posOffset>57150</wp:posOffset>
                      </wp:positionV>
                      <wp:extent cx="91440" cy="640080"/>
                      <wp:effectExtent l="8255" t="9525" r="5080" b="7620"/>
                      <wp:wrapNone/>
                      <wp:docPr id="1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0321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8" o:spid="_x0000_s1026" type="#_x0000_t86" style="position:absolute;margin-left:49.4pt;margin-top:4.5pt;width:7.2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"/>
                  </w:pict>
                </mc:Fallback>
              </mc:AlternateContent>
            </w:r>
          </w:p>
        </w:tc>
      </w:tr>
      <w:tr w:rsidR="00582564" w:rsidRPr="001F614C" w14:paraId="13DFF317" w14:textId="77777777" w:rsidTr="00342760">
        <w:tc>
          <w:tcPr>
            <w:tcW w:w="2093" w:type="dxa"/>
            <w:vMerge w:val="restart"/>
          </w:tcPr>
          <w:p w14:paraId="04D35D85" w14:textId="77777777" w:rsidR="00582564" w:rsidRPr="001F614C" w:rsidRDefault="00582564" w:rsidP="00342760">
            <w:pPr>
              <w:ind w:left="567"/>
              <w:jc w:val="both"/>
              <w:rPr>
                <w:rFonts w:ascii="Arial" w:hAnsi="Arial" w:cs="Arial"/>
                <w:bCs/>
                <w:color w:val="000000" w:themeColor="text1"/>
              </w:rPr>
            </w:pPr>
          </w:p>
          <w:p w14:paraId="3BB77548" w14:textId="77777777" w:rsidR="00582564" w:rsidRPr="001F614C" w:rsidRDefault="00582564" w:rsidP="00342760">
            <w:pPr>
              <w:ind w:left="720"/>
              <w:jc w:val="both"/>
              <w:rPr>
                <w:rFonts w:ascii="Arial" w:hAnsi="Arial" w:cs="Arial"/>
                <w:bCs/>
                <w:color w:val="000000" w:themeColor="text1"/>
              </w:rPr>
            </w:pPr>
            <w:r w:rsidRPr="001F614C">
              <w:rPr>
                <w:rFonts w:ascii="Arial" w:hAnsi="Arial" w:cs="Arial"/>
                <w:bCs/>
                <w:color w:val="000000" w:themeColor="text1"/>
              </w:rPr>
              <w:t>Ps = R    x</w:t>
            </w:r>
          </w:p>
        </w:tc>
        <w:tc>
          <w:tcPr>
            <w:tcW w:w="709" w:type="dxa"/>
            <w:vMerge w:val="restart"/>
          </w:tcPr>
          <w:p w14:paraId="081B2D51" w14:textId="77777777" w:rsidR="00582564" w:rsidRPr="001F614C" w:rsidRDefault="00582564" w:rsidP="00342760">
            <w:pPr>
              <w:jc w:val="both"/>
              <w:rPr>
                <w:rFonts w:ascii="Arial" w:hAnsi="Arial" w:cs="Arial"/>
                <w:bCs/>
                <w:color w:val="000000" w:themeColor="text1"/>
              </w:rPr>
            </w:pPr>
          </w:p>
          <w:p w14:paraId="15A62DF5" w14:textId="77777777" w:rsidR="00582564" w:rsidRPr="001F614C" w:rsidRDefault="00582564" w:rsidP="00342760">
            <w:pPr>
              <w:rPr>
                <w:rFonts w:ascii="Arial" w:hAnsi="Arial" w:cs="Arial"/>
                <w:bCs/>
                <w:color w:val="000000" w:themeColor="text1"/>
              </w:rPr>
            </w:pPr>
            <w:r w:rsidRPr="001F614C">
              <w:rPr>
                <w:rFonts w:ascii="Arial" w:hAnsi="Arial" w:cs="Arial"/>
                <w:bCs/>
                <w:color w:val="000000" w:themeColor="text1"/>
              </w:rPr>
              <w:t xml:space="preserve">1 –  </w:t>
            </w:r>
          </w:p>
        </w:tc>
        <w:tc>
          <w:tcPr>
            <w:tcW w:w="1134" w:type="dxa"/>
            <w:tcBorders>
              <w:bottom w:val="single" w:sz="4" w:space="0" w:color="auto"/>
            </w:tcBorders>
          </w:tcPr>
          <w:p w14:paraId="233DC5F4" w14:textId="77777777" w:rsidR="00582564" w:rsidRPr="001F614C" w:rsidRDefault="00582564" w:rsidP="00342760">
            <w:pPr>
              <w:spacing w:line="360" w:lineRule="auto"/>
              <w:jc w:val="center"/>
              <w:rPr>
                <w:rFonts w:ascii="Arial" w:hAnsi="Arial" w:cs="Arial"/>
                <w:bCs/>
                <w:color w:val="000000" w:themeColor="text1"/>
              </w:rPr>
            </w:pPr>
            <w:r w:rsidRPr="001F614C">
              <w:rPr>
                <w:rFonts w:ascii="Arial" w:hAnsi="Arial" w:cs="Arial"/>
                <w:bCs/>
                <w:color w:val="000000" w:themeColor="text1"/>
              </w:rPr>
              <w:t>Pt - Pmin</w:t>
            </w:r>
          </w:p>
        </w:tc>
      </w:tr>
      <w:tr w:rsidR="00582564" w:rsidRPr="001F614C" w14:paraId="46E0E1CA" w14:textId="77777777" w:rsidTr="00342760">
        <w:tc>
          <w:tcPr>
            <w:tcW w:w="2093" w:type="dxa"/>
            <w:vMerge/>
          </w:tcPr>
          <w:p w14:paraId="117D7DD8" w14:textId="77777777" w:rsidR="00582564" w:rsidRPr="001F614C" w:rsidRDefault="00582564" w:rsidP="00342760">
            <w:pPr>
              <w:jc w:val="both"/>
              <w:rPr>
                <w:rFonts w:ascii="Arial" w:hAnsi="Arial" w:cs="Arial"/>
                <w:bCs/>
                <w:color w:val="000000" w:themeColor="text1"/>
              </w:rPr>
            </w:pPr>
          </w:p>
        </w:tc>
        <w:tc>
          <w:tcPr>
            <w:tcW w:w="709" w:type="dxa"/>
            <w:vMerge/>
          </w:tcPr>
          <w:p w14:paraId="16517BB2" w14:textId="77777777" w:rsidR="00582564" w:rsidRPr="001F614C" w:rsidRDefault="00582564" w:rsidP="00342760">
            <w:pPr>
              <w:jc w:val="both"/>
              <w:rPr>
                <w:rFonts w:ascii="Arial" w:hAnsi="Arial" w:cs="Arial"/>
                <w:bCs/>
                <w:color w:val="000000" w:themeColor="text1"/>
              </w:rPr>
            </w:pPr>
          </w:p>
        </w:tc>
        <w:tc>
          <w:tcPr>
            <w:tcW w:w="1134" w:type="dxa"/>
            <w:tcBorders>
              <w:top w:val="single" w:sz="4" w:space="0" w:color="auto"/>
            </w:tcBorders>
          </w:tcPr>
          <w:p w14:paraId="4F03264B" w14:textId="77777777" w:rsidR="00582564" w:rsidRPr="001F614C" w:rsidRDefault="00582564" w:rsidP="00342760">
            <w:pPr>
              <w:spacing w:line="360" w:lineRule="auto"/>
              <w:jc w:val="center"/>
              <w:rPr>
                <w:rFonts w:ascii="Arial" w:hAnsi="Arial" w:cs="Arial"/>
                <w:bCs/>
                <w:color w:val="000000" w:themeColor="text1"/>
              </w:rPr>
            </w:pPr>
            <w:r w:rsidRPr="001F614C">
              <w:rPr>
                <w:rFonts w:ascii="Arial" w:hAnsi="Arial" w:cs="Arial"/>
                <w:bCs/>
                <w:color w:val="000000" w:themeColor="text1"/>
              </w:rPr>
              <w:t>Pmin</w:t>
            </w:r>
          </w:p>
        </w:tc>
      </w:tr>
      <w:tr w:rsidR="00582564" w:rsidRPr="001F614C" w14:paraId="14362B6D" w14:textId="77777777" w:rsidTr="00342760">
        <w:tc>
          <w:tcPr>
            <w:tcW w:w="2093" w:type="dxa"/>
          </w:tcPr>
          <w:p w14:paraId="3C42D45B" w14:textId="77777777" w:rsidR="00582564" w:rsidRPr="001F614C" w:rsidRDefault="00582564" w:rsidP="00342760">
            <w:pPr>
              <w:jc w:val="both"/>
              <w:rPr>
                <w:rFonts w:ascii="Arial" w:hAnsi="Arial" w:cs="Arial"/>
                <w:bCs/>
                <w:color w:val="000000" w:themeColor="text1"/>
              </w:rPr>
            </w:pPr>
          </w:p>
        </w:tc>
        <w:tc>
          <w:tcPr>
            <w:tcW w:w="709" w:type="dxa"/>
          </w:tcPr>
          <w:p w14:paraId="6AD975F5" w14:textId="77777777" w:rsidR="00582564" w:rsidRPr="001F614C" w:rsidRDefault="00582564" w:rsidP="00342760">
            <w:pPr>
              <w:jc w:val="both"/>
              <w:rPr>
                <w:rFonts w:ascii="Arial" w:hAnsi="Arial" w:cs="Arial"/>
                <w:bCs/>
                <w:color w:val="000000" w:themeColor="text1"/>
              </w:rPr>
            </w:pPr>
          </w:p>
        </w:tc>
        <w:tc>
          <w:tcPr>
            <w:tcW w:w="1134" w:type="dxa"/>
          </w:tcPr>
          <w:p w14:paraId="338F1C1C" w14:textId="77777777" w:rsidR="00582564" w:rsidRPr="001F614C" w:rsidRDefault="00582564" w:rsidP="00342760">
            <w:pPr>
              <w:jc w:val="both"/>
              <w:rPr>
                <w:rFonts w:ascii="Arial" w:hAnsi="Arial" w:cs="Arial"/>
                <w:bCs/>
                <w:color w:val="000000" w:themeColor="text1"/>
              </w:rPr>
            </w:pPr>
          </w:p>
        </w:tc>
      </w:tr>
    </w:tbl>
    <w:p w14:paraId="7D2CB27C" w14:textId="77777777" w:rsidR="00582564" w:rsidRPr="001F614C" w:rsidRDefault="00582564" w:rsidP="00582564">
      <w:pPr>
        <w:spacing w:line="360" w:lineRule="auto"/>
        <w:jc w:val="both"/>
        <w:rPr>
          <w:rFonts w:ascii="Arial" w:hAnsi="Arial" w:cs="Arial"/>
          <w:bCs/>
          <w:color w:val="000000" w:themeColor="text1"/>
        </w:rPr>
      </w:pPr>
    </w:p>
    <w:p w14:paraId="36C84099" w14:textId="77777777" w:rsidR="00582564"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Where:</w:t>
      </w:r>
    </w:p>
    <w:p w14:paraId="3B6309AB" w14:textId="77777777" w:rsidR="00582564" w:rsidRPr="001F614C" w:rsidRDefault="00582564" w:rsidP="00582564">
      <w:pPr>
        <w:spacing w:line="360" w:lineRule="auto"/>
        <w:ind w:left="567"/>
        <w:jc w:val="both"/>
        <w:rPr>
          <w:rFonts w:ascii="Arial" w:hAnsi="Arial" w:cs="Arial"/>
          <w:bCs/>
          <w:color w:val="000000" w:themeColor="text1"/>
        </w:rPr>
      </w:pPr>
      <w:r w:rsidRPr="001F614C">
        <w:rPr>
          <w:rFonts w:ascii="Arial" w:hAnsi="Arial" w:cs="Arial"/>
          <w:bCs/>
          <w:color w:val="000000" w:themeColor="text1"/>
        </w:rPr>
        <w:t>Ps</w:t>
      </w:r>
      <w:r w:rsidRPr="001F614C">
        <w:rPr>
          <w:rFonts w:ascii="Arial" w:hAnsi="Arial" w:cs="Arial"/>
          <w:bCs/>
          <w:color w:val="000000" w:themeColor="text1"/>
        </w:rPr>
        <w:tab/>
        <w:t>=</w:t>
      </w:r>
      <w:r w:rsidRPr="001F614C">
        <w:rPr>
          <w:rFonts w:ascii="Arial" w:hAnsi="Arial" w:cs="Arial"/>
          <w:bCs/>
          <w:color w:val="000000" w:themeColor="text1"/>
        </w:rPr>
        <w:tab/>
        <w:t>Points scored for price of tender under consideration</w:t>
      </w:r>
    </w:p>
    <w:p w14:paraId="6176C806" w14:textId="77777777" w:rsidR="00582564" w:rsidRPr="001F614C" w:rsidRDefault="00582564" w:rsidP="00582564">
      <w:pPr>
        <w:spacing w:line="360" w:lineRule="auto"/>
        <w:ind w:left="567"/>
        <w:jc w:val="both"/>
        <w:rPr>
          <w:rFonts w:ascii="Arial" w:hAnsi="Arial" w:cs="Arial"/>
          <w:bCs/>
          <w:color w:val="000000" w:themeColor="text1"/>
        </w:rPr>
      </w:pPr>
      <w:r w:rsidRPr="001F614C">
        <w:rPr>
          <w:rFonts w:ascii="Arial" w:hAnsi="Arial" w:cs="Arial"/>
          <w:bCs/>
          <w:color w:val="000000" w:themeColor="text1"/>
        </w:rPr>
        <w:t>R</w:t>
      </w:r>
      <w:r w:rsidRPr="001F614C">
        <w:rPr>
          <w:rFonts w:ascii="Arial" w:hAnsi="Arial" w:cs="Arial"/>
          <w:bCs/>
          <w:color w:val="000000" w:themeColor="text1"/>
        </w:rPr>
        <w:tab/>
      </w:r>
      <w:r w:rsidR="00C01B27" w:rsidRPr="001F614C">
        <w:rPr>
          <w:rFonts w:ascii="Arial" w:hAnsi="Arial" w:cs="Arial"/>
          <w:bCs/>
          <w:color w:val="000000" w:themeColor="text1"/>
        </w:rPr>
        <w:tab/>
      </w:r>
      <w:r w:rsidRPr="001F614C">
        <w:rPr>
          <w:rFonts w:ascii="Arial" w:hAnsi="Arial" w:cs="Arial"/>
          <w:bCs/>
          <w:color w:val="000000" w:themeColor="text1"/>
        </w:rPr>
        <w:t>=</w:t>
      </w:r>
      <w:r w:rsidRPr="001F614C">
        <w:rPr>
          <w:rFonts w:ascii="Arial" w:hAnsi="Arial" w:cs="Arial"/>
          <w:bCs/>
          <w:color w:val="000000" w:themeColor="text1"/>
        </w:rPr>
        <w:tab/>
        <w:t>Percentage of the price</w:t>
      </w:r>
    </w:p>
    <w:p w14:paraId="24E48564" w14:textId="77777777" w:rsidR="00582564" w:rsidRPr="001F614C" w:rsidRDefault="00582564" w:rsidP="00582564">
      <w:pPr>
        <w:spacing w:line="360" w:lineRule="auto"/>
        <w:ind w:left="567"/>
        <w:jc w:val="both"/>
        <w:rPr>
          <w:rFonts w:ascii="Arial" w:hAnsi="Arial" w:cs="Arial"/>
          <w:bCs/>
          <w:color w:val="000000" w:themeColor="text1"/>
        </w:rPr>
      </w:pPr>
      <w:r w:rsidRPr="001F614C">
        <w:rPr>
          <w:rFonts w:ascii="Arial" w:hAnsi="Arial" w:cs="Arial"/>
          <w:bCs/>
          <w:color w:val="000000" w:themeColor="text1"/>
        </w:rPr>
        <w:t>Pt</w:t>
      </w:r>
      <w:r w:rsidRPr="001F614C">
        <w:rPr>
          <w:rFonts w:ascii="Arial" w:hAnsi="Arial" w:cs="Arial"/>
          <w:bCs/>
          <w:color w:val="000000" w:themeColor="text1"/>
        </w:rPr>
        <w:tab/>
        <w:t>=</w:t>
      </w:r>
      <w:r w:rsidRPr="001F614C">
        <w:rPr>
          <w:rFonts w:ascii="Arial" w:hAnsi="Arial" w:cs="Arial"/>
          <w:bCs/>
          <w:color w:val="000000" w:themeColor="text1"/>
        </w:rPr>
        <w:tab/>
        <w:t>Rand value of tender under consideration</w:t>
      </w:r>
    </w:p>
    <w:p w14:paraId="6DDE26CA" w14:textId="77777777" w:rsidR="00582564" w:rsidRPr="001F614C" w:rsidRDefault="00582564" w:rsidP="00582564">
      <w:pPr>
        <w:spacing w:line="360" w:lineRule="auto"/>
        <w:ind w:left="567"/>
        <w:jc w:val="both"/>
        <w:rPr>
          <w:rFonts w:ascii="Arial" w:hAnsi="Arial" w:cs="Arial"/>
          <w:bCs/>
          <w:color w:val="000000" w:themeColor="text1"/>
        </w:rPr>
      </w:pPr>
      <w:r w:rsidRPr="001F614C">
        <w:rPr>
          <w:rFonts w:ascii="Arial" w:hAnsi="Arial" w:cs="Arial"/>
          <w:bCs/>
          <w:color w:val="000000" w:themeColor="text1"/>
        </w:rPr>
        <w:t>Pmin</w:t>
      </w:r>
      <w:r w:rsidRPr="001F614C">
        <w:rPr>
          <w:rFonts w:ascii="Arial" w:hAnsi="Arial" w:cs="Arial"/>
          <w:bCs/>
          <w:color w:val="000000" w:themeColor="text1"/>
        </w:rPr>
        <w:tab/>
        <w:t>=</w:t>
      </w:r>
      <w:r w:rsidRPr="001F614C">
        <w:rPr>
          <w:rFonts w:ascii="Arial" w:hAnsi="Arial" w:cs="Arial"/>
          <w:bCs/>
          <w:color w:val="000000" w:themeColor="text1"/>
        </w:rPr>
        <w:tab/>
        <w:t>Rand value of lowest acceptable tender</w:t>
      </w:r>
    </w:p>
    <w:p w14:paraId="7E830EF0" w14:textId="3D66439B" w:rsidR="00582564" w:rsidRPr="001F614C" w:rsidRDefault="00582564" w:rsidP="00582564">
      <w:pPr>
        <w:spacing w:line="360" w:lineRule="auto"/>
        <w:ind w:left="567"/>
        <w:jc w:val="both"/>
        <w:rPr>
          <w:rFonts w:ascii="Arial" w:hAnsi="Arial" w:cs="Arial"/>
          <w:bCs/>
          <w:color w:val="000000" w:themeColor="text1"/>
        </w:rPr>
      </w:pPr>
      <w:r w:rsidRPr="001F614C">
        <w:rPr>
          <w:rFonts w:ascii="Arial" w:hAnsi="Arial" w:cs="Arial"/>
          <w:bCs/>
          <w:color w:val="000000" w:themeColor="text1"/>
        </w:rPr>
        <w:t xml:space="preserve">R must be up to a maximum of </w:t>
      </w:r>
      <w:r w:rsidR="000F6082" w:rsidRPr="001F614C">
        <w:rPr>
          <w:rFonts w:ascii="Arial" w:hAnsi="Arial" w:cs="Arial"/>
          <w:bCs/>
          <w:color w:val="000000" w:themeColor="text1"/>
        </w:rPr>
        <w:t>8</w:t>
      </w:r>
      <w:r w:rsidR="009C385C" w:rsidRPr="001F614C">
        <w:rPr>
          <w:rFonts w:ascii="Arial" w:hAnsi="Arial" w:cs="Arial"/>
          <w:bCs/>
          <w:color w:val="000000" w:themeColor="text1"/>
        </w:rPr>
        <w:t>0</w:t>
      </w:r>
      <w:r w:rsidRPr="001F614C">
        <w:rPr>
          <w:rFonts w:ascii="Arial" w:hAnsi="Arial" w:cs="Arial"/>
          <w:bCs/>
          <w:color w:val="000000" w:themeColor="text1"/>
        </w:rPr>
        <w:t xml:space="preserve"> </w:t>
      </w:r>
    </w:p>
    <w:p w14:paraId="04E0FB43" w14:textId="77777777" w:rsidR="00582564" w:rsidRPr="001F614C" w:rsidRDefault="00582564" w:rsidP="00582564">
      <w:pPr>
        <w:ind w:left="567"/>
        <w:jc w:val="both"/>
        <w:rPr>
          <w:rFonts w:ascii="Arial" w:hAnsi="Arial" w:cs="Arial"/>
          <w:bCs/>
          <w:color w:val="000000" w:themeColor="text1"/>
        </w:rPr>
      </w:pPr>
      <w:r w:rsidRPr="001F614C">
        <w:rPr>
          <w:rFonts w:ascii="Arial" w:hAnsi="Arial" w:cs="Arial"/>
          <w:bCs/>
          <w:color w:val="000000" w:themeColor="text1"/>
        </w:rPr>
        <w:tab/>
      </w:r>
      <w:r w:rsidRPr="001F614C">
        <w:rPr>
          <w:rFonts w:ascii="Arial" w:hAnsi="Arial" w:cs="Arial"/>
          <w:bCs/>
          <w:color w:val="000000" w:themeColor="text1"/>
        </w:rPr>
        <w:tab/>
        <w:t xml:space="preserve"> </w:t>
      </w:r>
      <w:r w:rsidRPr="001F614C">
        <w:rPr>
          <w:rFonts w:ascii="Arial" w:hAnsi="Arial" w:cs="Arial"/>
          <w:bCs/>
          <w:color w:val="000000" w:themeColor="text1"/>
        </w:rPr>
        <w:tab/>
      </w:r>
    </w:p>
    <w:p w14:paraId="4613E65F" w14:textId="77777777" w:rsidR="00582564"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 xml:space="preserve">Score Breakdown:          </w:t>
      </w:r>
    </w:p>
    <w:p w14:paraId="0479AAB9" w14:textId="219E5ADF" w:rsidR="00582564" w:rsidRPr="001F614C" w:rsidRDefault="00582564" w:rsidP="00582564">
      <w:pPr>
        <w:spacing w:line="360" w:lineRule="auto"/>
        <w:ind w:left="567"/>
        <w:jc w:val="both"/>
        <w:rPr>
          <w:rFonts w:ascii="Arial" w:hAnsi="Arial" w:cs="Arial"/>
          <w:bCs/>
          <w:color w:val="000000" w:themeColor="text1"/>
        </w:rPr>
      </w:pPr>
      <w:r w:rsidRPr="001F614C">
        <w:rPr>
          <w:rFonts w:ascii="Arial" w:hAnsi="Arial" w:cs="Arial"/>
          <w:bCs/>
          <w:color w:val="000000" w:themeColor="text1"/>
        </w:rPr>
        <w:t xml:space="preserve">Price (R) = </w:t>
      </w:r>
      <w:r w:rsidR="000F6082" w:rsidRPr="001F614C">
        <w:rPr>
          <w:rFonts w:ascii="Arial" w:hAnsi="Arial" w:cs="Arial"/>
          <w:bCs/>
          <w:color w:val="000000" w:themeColor="text1"/>
        </w:rPr>
        <w:t>8</w:t>
      </w:r>
      <w:r w:rsidRPr="001F614C">
        <w:rPr>
          <w:rFonts w:ascii="Arial" w:hAnsi="Arial" w:cs="Arial"/>
          <w:bCs/>
          <w:color w:val="000000" w:themeColor="text1"/>
        </w:rPr>
        <w:t>0</w:t>
      </w:r>
      <w:r w:rsidR="00342760" w:rsidRPr="001F614C">
        <w:rPr>
          <w:rFonts w:ascii="Arial" w:hAnsi="Arial" w:cs="Arial"/>
          <w:bCs/>
          <w:color w:val="000000" w:themeColor="text1"/>
        </w:rPr>
        <w:t xml:space="preserve"> points</w:t>
      </w:r>
    </w:p>
    <w:p w14:paraId="4A973760" w14:textId="4DEAD5AC" w:rsidR="00582564" w:rsidRPr="001F614C" w:rsidRDefault="00582564" w:rsidP="00582564">
      <w:pPr>
        <w:spacing w:line="360" w:lineRule="auto"/>
        <w:ind w:left="567"/>
        <w:jc w:val="both"/>
        <w:rPr>
          <w:rFonts w:ascii="Arial" w:hAnsi="Arial" w:cs="Arial"/>
          <w:bCs/>
          <w:color w:val="000000" w:themeColor="text1"/>
        </w:rPr>
      </w:pPr>
      <w:r w:rsidRPr="001F614C">
        <w:rPr>
          <w:rFonts w:ascii="Arial" w:hAnsi="Arial" w:cs="Arial"/>
          <w:bCs/>
          <w:color w:val="000000" w:themeColor="text1"/>
        </w:rPr>
        <w:t xml:space="preserve">BBBEE = </w:t>
      </w:r>
      <w:r w:rsidR="000F6082" w:rsidRPr="001F614C">
        <w:rPr>
          <w:rFonts w:ascii="Arial" w:hAnsi="Arial" w:cs="Arial"/>
          <w:bCs/>
          <w:color w:val="000000" w:themeColor="text1"/>
        </w:rPr>
        <w:t>2</w:t>
      </w:r>
      <w:r w:rsidRPr="001F614C">
        <w:rPr>
          <w:rFonts w:ascii="Arial" w:hAnsi="Arial" w:cs="Arial"/>
          <w:bCs/>
          <w:color w:val="000000" w:themeColor="text1"/>
        </w:rPr>
        <w:t>0</w:t>
      </w:r>
      <w:r w:rsidR="00342760" w:rsidRPr="001F614C">
        <w:rPr>
          <w:rFonts w:ascii="Arial" w:hAnsi="Arial" w:cs="Arial"/>
          <w:bCs/>
          <w:color w:val="000000" w:themeColor="text1"/>
        </w:rPr>
        <w:t xml:space="preserve"> points</w:t>
      </w:r>
    </w:p>
    <w:p w14:paraId="2634323F" w14:textId="77777777" w:rsidR="00582564" w:rsidRPr="001F614C" w:rsidRDefault="00582564" w:rsidP="00582564">
      <w:pPr>
        <w:ind w:left="567"/>
        <w:jc w:val="both"/>
        <w:rPr>
          <w:rFonts w:ascii="Arial" w:hAnsi="Arial" w:cs="Arial"/>
          <w:bCs/>
          <w:color w:val="000000" w:themeColor="text1"/>
        </w:rPr>
      </w:pPr>
      <w:r w:rsidRPr="001F614C">
        <w:rPr>
          <w:rFonts w:ascii="Arial" w:hAnsi="Arial" w:cs="Arial"/>
          <w:bCs/>
          <w:color w:val="000000" w:themeColor="text1"/>
        </w:rPr>
        <w:tab/>
      </w:r>
      <w:r w:rsidRPr="001F614C">
        <w:rPr>
          <w:rFonts w:ascii="Arial" w:hAnsi="Arial" w:cs="Arial"/>
          <w:bCs/>
          <w:color w:val="000000" w:themeColor="text1"/>
        </w:rPr>
        <w:tab/>
      </w:r>
    </w:p>
    <w:p w14:paraId="3B786298" w14:textId="7DA84146" w:rsidR="00876595" w:rsidRPr="001F614C" w:rsidRDefault="00582564" w:rsidP="00876595">
      <w:pPr>
        <w:pStyle w:val="ListParagraph"/>
        <w:ind w:left="432"/>
        <w:jc w:val="both"/>
        <w:rPr>
          <w:rFonts w:ascii="Arial" w:hAnsi="Arial" w:cs="Arial"/>
          <w:bCs/>
          <w:color w:val="000000" w:themeColor="text1"/>
        </w:rPr>
      </w:pPr>
      <w:r w:rsidRPr="001F614C">
        <w:rPr>
          <w:rFonts w:ascii="Arial" w:hAnsi="Arial" w:cs="Arial"/>
          <w:bCs/>
          <w:color w:val="000000" w:themeColor="text1"/>
        </w:rPr>
        <w:t xml:space="preserve">A maximum of </w:t>
      </w:r>
      <w:r w:rsidR="000F6082" w:rsidRPr="001F614C">
        <w:rPr>
          <w:rFonts w:ascii="Arial" w:hAnsi="Arial" w:cs="Arial"/>
          <w:bCs/>
          <w:color w:val="000000" w:themeColor="text1"/>
        </w:rPr>
        <w:t>twenty (2</w:t>
      </w:r>
      <w:r w:rsidR="00F74EF2" w:rsidRPr="001F614C">
        <w:rPr>
          <w:rFonts w:ascii="Arial" w:hAnsi="Arial" w:cs="Arial"/>
          <w:bCs/>
          <w:color w:val="000000" w:themeColor="text1"/>
        </w:rPr>
        <w:t xml:space="preserve">0) </w:t>
      </w:r>
      <w:r w:rsidRPr="001F614C">
        <w:rPr>
          <w:rFonts w:ascii="Arial" w:hAnsi="Arial" w:cs="Arial"/>
          <w:bCs/>
          <w:color w:val="000000" w:themeColor="text1"/>
        </w:rPr>
        <w:t xml:space="preserve">points will be awarded to a tenderer for achieving BBBEE objectives.  </w:t>
      </w:r>
    </w:p>
    <w:p w14:paraId="146B348B" w14:textId="77777777" w:rsidR="00876595" w:rsidRPr="001F614C" w:rsidRDefault="00876595" w:rsidP="00876595">
      <w:pPr>
        <w:pStyle w:val="ListParagraph"/>
        <w:ind w:left="432"/>
        <w:jc w:val="both"/>
        <w:rPr>
          <w:rFonts w:ascii="Arial" w:hAnsi="Arial" w:cs="Arial"/>
          <w:color w:val="000000" w:themeColor="text1"/>
          <w:lang w:val="en-ZA"/>
        </w:rPr>
      </w:pPr>
    </w:p>
    <w:p w14:paraId="6FCB6B5F" w14:textId="77777777" w:rsidR="00876595" w:rsidRPr="001F614C" w:rsidRDefault="00876595"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 xml:space="preserve">Preference points shall be awarded on the basis of a B-BBEE verification certificate issued by an accredited Verification Agency. </w:t>
      </w:r>
    </w:p>
    <w:p w14:paraId="69E30229" w14:textId="77777777" w:rsidR="00876595" w:rsidRPr="001F614C" w:rsidRDefault="00876595" w:rsidP="00582564">
      <w:pPr>
        <w:spacing w:line="360" w:lineRule="auto"/>
        <w:ind w:left="432"/>
        <w:jc w:val="both"/>
        <w:rPr>
          <w:rFonts w:ascii="Arial" w:hAnsi="Arial" w:cs="Arial"/>
          <w:bCs/>
          <w:color w:val="000000" w:themeColor="text1"/>
        </w:rPr>
      </w:pPr>
    </w:p>
    <w:p w14:paraId="44D6D967" w14:textId="77777777" w:rsidR="000D5431" w:rsidRPr="001F614C" w:rsidRDefault="00876595" w:rsidP="00876595">
      <w:pPr>
        <w:spacing w:line="360" w:lineRule="auto"/>
        <w:ind w:left="432"/>
        <w:jc w:val="both"/>
        <w:rPr>
          <w:rFonts w:ascii="Arial" w:hAnsi="Arial" w:cs="Arial"/>
          <w:bCs/>
          <w:color w:val="000000" w:themeColor="text1"/>
        </w:rPr>
      </w:pPr>
      <w:r w:rsidRPr="001F614C">
        <w:rPr>
          <w:rFonts w:ascii="Arial" w:hAnsi="Arial" w:cs="Arial"/>
          <w:bCs/>
          <w:color w:val="000000" w:themeColor="text1"/>
        </w:rPr>
        <w:t xml:space="preserve">Tenderers are required to submit a Valid </w:t>
      </w:r>
      <w:r w:rsidR="0009752E" w:rsidRPr="001F614C">
        <w:rPr>
          <w:rFonts w:ascii="Arial" w:hAnsi="Arial" w:cs="Arial"/>
          <w:bCs/>
          <w:color w:val="000000" w:themeColor="text1"/>
        </w:rPr>
        <w:t xml:space="preserve">original or certified </w:t>
      </w:r>
      <w:r w:rsidRPr="001F614C">
        <w:rPr>
          <w:rFonts w:ascii="Arial" w:hAnsi="Arial" w:cs="Arial"/>
          <w:bCs/>
          <w:color w:val="000000" w:themeColor="text1"/>
        </w:rPr>
        <w:t xml:space="preserve">B-BBEE Certificate.  </w:t>
      </w:r>
      <w:r w:rsidR="000D5431" w:rsidRPr="001F614C">
        <w:rPr>
          <w:rFonts w:ascii="Arial" w:hAnsi="Arial" w:cs="Arial"/>
          <w:bCs/>
          <w:color w:val="000000" w:themeColor="text1"/>
        </w:rPr>
        <w:t>Failure to submit a valid B-BBEE certificate will result in zero points being awarded for preference.</w:t>
      </w:r>
    </w:p>
    <w:p w14:paraId="015F1D96" w14:textId="77777777" w:rsidR="0082755B" w:rsidRPr="001F614C" w:rsidRDefault="0082755B" w:rsidP="0082755B">
      <w:pPr>
        <w:spacing w:line="360" w:lineRule="auto"/>
        <w:ind w:left="432"/>
        <w:jc w:val="both"/>
        <w:rPr>
          <w:rFonts w:ascii="Arial" w:hAnsi="Arial" w:cs="Arial"/>
          <w:bCs/>
          <w:color w:val="000000" w:themeColor="text1"/>
        </w:rPr>
      </w:pPr>
    </w:p>
    <w:p w14:paraId="38FEBCD0" w14:textId="77777777" w:rsidR="0082755B" w:rsidRPr="001F614C" w:rsidRDefault="0082755B" w:rsidP="0082755B">
      <w:pPr>
        <w:spacing w:line="360" w:lineRule="auto"/>
        <w:ind w:left="432"/>
        <w:jc w:val="both"/>
        <w:rPr>
          <w:rFonts w:ascii="Arial" w:hAnsi="Arial" w:cs="Arial"/>
          <w:bCs/>
          <w:color w:val="000000" w:themeColor="text1"/>
        </w:rPr>
      </w:pPr>
    </w:p>
    <w:p w14:paraId="1F9E4FAF" w14:textId="77777777" w:rsidR="0082755B" w:rsidRPr="001F614C" w:rsidRDefault="0082755B" w:rsidP="0082755B">
      <w:pPr>
        <w:spacing w:line="360" w:lineRule="auto"/>
        <w:ind w:left="432"/>
        <w:jc w:val="both"/>
        <w:rPr>
          <w:rFonts w:ascii="Arial" w:hAnsi="Arial" w:cs="Arial"/>
          <w:bCs/>
          <w:color w:val="000000" w:themeColor="text1"/>
        </w:rPr>
      </w:pPr>
    </w:p>
    <w:p w14:paraId="17639C88" w14:textId="77777777" w:rsidR="0082755B" w:rsidRPr="001F614C" w:rsidRDefault="0082755B" w:rsidP="0082755B">
      <w:pPr>
        <w:spacing w:line="360" w:lineRule="auto"/>
        <w:ind w:left="432"/>
        <w:jc w:val="both"/>
        <w:rPr>
          <w:rFonts w:ascii="Arial" w:hAnsi="Arial" w:cs="Arial"/>
          <w:bCs/>
          <w:color w:val="000000" w:themeColor="text1"/>
        </w:rPr>
      </w:pPr>
    </w:p>
    <w:p w14:paraId="6378CA79" w14:textId="77777777" w:rsidR="0082755B" w:rsidRPr="001F614C" w:rsidRDefault="0082755B" w:rsidP="0082755B">
      <w:pPr>
        <w:spacing w:line="360" w:lineRule="auto"/>
        <w:ind w:left="432"/>
        <w:jc w:val="both"/>
        <w:rPr>
          <w:rFonts w:ascii="Arial" w:hAnsi="Arial" w:cs="Arial"/>
          <w:bCs/>
          <w:color w:val="000000" w:themeColor="text1"/>
        </w:rPr>
      </w:pPr>
    </w:p>
    <w:p w14:paraId="2BFC5F39" w14:textId="77777777" w:rsidR="0082755B" w:rsidRPr="001F614C" w:rsidRDefault="0082755B" w:rsidP="0082755B">
      <w:pPr>
        <w:spacing w:line="360" w:lineRule="auto"/>
        <w:ind w:left="432"/>
        <w:jc w:val="both"/>
        <w:rPr>
          <w:rFonts w:ascii="Arial" w:hAnsi="Arial" w:cs="Arial"/>
          <w:bCs/>
          <w:color w:val="000000" w:themeColor="text1"/>
        </w:rPr>
      </w:pPr>
    </w:p>
    <w:p w14:paraId="0BDDCA54" w14:textId="77777777" w:rsidR="0082755B" w:rsidRPr="001F614C" w:rsidRDefault="0082755B" w:rsidP="0082755B">
      <w:pPr>
        <w:spacing w:line="360" w:lineRule="auto"/>
        <w:ind w:left="432"/>
        <w:jc w:val="both"/>
        <w:rPr>
          <w:rFonts w:ascii="Arial" w:hAnsi="Arial" w:cs="Arial"/>
          <w:bCs/>
          <w:color w:val="000000" w:themeColor="text1"/>
        </w:rPr>
      </w:pPr>
    </w:p>
    <w:p w14:paraId="56A7A9F8" w14:textId="77777777" w:rsidR="0082755B" w:rsidRPr="001F614C" w:rsidRDefault="0082755B" w:rsidP="0082755B">
      <w:pPr>
        <w:spacing w:line="360" w:lineRule="auto"/>
        <w:ind w:left="432"/>
        <w:jc w:val="both"/>
        <w:rPr>
          <w:rFonts w:ascii="Arial" w:hAnsi="Arial" w:cs="Arial"/>
          <w:bCs/>
          <w:color w:val="000000" w:themeColor="text1"/>
        </w:rPr>
      </w:pPr>
      <w:r w:rsidRPr="001F614C">
        <w:rPr>
          <w:rFonts w:ascii="Arial" w:hAnsi="Arial" w:cs="Arial"/>
          <w:bCs/>
          <w:color w:val="000000" w:themeColor="text1"/>
        </w:rPr>
        <w:lastRenderedPageBreak/>
        <w:t>The following table shall be used to convert the contribution level as per B-BBEE certificate into points.</w:t>
      </w:r>
    </w:p>
    <w:p w14:paraId="7930646F" w14:textId="77777777" w:rsidR="00F74EF2" w:rsidRPr="001F614C" w:rsidRDefault="00F74EF2" w:rsidP="0082755B">
      <w:pPr>
        <w:spacing w:line="360" w:lineRule="auto"/>
        <w:ind w:left="432"/>
        <w:jc w:val="both"/>
        <w:rPr>
          <w:rFonts w:ascii="Arial" w:hAnsi="Arial" w:cs="Arial"/>
          <w:bCs/>
          <w:color w:val="000000" w:themeColor="text1"/>
        </w:rPr>
      </w:pPr>
    </w:p>
    <w:p w14:paraId="5089F241" w14:textId="77777777" w:rsidR="0082755B" w:rsidRPr="001F614C" w:rsidRDefault="0082755B" w:rsidP="0082755B">
      <w:pPr>
        <w:spacing w:line="360" w:lineRule="auto"/>
        <w:ind w:left="432"/>
        <w:jc w:val="both"/>
        <w:rPr>
          <w:rFonts w:ascii="Arial" w:hAnsi="Arial" w:cs="Arial"/>
          <w:bCs/>
          <w:color w:val="000000" w:themeColor="text1"/>
        </w:rPr>
      </w:pPr>
      <w:r w:rsidRPr="001F614C">
        <w:rPr>
          <w:rFonts w:ascii="Arial" w:hAnsi="Arial" w:cs="Arial"/>
          <w:bCs/>
          <w:color w:val="000000" w:themeColor="text1"/>
        </w:rPr>
        <w:t>T</w:t>
      </w:r>
      <w:r w:rsidR="0031540B" w:rsidRPr="001F614C">
        <w:rPr>
          <w:rFonts w:ascii="Arial" w:hAnsi="Arial" w:cs="Arial"/>
          <w:bCs/>
          <w:color w:val="000000" w:themeColor="text1"/>
        </w:rPr>
        <w:t>able</w:t>
      </w:r>
      <w:r w:rsidRPr="001F614C">
        <w:rPr>
          <w:rFonts w:ascii="Arial" w:hAnsi="Arial" w:cs="Arial"/>
          <w:bCs/>
          <w:color w:val="000000" w:themeColor="text1"/>
        </w:rPr>
        <w:t>:  B-BBEE Points Conversion</w:t>
      </w:r>
    </w:p>
    <w:tbl>
      <w:tblPr>
        <w:tblW w:w="6810"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2086"/>
        <w:gridCol w:w="2126"/>
      </w:tblGrid>
      <w:tr w:rsidR="000F6082" w:rsidRPr="001F614C" w14:paraId="2C4F905D" w14:textId="77777777" w:rsidTr="0031339D">
        <w:trPr>
          <w:trHeight w:val="70"/>
        </w:trPr>
        <w:tc>
          <w:tcPr>
            <w:tcW w:w="2598" w:type="dxa"/>
            <w:shd w:val="clear" w:color="auto" w:fill="808080" w:themeFill="background1" w:themeFillShade="80"/>
          </w:tcPr>
          <w:p w14:paraId="571F923C" w14:textId="22FDBAAB"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Contribution</w:t>
            </w:r>
          </w:p>
        </w:tc>
        <w:tc>
          <w:tcPr>
            <w:tcW w:w="2086" w:type="dxa"/>
            <w:shd w:val="clear" w:color="auto" w:fill="808080" w:themeFill="background1" w:themeFillShade="80"/>
          </w:tcPr>
          <w:p w14:paraId="7139F3D7" w14:textId="3A6F2A4E"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B-BBEE Score</w:t>
            </w:r>
          </w:p>
        </w:tc>
        <w:tc>
          <w:tcPr>
            <w:tcW w:w="2126" w:type="dxa"/>
            <w:shd w:val="clear" w:color="auto" w:fill="808080" w:themeFill="background1" w:themeFillShade="80"/>
          </w:tcPr>
          <w:p w14:paraId="574C7C76" w14:textId="6108A8EA"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Points Conversion 20</w:t>
            </w:r>
          </w:p>
        </w:tc>
      </w:tr>
      <w:tr w:rsidR="000F6082" w:rsidRPr="001F614C" w14:paraId="3AD0BE11" w14:textId="77777777" w:rsidTr="0031339D">
        <w:trPr>
          <w:trHeight w:val="237"/>
        </w:trPr>
        <w:tc>
          <w:tcPr>
            <w:tcW w:w="2598" w:type="dxa"/>
          </w:tcPr>
          <w:p w14:paraId="0361FCEE" w14:textId="0680E559"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1</w:t>
            </w:r>
          </w:p>
        </w:tc>
        <w:tc>
          <w:tcPr>
            <w:tcW w:w="2086" w:type="dxa"/>
          </w:tcPr>
          <w:p w14:paraId="6130F254" w14:textId="72B44C6B"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&gt;100%</w:t>
            </w:r>
          </w:p>
        </w:tc>
        <w:tc>
          <w:tcPr>
            <w:tcW w:w="2126" w:type="dxa"/>
          </w:tcPr>
          <w:p w14:paraId="2DCD5F60" w14:textId="1FE90654"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20</w:t>
            </w:r>
          </w:p>
        </w:tc>
      </w:tr>
      <w:tr w:rsidR="000F6082" w:rsidRPr="001F614C" w14:paraId="0A73D1DB" w14:textId="77777777" w:rsidTr="0031339D">
        <w:trPr>
          <w:trHeight w:val="70"/>
        </w:trPr>
        <w:tc>
          <w:tcPr>
            <w:tcW w:w="2598" w:type="dxa"/>
          </w:tcPr>
          <w:p w14:paraId="751863FF" w14:textId="492B53F3"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2</w:t>
            </w:r>
          </w:p>
        </w:tc>
        <w:tc>
          <w:tcPr>
            <w:tcW w:w="2086" w:type="dxa"/>
          </w:tcPr>
          <w:p w14:paraId="43C114F7" w14:textId="27FB53D7"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85~100%</w:t>
            </w:r>
          </w:p>
        </w:tc>
        <w:tc>
          <w:tcPr>
            <w:tcW w:w="2126" w:type="dxa"/>
          </w:tcPr>
          <w:p w14:paraId="614E0DC9" w14:textId="06026C80"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18</w:t>
            </w:r>
          </w:p>
        </w:tc>
      </w:tr>
      <w:tr w:rsidR="000F6082" w:rsidRPr="001F614C" w14:paraId="0D1F41DF" w14:textId="77777777" w:rsidTr="0031339D">
        <w:trPr>
          <w:trHeight w:val="70"/>
        </w:trPr>
        <w:tc>
          <w:tcPr>
            <w:tcW w:w="2598" w:type="dxa"/>
          </w:tcPr>
          <w:p w14:paraId="18467F60" w14:textId="44E167BC"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3</w:t>
            </w:r>
          </w:p>
        </w:tc>
        <w:tc>
          <w:tcPr>
            <w:tcW w:w="2086" w:type="dxa"/>
          </w:tcPr>
          <w:p w14:paraId="63913DEB" w14:textId="698E3E9B"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75~85%</w:t>
            </w:r>
          </w:p>
        </w:tc>
        <w:tc>
          <w:tcPr>
            <w:tcW w:w="2126" w:type="dxa"/>
          </w:tcPr>
          <w:p w14:paraId="56015B7A" w14:textId="7B07598A"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14</w:t>
            </w:r>
          </w:p>
        </w:tc>
      </w:tr>
      <w:tr w:rsidR="000F6082" w:rsidRPr="001F614C" w14:paraId="3B4EA276" w14:textId="77777777" w:rsidTr="0031339D">
        <w:trPr>
          <w:trHeight w:val="70"/>
        </w:trPr>
        <w:tc>
          <w:tcPr>
            <w:tcW w:w="2598" w:type="dxa"/>
          </w:tcPr>
          <w:p w14:paraId="032EC6BB" w14:textId="61679A37"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4</w:t>
            </w:r>
          </w:p>
        </w:tc>
        <w:tc>
          <w:tcPr>
            <w:tcW w:w="2086" w:type="dxa"/>
          </w:tcPr>
          <w:p w14:paraId="348AA8AF" w14:textId="70356FDD"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65~75%</w:t>
            </w:r>
          </w:p>
        </w:tc>
        <w:tc>
          <w:tcPr>
            <w:tcW w:w="2126" w:type="dxa"/>
          </w:tcPr>
          <w:p w14:paraId="4676169F" w14:textId="2FBD4B6F"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12</w:t>
            </w:r>
          </w:p>
        </w:tc>
      </w:tr>
      <w:tr w:rsidR="000F6082" w:rsidRPr="001F614C" w14:paraId="3A32BA8F" w14:textId="77777777" w:rsidTr="0031339D">
        <w:trPr>
          <w:trHeight w:val="70"/>
        </w:trPr>
        <w:tc>
          <w:tcPr>
            <w:tcW w:w="2598" w:type="dxa"/>
          </w:tcPr>
          <w:p w14:paraId="52BB5465" w14:textId="041C43DC"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5</w:t>
            </w:r>
          </w:p>
        </w:tc>
        <w:tc>
          <w:tcPr>
            <w:tcW w:w="2086" w:type="dxa"/>
          </w:tcPr>
          <w:p w14:paraId="77A18420" w14:textId="55F0BDE8"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55~65%</w:t>
            </w:r>
          </w:p>
        </w:tc>
        <w:tc>
          <w:tcPr>
            <w:tcW w:w="2126" w:type="dxa"/>
          </w:tcPr>
          <w:p w14:paraId="0A56ACE0" w14:textId="48E8B932"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8</w:t>
            </w:r>
          </w:p>
        </w:tc>
      </w:tr>
      <w:tr w:rsidR="000F6082" w:rsidRPr="001F614C" w14:paraId="5AD4CBAD" w14:textId="77777777" w:rsidTr="0031339D">
        <w:trPr>
          <w:trHeight w:val="70"/>
        </w:trPr>
        <w:tc>
          <w:tcPr>
            <w:tcW w:w="2598" w:type="dxa"/>
          </w:tcPr>
          <w:p w14:paraId="472BC7BB" w14:textId="0DAC8715"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6</w:t>
            </w:r>
          </w:p>
        </w:tc>
        <w:tc>
          <w:tcPr>
            <w:tcW w:w="2086" w:type="dxa"/>
          </w:tcPr>
          <w:p w14:paraId="759A2B38" w14:textId="1D88E43C"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45~55%</w:t>
            </w:r>
          </w:p>
        </w:tc>
        <w:tc>
          <w:tcPr>
            <w:tcW w:w="2126" w:type="dxa"/>
          </w:tcPr>
          <w:p w14:paraId="3678FED4" w14:textId="0A4C5ABB"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6</w:t>
            </w:r>
          </w:p>
        </w:tc>
      </w:tr>
      <w:tr w:rsidR="000F6082" w:rsidRPr="001F614C" w14:paraId="4DFC9682" w14:textId="77777777" w:rsidTr="0031339D">
        <w:trPr>
          <w:trHeight w:val="70"/>
        </w:trPr>
        <w:tc>
          <w:tcPr>
            <w:tcW w:w="2598" w:type="dxa"/>
          </w:tcPr>
          <w:p w14:paraId="3096A2AF" w14:textId="1E6F1092"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7</w:t>
            </w:r>
          </w:p>
        </w:tc>
        <w:tc>
          <w:tcPr>
            <w:tcW w:w="2086" w:type="dxa"/>
          </w:tcPr>
          <w:p w14:paraId="1DEBF090" w14:textId="6D4446C5"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40~45%</w:t>
            </w:r>
          </w:p>
        </w:tc>
        <w:tc>
          <w:tcPr>
            <w:tcW w:w="2126" w:type="dxa"/>
          </w:tcPr>
          <w:p w14:paraId="7F7887BF" w14:textId="3195ED13"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4</w:t>
            </w:r>
          </w:p>
        </w:tc>
      </w:tr>
      <w:tr w:rsidR="000F6082" w:rsidRPr="001F614C" w14:paraId="4D8EEE07" w14:textId="77777777" w:rsidTr="0031339D">
        <w:trPr>
          <w:trHeight w:val="70"/>
        </w:trPr>
        <w:tc>
          <w:tcPr>
            <w:tcW w:w="2598" w:type="dxa"/>
          </w:tcPr>
          <w:p w14:paraId="6E26D742" w14:textId="36BC80E7"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Level 8</w:t>
            </w:r>
          </w:p>
        </w:tc>
        <w:tc>
          <w:tcPr>
            <w:tcW w:w="2086" w:type="dxa"/>
          </w:tcPr>
          <w:p w14:paraId="631CFD9B" w14:textId="29C0F41A"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30~40%</w:t>
            </w:r>
          </w:p>
        </w:tc>
        <w:tc>
          <w:tcPr>
            <w:tcW w:w="2126" w:type="dxa"/>
          </w:tcPr>
          <w:p w14:paraId="6A39FC3F" w14:textId="31A9E18B"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2</w:t>
            </w:r>
          </w:p>
        </w:tc>
      </w:tr>
      <w:tr w:rsidR="000F6082" w:rsidRPr="001F614C" w14:paraId="1BFC1662" w14:textId="77777777" w:rsidTr="0031339D">
        <w:trPr>
          <w:trHeight w:val="70"/>
        </w:trPr>
        <w:tc>
          <w:tcPr>
            <w:tcW w:w="2598" w:type="dxa"/>
          </w:tcPr>
          <w:p w14:paraId="7F4E6705" w14:textId="3BCE74C3"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Non-Compliant</w:t>
            </w:r>
          </w:p>
        </w:tc>
        <w:tc>
          <w:tcPr>
            <w:tcW w:w="2086" w:type="dxa"/>
          </w:tcPr>
          <w:p w14:paraId="7DD31AE8" w14:textId="266AF0C7"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0~30%</w:t>
            </w:r>
          </w:p>
        </w:tc>
        <w:tc>
          <w:tcPr>
            <w:tcW w:w="2126" w:type="dxa"/>
          </w:tcPr>
          <w:p w14:paraId="26BC2C4C" w14:textId="7BFBD920" w:rsidR="000F6082" w:rsidRPr="001F614C" w:rsidRDefault="000F6082" w:rsidP="000F6082">
            <w:pPr>
              <w:spacing w:line="360" w:lineRule="auto"/>
              <w:jc w:val="center"/>
              <w:rPr>
                <w:rFonts w:ascii="Arial" w:hAnsi="Arial" w:cs="Arial"/>
                <w:bCs/>
                <w:color w:val="000000" w:themeColor="text1"/>
              </w:rPr>
            </w:pPr>
            <w:r w:rsidRPr="001F614C">
              <w:rPr>
                <w:rFonts w:ascii="Arial" w:hAnsi="Arial" w:cs="Arial"/>
                <w:bCs/>
                <w:color w:val="000000" w:themeColor="text1"/>
              </w:rPr>
              <w:t>0</w:t>
            </w:r>
          </w:p>
        </w:tc>
      </w:tr>
    </w:tbl>
    <w:p w14:paraId="30F37EFA" w14:textId="77777777" w:rsidR="0082755B" w:rsidRPr="001F614C" w:rsidRDefault="0082755B" w:rsidP="0082755B">
      <w:pPr>
        <w:ind w:left="720"/>
        <w:jc w:val="both"/>
        <w:rPr>
          <w:rFonts w:ascii="Arial" w:hAnsi="Arial" w:cs="Arial"/>
          <w:color w:val="000000" w:themeColor="text1"/>
          <w:sz w:val="22"/>
          <w:szCs w:val="22"/>
          <w:lang w:val="en-ZA"/>
        </w:rPr>
      </w:pPr>
    </w:p>
    <w:p w14:paraId="085AFA57" w14:textId="77777777" w:rsidR="00876595" w:rsidRPr="001F614C" w:rsidRDefault="00876595" w:rsidP="00876595">
      <w:pPr>
        <w:spacing w:line="360" w:lineRule="auto"/>
        <w:ind w:left="432"/>
        <w:jc w:val="both"/>
        <w:rPr>
          <w:rFonts w:ascii="Arial" w:hAnsi="Arial" w:cs="Arial"/>
          <w:bCs/>
          <w:color w:val="000000" w:themeColor="text1"/>
        </w:rPr>
      </w:pPr>
      <w:r w:rsidRPr="001F614C">
        <w:rPr>
          <w:rFonts w:ascii="Arial" w:hAnsi="Arial" w:cs="Arial"/>
          <w:bCs/>
          <w:color w:val="000000" w:themeColor="text1"/>
        </w:rPr>
        <w:t>Companies with annual turnover less than R</w:t>
      </w:r>
      <w:r w:rsidR="00992F4E" w:rsidRPr="001F614C">
        <w:rPr>
          <w:rFonts w:ascii="Arial" w:hAnsi="Arial" w:cs="Arial"/>
          <w:bCs/>
          <w:color w:val="000000" w:themeColor="text1"/>
        </w:rPr>
        <w:t>10</w:t>
      </w:r>
      <w:r w:rsidRPr="001F614C">
        <w:rPr>
          <w:rFonts w:ascii="Arial" w:hAnsi="Arial" w:cs="Arial"/>
          <w:bCs/>
          <w:color w:val="000000" w:themeColor="text1"/>
        </w:rPr>
        <w:t xml:space="preserve">million (Exempted Micro Enterprises or EME’s) </w:t>
      </w:r>
      <w:r w:rsidR="00D61CBA" w:rsidRPr="001F614C">
        <w:rPr>
          <w:rFonts w:ascii="Arial" w:hAnsi="Arial" w:cs="Arial"/>
          <w:bCs/>
          <w:color w:val="000000" w:themeColor="text1"/>
        </w:rPr>
        <w:t xml:space="preserve">are automatically awarded a level 4 contributor status, unless the EME is Black Owned (more than 50% black ownership), in which case the enterprise will have a level </w:t>
      </w:r>
      <w:r w:rsidR="00DA5F21" w:rsidRPr="001F614C">
        <w:rPr>
          <w:rFonts w:ascii="Arial" w:hAnsi="Arial" w:cs="Arial"/>
          <w:bCs/>
          <w:color w:val="000000" w:themeColor="text1"/>
        </w:rPr>
        <w:t>2</w:t>
      </w:r>
      <w:r w:rsidR="00D61CBA" w:rsidRPr="001F614C">
        <w:rPr>
          <w:rFonts w:ascii="Arial" w:hAnsi="Arial" w:cs="Arial"/>
          <w:bCs/>
          <w:color w:val="000000" w:themeColor="text1"/>
        </w:rPr>
        <w:t xml:space="preserve"> contributor status. </w:t>
      </w:r>
      <w:r w:rsidR="00DA5F21" w:rsidRPr="001F614C">
        <w:rPr>
          <w:rFonts w:ascii="Arial" w:hAnsi="Arial" w:cs="Arial"/>
          <w:bCs/>
          <w:color w:val="000000" w:themeColor="text1"/>
        </w:rPr>
        <w:t>EME which is 100% black owned qualifies for a level 1 contributor. In</w:t>
      </w:r>
      <w:r w:rsidR="00D61CBA" w:rsidRPr="001F614C">
        <w:rPr>
          <w:rFonts w:ascii="Arial" w:hAnsi="Arial" w:cs="Arial"/>
          <w:bCs/>
          <w:color w:val="000000" w:themeColor="text1"/>
        </w:rPr>
        <w:t xml:space="preserve"> awarding the EME status, the ELIDZ shall accept a letter from </w:t>
      </w:r>
      <w:r w:rsidRPr="001F614C">
        <w:rPr>
          <w:rFonts w:ascii="Arial" w:hAnsi="Arial" w:cs="Arial"/>
          <w:bCs/>
          <w:color w:val="000000" w:themeColor="text1"/>
        </w:rPr>
        <w:t>an account</w:t>
      </w:r>
      <w:r w:rsidR="00D61CBA" w:rsidRPr="001F614C">
        <w:rPr>
          <w:rFonts w:ascii="Arial" w:hAnsi="Arial" w:cs="Arial"/>
          <w:bCs/>
          <w:color w:val="000000" w:themeColor="text1"/>
        </w:rPr>
        <w:t xml:space="preserve">ing firm or SARS </w:t>
      </w:r>
      <w:r w:rsidRPr="001F614C">
        <w:rPr>
          <w:rFonts w:ascii="Arial" w:hAnsi="Arial" w:cs="Arial"/>
          <w:bCs/>
          <w:color w:val="000000" w:themeColor="text1"/>
        </w:rPr>
        <w:t xml:space="preserve">confirming </w:t>
      </w:r>
      <w:r w:rsidR="00D61CBA" w:rsidRPr="001F614C">
        <w:rPr>
          <w:rFonts w:ascii="Arial" w:hAnsi="Arial" w:cs="Arial"/>
          <w:bCs/>
          <w:color w:val="000000" w:themeColor="text1"/>
        </w:rPr>
        <w:t>a co</w:t>
      </w:r>
      <w:r w:rsidR="00992F4E" w:rsidRPr="001F614C">
        <w:rPr>
          <w:rFonts w:ascii="Arial" w:hAnsi="Arial" w:cs="Arial"/>
          <w:bCs/>
          <w:color w:val="000000" w:themeColor="text1"/>
        </w:rPr>
        <w:t>mpany’s turnover as less than R10</w:t>
      </w:r>
      <w:r w:rsidR="00DA5F21" w:rsidRPr="001F614C">
        <w:rPr>
          <w:rFonts w:ascii="Arial" w:hAnsi="Arial" w:cs="Arial"/>
          <w:bCs/>
          <w:color w:val="000000" w:themeColor="text1"/>
        </w:rPr>
        <w:t xml:space="preserve">m </w:t>
      </w:r>
      <w:r w:rsidR="00FF6352" w:rsidRPr="001F614C">
        <w:rPr>
          <w:rFonts w:ascii="Arial" w:hAnsi="Arial" w:cs="Arial"/>
          <w:bCs/>
          <w:color w:val="000000" w:themeColor="text1"/>
        </w:rPr>
        <w:t>as well</w:t>
      </w:r>
      <w:r w:rsidR="00DA5F21" w:rsidRPr="001F614C">
        <w:rPr>
          <w:rFonts w:ascii="Arial" w:hAnsi="Arial" w:cs="Arial"/>
          <w:bCs/>
          <w:color w:val="000000" w:themeColor="text1"/>
        </w:rPr>
        <w:t xml:space="preserve"> as a sworn affidavit confirming annual turnover and level of black ownership. </w:t>
      </w:r>
      <w:r w:rsidR="00D61CBA" w:rsidRPr="001F614C">
        <w:rPr>
          <w:rFonts w:ascii="Arial" w:hAnsi="Arial" w:cs="Arial"/>
          <w:bCs/>
          <w:color w:val="000000" w:themeColor="text1"/>
        </w:rPr>
        <w:t xml:space="preserve">B-BBEE certificates issued by non-accredited verification agencies </w:t>
      </w:r>
      <w:r w:rsidR="00516FD7" w:rsidRPr="001F614C">
        <w:rPr>
          <w:rFonts w:ascii="Arial" w:hAnsi="Arial" w:cs="Arial"/>
          <w:bCs/>
          <w:color w:val="000000" w:themeColor="text1"/>
        </w:rPr>
        <w:t xml:space="preserve">will </w:t>
      </w:r>
      <w:r w:rsidR="00D61CBA" w:rsidRPr="001F614C">
        <w:rPr>
          <w:rFonts w:ascii="Arial" w:hAnsi="Arial" w:cs="Arial"/>
          <w:bCs/>
          <w:color w:val="000000" w:themeColor="text1"/>
        </w:rPr>
        <w:t>not be accepted as valid proof of a company’s B-BBEE status.</w:t>
      </w:r>
    </w:p>
    <w:p w14:paraId="254293F4" w14:textId="77777777" w:rsidR="00876595" w:rsidRPr="001F614C" w:rsidRDefault="00876595" w:rsidP="00582564">
      <w:pPr>
        <w:spacing w:line="360" w:lineRule="auto"/>
        <w:ind w:left="432"/>
        <w:jc w:val="both"/>
        <w:rPr>
          <w:rFonts w:ascii="Arial" w:hAnsi="Arial" w:cs="Arial"/>
          <w:bCs/>
          <w:color w:val="000000" w:themeColor="text1"/>
        </w:rPr>
      </w:pPr>
    </w:p>
    <w:p w14:paraId="0632C1E6" w14:textId="77777777" w:rsidR="00582564"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No points will be awarded for achieving B</w:t>
      </w:r>
      <w:r w:rsidR="00D61CBA" w:rsidRPr="001F614C">
        <w:rPr>
          <w:rFonts w:ascii="Arial" w:hAnsi="Arial" w:cs="Arial"/>
          <w:bCs/>
          <w:color w:val="000000" w:themeColor="text1"/>
        </w:rPr>
        <w:t>-</w:t>
      </w:r>
      <w:r w:rsidRPr="001F614C">
        <w:rPr>
          <w:rFonts w:ascii="Arial" w:hAnsi="Arial" w:cs="Arial"/>
          <w:bCs/>
          <w:color w:val="000000" w:themeColor="text1"/>
        </w:rPr>
        <w:t>BBEE objectives if the total percentage scored for B</w:t>
      </w:r>
      <w:r w:rsidR="00D61CBA" w:rsidRPr="001F614C">
        <w:rPr>
          <w:rFonts w:ascii="Arial" w:hAnsi="Arial" w:cs="Arial"/>
          <w:bCs/>
          <w:color w:val="000000" w:themeColor="text1"/>
        </w:rPr>
        <w:t>-</w:t>
      </w:r>
      <w:r w:rsidRPr="001F614C">
        <w:rPr>
          <w:rFonts w:ascii="Arial" w:hAnsi="Arial" w:cs="Arial"/>
          <w:bCs/>
          <w:color w:val="000000" w:themeColor="text1"/>
        </w:rPr>
        <w:t xml:space="preserve">BBEE is less than 30%. </w:t>
      </w:r>
      <w:r w:rsidR="00F268D4" w:rsidRPr="001F614C">
        <w:rPr>
          <w:rFonts w:ascii="Arial" w:hAnsi="Arial" w:cs="Arial"/>
          <w:bCs/>
          <w:color w:val="000000" w:themeColor="text1"/>
        </w:rPr>
        <w:t>All tenders with functionality less than 7</w:t>
      </w:r>
      <w:r w:rsidR="0083217C" w:rsidRPr="001F614C">
        <w:rPr>
          <w:rFonts w:ascii="Arial" w:hAnsi="Arial" w:cs="Arial"/>
          <w:bCs/>
          <w:color w:val="000000" w:themeColor="text1"/>
        </w:rPr>
        <w:t>0</w:t>
      </w:r>
      <w:r w:rsidR="00F268D4" w:rsidRPr="001F614C">
        <w:rPr>
          <w:rFonts w:ascii="Arial" w:hAnsi="Arial" w:cs="Arial"/>
          <w:bCs/>
          <w:color w:val="000000" w:themeColor="text1"/>
        </w:rPr>
        <w:t xml:space="preserve">% of the total functional requirements will not be considered for the next stage of tender evaluation. </w:t>
      </w:r>
      <w:r w:rsidRPr="001F614C">
        <w:rPr>
          <w:rFonts w:ascii="Arial" w:hAnsi="Arial" w:cs="Arial"/>
          <w:bCs/>
          <w:color w:val="000000" w:themeColor="text1"/>
        </w:rPr>
        <w:t xml:space="preserve">Proposals with </w:t>
      </w:r>
      <w:r w:rsidR="00382FDE" w:rsidRPr="001F614C">
        <w:rPr>
          <w:rFonts w:ascii="Arial" w:hAnsi="Arial" w:cs="Arial"/>
          <w:bCs/>
          <w:color w:val="000000" w:themeColor="text1"/>
        </w:rPr>
        <w:t xml:space="preserve">the </w:t>
      </w:r>
      <w:r w:rsidRPr="001F614C">
        <w:rPr>
          <w:rFonts w:ascii="Arial" w:hAnsi="Arial" w:cs="Arial"/>
          <w:bCs/>
          <w:color w:val="000000" w:themeColor="text1"/>
        </w:rPr>
        <w:t xml:space="preserve">total price </w:t>
      </w:r>
      <w:r w:rsidR="001B5C48" w:rsidRPr="001F614C">
        <w:rPr>
          <w:rFonts w:ascii="Arial" w:hAnsi="Arial" w:cs="Arial"/>
          <w:bCs/>
          <w:color w:val="000000" w:themeColor="text1"/>
        </w:rPr>
        <w:t>exceeding</w:t>
      </w:r>
      <w:r w:rsidR="00382FDE" w:rsidRPr="001F614C">
        <w:rPr>
          <w:rFonts w:ascii="Arial" w:hAnsi="Arial" w:cs="Arial"/>
          <w:bCs/>
          <w:color w:val="000000" w:themeColor="text1"/>
        </w:rPr>
        <w:t xml:space="preserve"> the</w:t>
      </w:r>
      <w:r w:rsidRPr="001F614C">
        <w:rPr>
          <w:rFonts w:ascii="Arial" w:hAnsi="Arial" w:cs="Arial"/>
          <w:bCs/>
          <w:color w:val="000000" w:themeColor="text1"/>
        </w:rPr>
        <w:t xml:space="preserve"> project estimate by 30% will not be considered</w:t>
      </w:r>
      <w:r w:rsidR="00382FDE" w:rsidRPr="001F614C">
        <w:rPr>
          <w:rFonts w:ascii="Arial" w:hAnsi="Arial" w:cs="Arial"/>
          <w:bCs/>
          <w:color w:val="000000" w:themeColor="text1"/>
        </w:rPr>
        <w:t>.</w:t>
      </w:r>
    </w:p>
    <w:p w14:paraId="64454841" w14:textId="77777777" w:rsidR="00582564" w:rsidRPr="001F614C" w:rsidRDefault="00582564" w:rsidP="00582564">
      <w:pPr>
        <w:jc w:val="both"/>
        <w:rPr>
          <w:rFonts w:ascii="Arial" w:hAnsi="Arial" w:cs="Arial"/>
          <w:bCs/>
          <w:color w:val="000000" w:themeColor="text1"/>
        </w:rPr>
      </w:pPr>
    </w:p>
    <w:p w14:paraId="50F1CC30" w14:textId="77777777" w:rsidR="00582564"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The tender will be awarded to the bid with</w:t>
      </w:r>
      <w:r w:rsidR="00382FDE" w:rsidRPr="001F614C">
        <w:rPr>
          <w:rFonts w:ascii="Arial" w:hAnsi="Arial" w:cs="Arial"/>
          <w:bCs/>
          <w:color w:val="000000" w:themeColor="text1"/>
        </w:rPr>
        <w:t xml:space="preserve"> the highest number of points. </w:t>
      </w:r>
      <w:r w:rsidRPr="001F614C">
        <w:rPr>
          <w:rFonts w:ascii="Arial" w:hAnsi="Arial" w:cs="Arial"/>
          <w:bCs/>
          <w:color w:val="000000" w:themeColor="text1"/>
        </w:rPr>
        <w:t>A tender may be awarded to a bidder that did not score the highest number of points if reasonable and justifiable grounds exist.</w:t>
      </w:r>
    </w:p>
    <w:p w14:paraId="673340D3" w14:textId="77777777" w:rsidR="00582564"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Any contract offered by the ELIDZ will be based on the correctness of information submitted by the service providers.  Any misrepresentation of facts by a service provider may lead to disqualification.  Should such misrepresentation be uncovered after the commencement of the contracted work, the ELIDZ reserves the right to terminate the contract and recover all payments made to that service provider and any costs that may have been incurred in the process.</w:t>
      </w:r>
    </w:p>
    <w:p w14:paraId="344AD45E" w14:textId="77777777" w:rsidR="00582564" w:rsidRPr="001F614C" w:rsidRDefault="00582564" w:rsidP="00582564">
      <w:pPr>
        <w:tabs>
          <w:tab w:val="left" w:pos="1496"/>
        </w:tabs>
        <w:ind w:left="720"/>
        <w:jc w:val="both"/>
        <w:rPr>
          <w:rFonts w:ascii="Arial" w:hAnsi="Arial" w:cs="Arial"/>
          <w:bCs/>
          <w:color w:val="000000" w:themeColor="text1"/>
        </w:rPr>
      </w:pPr>
    </w:p>
    <w:p w14:paraId="35C1DB56" w14:textId="77777777" w:rsidR="00A80D9C" w:rsidRPr="001F614C" w:rsidRDefault="00582564" w:rsidP="00582564">
      <w:pPr>
        <w:spacing w:line="360" w:lineRule="auto"/>
        <w:ind w:left="432"/>
        <w:jc w:val="both"/>
        <w:rPr>
          <w:rFonts w:ascii="Arial" w:hAnsi="Arial" w:cs="Arial"/>
          <w:bCs/>
          <w:color w:val="000000" w:themeColor="text1"/>
        </w:rPr>
      </w:pPr>
      <w:r w:rsidRPr="001F614C">
        <w:rPr>
          <w:rFonts w:ascii="Arial" w:hAnsi="Arial" w:cs="Arial"/>
          <w:bCs/>
          <w:color w:val="000000" w:themeColor="text1"/>
        </w:rPr>
        <w:t xml:space="preserve">ELIDZ reserves the right to have the tenderer’s Black Economic Empowerment Credentials verified by an independent agency.  </w:t>
      </w:r>
      <w:r w:rsidRPr="001F614C">
        <w:rPr>
          <w:rFonts w:ascii="Arial" w:hAnsi="Arial" w:cs="Arial"/>
          <w:bCs/>
          <w:color w:val="000000" w:themeColor="text1"/>
          <w:shd w:val="clear" w:color="auto" w:fill="FFFFFF"/>
        </w:rPr>
        <w:t>(</w:t>
      </w:r>
      <w:r w:rsidR="006E376D" w:rsidRPr="001F614C">
        <w:rPr>
          <w:rFonts w:ascii="Arial" w:hAnsi="Arial" w:cs="Arial"/>
          <w:bCs/>
          <w:color w:val="000000" w:themeColor="text1"/>
          <w:shd w:val="clear" w:color="auto" w:fill="FFFFFF"/>
        </w:rPr>
        <w:t>Procurement Handbook</w:t>
      </w:r>
      <w:r w:rsidRPr="001F614C">
        <w:rPr>
          <w:rFonts w:ascii="Arial" w:hAnsi="Arial" w:cs="Arial"/>
          <w:bCs/>
          <w:color w:val="000000" w:themeColor="text1"/>
          <w:shd w:val="clear" w:color="auto" w:fill="FFFFFF"/>
        </w:rPr>
        <w:t xml:space="preserve"> – Annexure: </w:t>
      </w:r>
      <w:r w:rsidR="00B519EF" w:rsidRPr="001F614C">
        <w:rPr>
          <w:rFonts w:ascii="Arial" w:hAnsi="Arial" w:cs="Arial"/>
          <w:bCs/>
          <w:color w:val="000000" w:themeColor="text1"/>
          <w:shd w:val="clear" w:color="auto" w:fill="FFFFFF"/>
        </w:rPr>
        <w:t>1</w:t>
      </w:r>
      <w:r w:rsidRPr="001F614C">
        <w:rPr>
          <w:rFonts w:ascii="Arial" w:hAnsi="Arial" w:cs="Arial"/>
          <w:bCs/>
          <w:color w:val="000000" w:themeColor="text1"/>
        </w:rPr>
        <w:t xml:space="preserve"> must be fully completed and supplementary information may be </w:t>
      </w:r>
      <w:r w:rsidR="006E376D" w:rsidRPr="001F614C">
        <w:rPr>
          <w:rFonts w:ascii="Arial" w:hAnsi="Arial" w:cs="Arial"/>
          <w:bCs/>
          <w:color w:val="000000" w:themeColor="text1"/>
        </w:rPr>
        <w:t>completed by service providers</w:t>
      </w:r>
      <w:r w:rsidR="00992F4E" w:rsidRPr="001F614C">
        <w:rPr>
          <w:rFonts w:ascii="Arial" w:hAnsi="Arial" w:cs="Arial"/>
          <w:bCs/>
          <w:color w:val="000000" w:themeColor="text1"/>
        </w:rPr>
        <w:t xml:space="preserve"> with a turnover of less than R10</w:t>
      </w:r>
      <w:r w:rsidR="006E376D" w:rsidRPr="001F614C">
        <w:rPr>
          <w:rFonts w:ascii="Arial" w:hAnsi="Arial" w:cs="Arial"/>
          <w:bCs/>
          <w:color w:val="000000" w:themeColor="text1"/>
        </w:rPr>
        <w:t>m and be accompanied by letter from an accounting firm or SARS confirming</w:t>
      </w:r>
      <w:r w:rsidR="00D57CDA" w:rsidRPr="001F614C">
        <w:rPr>
          <w:rFonts w:ascii="Arial" w:hAnsi="Arial" w:cs="Arial"/>
          <w:bCs/>
          <w:color w:val="000000" w:themeColor="text1"/>
        </w:rPr>
        <w:t xml:space="preserve"> the company’s</w:t>
      </w:r>
      <w:r w:rsidR="00DA5F21" w:rsidRPr="001F614C">
        <w:rPr>
          <w:rFonts w:ascii="Arial" w:hAnsi="Arial" w:cs="Arial"/>
          <w:bCs/>
          <w:color w:val="000000" w:themeColor="text1"/>
        </w:rPr>
        <w:t xml:space="preserve"> or sworn affidavit</w:t>
      </w:r>
      <w:r w:rsidR="00D57CDA" w:rsidRPr="001F614C">
        <w:rPr>
          <w:rFonts w:ascii="Arial" w:hAnsi="Arial" w:cs="Arial"/>
          <w:bCs/>
          <w:color w:val="000000" w:themeColor="text1"/>
        </w:rPr>
        <w:t xml:space="preserve"> turnover is less than R</w:t>
      </w:r>
      <w:r w:rsidR="00992F4E" w:rsidRPr="001F614C">
        <w:rPr>
          <w:rFonts w:ascii="Arial" w:hAnsi="Arial" w:cs="Arial"/>
          <w:bCs/>
          <w:color w:val="000000" w:themeColor="text1"/>
        </w:rPr>
        <w:t>10</w:t>
      </w:r>
      <w:r w:rsidR="00D57CDA" w:rsidRPr="001F614C">
        <w:rPr>
          <w:rFonts w:ascii="Arial" w:hAnsi="Arial" w:cs="Arial"/>
          <w:bCs/>
          <w:color w:val="000000" w:themeColor="text1"/>
        </w:rPr>
        <w:t>m</w:t>
      </w:r>
      <w:r w:rsidRPr="001F614C">
        <w:rPr>
          <w:rFonts w:ascii="Arial" w:hAnsi="Arial" w:cs="Arial"/>
          <w:bCs/>
          <w:color w:val="000000" w:themeColor="text1"/>
        </w:rPr>
        <w:t>).</w:t>
      </w:r>
    </w:p>
    <w:p w14:paraId="69084D21" w14:textId="77777777" w:rsidR="007E7728" w:rsidRPr="001F614C" w:rsidRDefault="007E7728" w:rsidP="00582564">
      <w:pPr>
        <w:spacing w:line="360" w:lineRule="auto"/>
        <w:ind w:left="432"/>
        <w:jc w:val="both"/>
        <w:rPr>
          <w:rFonts w:ascii="Arial" w:hAnsi="Arial" w:cs="Arial"/>
          <w:bCs/>
          <w:color w:val="000000" w:themeColor="text1"/>
        </w:rPr>
      </w:pPr>
    </w:p>
    <w:p w14:paraId="7E83D17D" w14:textId="77777777" w:rsidR="0058756E" w:rsidRPr="001F614C" w:rsidRDefault="0058756E" w:rsidP="00582564">
      <w:pPr>
        <w:spacing w:line="360" w:lineRule="auto"/>
        <w:ind w:left="432"/>
        <w:jc w:val="both"/>
        <w:rPr>
          <w:rFonts w:ascii="Arial" w:hAnsi="Arial" w:cs="Arial"/>
          <w:bCs/>
          <w:color w:val="000000" w:themeColor="text1"/>
        </w:rPr>
      </w:pPr>
    </w:p>
    <w:p w14:paraId="220894D5" w14:textId="77777777" w:rsidR="00AB36CA" w:rsidRPr="001F614C" w:rsidRDefault="00AB36CA"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Conditions of Tendering</w:t>
      </w:r>
    </w:p>
    <w:p w14:paraId="3E4282ED" w14:textId="77777777" w:rsidR="00AB36CA" w:rsidRPr="001F614C" w:rsidRDefault="00AB36CA" w:rsidP="00327126">
      <w:pPr>
        <w:spacing w:line="360" w:lineRule="auto"/>
        <w:ind w:left="480" w:hanging="480"/>
        <w:jc w:val="both"/>
        <w:rPr>
          <w:rFonts w:ascii="Arial" w:hAnsi="Arial" w:cs="Arial"/>
          <w:color w:val="000000" w:themeColor="text1"/>
        </w:rPr>
      </w:pPr>
      <w:r w:rsidRPr="001F614C">
        <w:rPr>
          <w:rFonts w:ascii="Arial" w:hAnsi="Arial" w:cs="Arial"/>
          <w:b/>
          <w:color w:val="000000" w:themeColor="text1"/>
        </w:rPr>
        <w:t xml:space="preserve"> </w:t>
      </w:r>
      <w:r w:rsidR="00327126" w:rsidRPr="001F614C">
        <w:rPr>
          <w:rFonts w:ascii="Arial" w:hAnsi="Arial" w:cs="Arial"/>
          <w:b/>
          <w:color w:val="000000" w:themeColor="text1"/>
        </w:rPr>
        <w:tab/>
      </w:r>
      <w:r w:rsidRPr="001F614C">
        <w:rPr>
          <w:rFonts w:ascii="Arial" w:hAnsi="Arial" w:cs="Arial"/>
          <w:color w:val="000000" w:themeColor="text1"/>
        </w:rPr>
        <w:t>General Conditions</w:t>
      </w:r>
    </w:p>
    <w:p w14:paraId="18A585E2" w14:textId="77777777" w:rsidR="00AB36CA" w:rsidRPr="001F614C" w:rsidRDefault="00AB36CA" w:rsidP="00AB36CA">
      <w:pPr>
        <w:spacing w:line="360" w:lineRule="auto"/>
        <w:jc w:val="both"/>
        <w:rPr>
          <w:rFonts w:ascii="Arial" w:hAnsi="Arial" w:cs="Arial"/>
          <w:b/>
          <w:color w:val="000000" w:themeColor="text1"/>
        </w:rPr>
      </w:pPr>
    </w:p>
    <w:p w14:paraId="210DE307" w14:textId="77777777" w:rsidR="00AB36CA" w:rsidRPr="001F614C" w:rsidRDefault="00AB36CA" w:rsidP="00327126">
      <w:pPr>
        <w:spacing w:line="360" w:lineRule="auto"/>
        <w:ind w:firstLine="480"/>
        <w:jc w:val="both"/>
        <w:rPr>
          <w:rFonts w:ascii="Arial" w:hAnsi="Arial" w:cs="Arial"/>
          <w:b/>
          <w:caps/>
          <w:color w:val="000000" w:themeColor="text1"/>
        </w:rPr>
      </w:pPr>
      <w:r w:rsidRPr="001F614C">
        <w:rPr>
          <w:rFonts w:ascii="Arial" w:hAnsi="Arial" w:cs="Arial"/>
          <w:b/>
          <w:caps/>
          <w:color w:val="000000" w:themeColor="text1"/>
        </w:rPr>
        <w:t>Please note the following conditions are applicable to all tenders.</w:t>
      </w:r>
    </w:p>
    <w:p w14:paraId="2CCB58AA" w14:textId="77777777" w:rsidR="00AB36CA" w:rsidRPr="001F614C" w:rsidRDefault="00AB36CA" w:rsidP="00AB36CA">
      <w:pPr>
        <w:rPr>
          <w:rFonts w:ascii="Arial" w:hAnsi="Arial" w:cs="Arial"/>
          <w:color w:val="000000" w:themeColor="text1"/>
        </w:rPr>
      </w:pPr>
    </w:p>
    <w:p w14:paraId="1015326D" w14:textId="48FD213A" w:rsidR="001D08BF" w:rsidRPr="001F614C" w:rsidRDefault="001D08BF" w:rsidP="001D08BF">
      <w:pPr>
        <w:numPr>
          <w:ilvl w:val="0"/>
          <w:numId w:val="5"/>
        </w:numPr>
        <w:spacing w:line="360" w:lineRule="auto"/>
        <w:rPr>
          <w:rFonts w:ascii="Arial" w:hAnsi="Arial" w:cs="Arial"/>
          <w:color w:val="000000" w:themeColor="text1"/>
        </w:rPr>
      </w:pPr>
      <w:r w:rsidRPr="001F614C">
        <w:rPr>
          <w:rFonts w:ascii="Arial" w:hAnsi="Arial" w:cs="Arial"/>
          <w:color w:val="000000" w:themeColor="text1"/>
        </w:rPr>
        <w:t>A compulsory briefing session will be held on the</w:t>
      </w:r>
      <w:r w:rsidR="00883FF8" w:rsidRPr="001F614C">
        <w:rPr>
          <w:rFonts w:ascii="Arial" w:hAnsi="Arial" w:cs="Arial"/>
          <w:color w:val="000000" w:themeColor="text1"/>
        </w:rPr>
        <w:t xml:space="preserve"> </w:t>
      </w:r>
      <w:r w:rsidR="00F24849" w:rsidRPr="001F614C">
        <w:rPr>
          <w:rFonts w:ascii="Arial" w:hAnsi="Arial" w:cs="Arial"/>
          <w:color w:val="000000" w:themeColor="text1"/>
        </w:rPr>
        <w:t xml:space="preserve">11 November </w:t>
      </w:r>
      <w:r w:rsidR="005F1923" w:rsidRPr="001F614C">
        <w:rPr>
          <w:rFonts w:ascii="Arial" w:hAnsi="Arial" w:cs="Arial"/>
          <w:color w:val="000000" w:themeColor="text1"/>
        </w:rPr>
        <w:t>201</w:t>
      </w:r>
      <w:r w:rsidR="00A201CF" w:rsidRPr="001F614C">
        <w:rPr>
          <w:rFonts w:ascii="Arial" w:hAnsi="Arial" w:cs="Arial"/>
          <w:color w:val="000000" w:themeColor="text1"/>
        </w:rPr>
        <w:t>9</w:t>
      </w:r>
      <w:r w:rsidR="00883FF8" w:rsidRPr="001F614C">
        <w:rPr>
          <w:rFonts w:ascii="Arial" w:hAnsi="Arial" w:cs="Arial"/>
          <w:color w:val="000000" w:themeColor="text1"/>
        </w:rPr>
        <w:t xml:space="preserve"> starting at </w:t>
      </w:r>
      <w:r w:rsidRPr="001F614C">
        <w:rPr>
          <w:rFonts w:ascii="Arial" w:hAnsi="Arial" w:cs="Arial"/>
          <w:color w:val="000000" w:themeColor="text1"/>
        </w:rPr>
        <w:t>1</w:t>
      </w:r>
      <w:r w:rsidR="00D31F4A" w:rsidRPr="001F614C">
        <w:rPr>
          <w:rFonts w:ascii="Arial" w:hAnsi="Arial" w:cs="Arial"/>
          <w:color w:val="000000" w:themeColor="text1"/>
        </w:rPr>
        <w:t>0</w:t>
      </w:r>
      <w:r w:rsidRPr="001F614C">
        <w:rPr>
          <w:rFonts w:ascii="Arial" w:hAnsi="Arial" w:cs="Arial"/>
          <w:color w:val="000000" w:themeColor="text1"/>
        </w:rPr>
        <w:t>h00 at the East London IDZ Head Office building, auditorium.</w:t>
      </w:r>
    </w:p>
    <w:p w14:paraId="183C29B6" w14:textId="5B130525" w:rsidR="00197566" w:rsidRPr="001F614C" w:rsidRDefault="00C5737A" w:rsidP="00197566">
      <w:pPr>
        <w:numPr>
          <w:ilvl w:val="0"/>
          <w:numId w:val="5"/>
        </w:numPr>
        <w:spacing w:line="360" w:lineRule="auto"/>
        <w:rPr>
          <w:rFonts w:ascii="Arial" w:hAnsi="Arial" w:cs="Arial"/>
          <w:color w:val="000000" w:themeColor="text1"/>
        </w:rPr>
      </w:pPr>
      <w:r w:rsidRPr="001F614C">
        <w:rPr>
          <w:rFonts w:ascii="Arial" w:hAnsi="Arial" w:cs="Arial"/>
          <w:color w:val="000000" w:themeColor="text1"/>
        </w:rPr>
        <w:t xml:space="preserve">Questions relating to the RFP will be accepted </w:t>
      </w:r>
      <w:r w:rsidR="0055119B" w:rsidRPr="001F614C">
        <w:rPr>
          <w:rFonts w:ascii="Arial" w:hAnsi="Arial" w:cs="Arial"/>
          <w:color w:val="000000" w:themeColor="text1"/>
        </w:rPr>
        <w:t>until 16</w:t>
      </w:r>
      <w:r w:rsidR="001D08BF" w:rsidRPr="001F614C">
        <w:rPr>
          <w:rFonts w:ascii="Arial" w:hAnsi="Arial" w:cs="Arial"/>
          <w:color w:val="000000" w:themeColor="text1"/>
        </w:rPr>
        <w:t>h00 on the</w:t>
      </w:r>
      <w:r w:rsidR="005F1923" w:rsidRPr="001F614C">
        <w:rPr>
          <w:rFonts w:ascii="Arial" w:hAnsi="Arial" w:cs="Arial"/>
          <w:color w:val="000000" w:themeColor="text1"/>
        </w:rPr>
        <w:t xml:space="preserve"> </w:t>
      </w:r>
      <w:r w:rsidR="00F24849" w:rsidRPr="001F614C">
        <w:rPr>
          <w:rFonts w:ascii="Arial" w:hAnsi="Arial" w:cs="Arial"/>
          <w:color w:val="000000" w:themeColor="text1"/>
        </w:rPr>
        <w:t>15 November 2019</w:t>
      </w:r>
      <w:r w:rsidR="001D08BF" w:rsidRPr="001F614C">
        <w:rPr>
          <w:rFonts w:ascii="Arial" w:hAnsi="Arial" w:cs="Arial"/>
          <w:color w:val="000000" w:themeColor="text1"/>
        </w:rPr>
        <w:t xml:space="preserve">. All questions </w:t>
      </w:r>
      <w:r w:rsidRPr="001F614C">
        <w:rPr>
          <w:rFonts w:ascii="Arial" w:hAnsi="Arial" w:cs="Arial"/>
          <w:color w:val="000000" w:themeColor="text1"/>
        </w:rPr>
        <w:t xml:space="preserve">must be submitted to </w:t>
      </w:r>
      <w:r w:rsidR="00197566" w:rsidRPr="001F614C">
        <w:rPr>
          <w:rFonts w:ascii="Arial" w:hAnsi="Arial" w:cs="Arial"/>
          <w:color w:val="000000" w:themeColor="text1"/>
        </w:rPr>
        <w:t xml:space="preserve">Zandile Mtebele via e-mail to </w:t>
      </w:r>
      <w:hyperlink r:id="rId19" w:history="1">
        <w:r w:rsidR="00197566" w:rsidRPr="001F614C">
          <w:rPr>
            <w:rStyle w:val="Hyperlink"/>
            <w:rFonts w:ascii="Arial" w:hAnsi="Arial" w:cs="Arial"/>
            <w:color w:val="000000" w:themeColor="text1"/>
          </w:rPr>
          <w:t>zandile@elidz.co.za</w:t>
        </w:r>
      </w:hyperlink>
      <w:r w:rsidR="00F24849" w:rsidRPr="001F614C">
        <w:rPr>
          <w:rStyle w:val="Hyperlink"/>
          <w:rFonts w:ascii="Arial" w:hAnsi="Arial" w:cs="Arial"/>
          <w:color w:val="000000" w:themeColor="text1"/>
        </w:rPr>
        <w:t xml:space="preserve">. </w:t>
      </w:r>
      <w:r w:rsidR="00F24849" w:rsidRPr="001F614C">
        <w:rPr>
          <w:rStyle w:val="Hyperlink"/>
          <w:rFonts w:ascii="Arial" w:hAnsi="Arial" w:cs="Arial"/>
          <w:color w:val="000000" w:themeColor="text1"/>
          <w:u w:val="none"/>
        </w:rPr>
        <w:t>Responses will be sent to all on service providers who attended the briefing session on 18 November 2019.</w:t>
      </w:r>
      <w:r w:rsidR="00197566" w:rsidRPr="001F614C">
        <w:rPr>
          <w:rFonts w:ascii="Arial" w:hAnsi="Arial" w:cs="Arial"/>
          <w:color w:val="000000" w:themeColor="text1"/>
        </w:rPr>
        <w:t xml:space="preserve"> </w:t>
      </w:r>
    </w:p>
    <w:p w14:paraId="5718E1BD" w14:textId="0ADDD071" w:rsidR="00D31F4A" w:rsidRPr="001F614C" w:rsidRDefault="00D31F4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The closing date for</w:t>
      </w:r>
      <w:r w:rsidR="0055119B" w:rsidRPr="001F614C">
        <w:rPr>
          <w:rFonts w:ascii="Arial" w:hAnsi="Arial" w:cs="Arial"/>
          <w:color w:val="000000" w:themeColor="text1"/>
        </w:rPr>
        <w:t xml:space="preserve"> this tender is at </w:t>
      </w:r>
      <w:r w:rsidR="00212DC0" w:rsidRPr="001F614C">
        <w:rPr>
          <w:rFonts w:ascii="Arial" w:hAnsi="Arial" w:cs="Arial"/>
          <w:color w:val="000000" w:themeColor="text1"/>
        </w:rPr>
        <w:t xml:space="preserve">12h00 on the </w:t>
      </w:r>
      <w:r w:rsidR="00F24849" w:rsidRPr="001F614C">
        <w:rPr>
          <w:rFonts w:ascii="Arial" w:hAnsi="Arial" w:cs="Arial"/>
          <w:color w:val="000000" w:themeColor="text1"/>
        </w:rPr>
        <w:t>25 November</w:t>
      </w:r>
      <w:r w:rsidR="005F1923" w:rsidRPr="001F614C">
        <w:rPr>
          <w:rFonts w:ascii="Arial" w:hAnsi="Arial" w:cs="Arial"/>
          <w:color w:val="000000" w:themeColor="text1"/>
        </w:rPr>
        <w:t xml:space="preserve"> 201</w:t>
      </w:r>
      <w:r w:rsidR="00F24849" w:rsidRPr="001F614C">
        <w:rPr>
          <w:rFonts w:ascii="Arial" w:hAnsi="Arial" w:cs="Arial"/>
          <w:color w:val="000000" w:themeColor="text1"/>
        </w:rPr>
        <w:t>9</w:t>
      </w:r>
      <w:r w:rsidRPr="001F614C">
        <w:rPr>
          <w:rFonts w:ascii="Arial" w:hAnsi="Arial" w:cs="Arial"/>
          <w:color w:val="000000" w:themeColor="text1"/>
        </w:rPr>
        <w:t>;</w:t>
      </w:r>
    </w:p>
    <w:p w14:paraId="7098F975" w14:textId="77777777" w:rsidR="00AB36CA" w:rsidRPr="001F614C" w:rsidRDefault="00AB36C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E-mailed, faxed, late, or incomplete proposals will not be considered;</w:t>
      </w:r>
    </w:p>
    <w:p w14:paraId="37A6E9A0" w14:textId="77777777" w:rsidR="00AB36CA" w:rsidRPr="001F614C" w:rsidRDefault="00AB36C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ELIDZ is not obligated to accept the lowest or any proposal;</w:t>
      </w:r>
    </w:p>
    <w:p w14:paraId="195D7D2A" w14:textId="77777777" w:rsidR="00AB36CA" w:rsidRPr="001F614C" w:rsidRDefault="00AB36C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Tender documents are to be securely bound;</w:t>
      </w:r>
    </w:p>
    <w:p w14:paraId="32976629" w14:textId="77777777" w:rsidR="00AB36CA" w:rsidRPr="001F614C" w:rsidRDefault="00AB36C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Any expenses incurred by the tenderer in preparing and submitting the proposal will be for the tender</w:t>
      </w:r>
      <w:r w:rsidR="00D1680F" w:rsidRPr="001F614C">
        <w:rPr>
          <w:rFonts w:ascii="Arial" w:hAnsi="Arial" w:cs="Arial"/>
          <w:color w:val="000000" w:themeColor="text1"/>
        </w:rPr>
        <w:t>er’s account, as the ELIDZ SOC</w:t>
      </w:r>
      <w:r w:rsidRPr="001F614C">
        <w:rPr>
          <w:rFonts w:ascii="Arial" w:hAnsi="Arial" w:cs="Arial"/>
          <w:color w:val="000000" w:themeColor="text1"/>
        </w:rPr>
        <w:t xml:space="preserve"> Ltd will not accept any liability in this regard;</w:t>
      </w:r>
    </w:p>
    <w:p w14:paraId="75370BAE" w14:textId="77777777" w:rsidR="00AB36CA" w:rsidRPr="001F614C" w:rsidRDefault="00AB36C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We reserve the right to correct discrepancies and errors as necessary with the consent of the tenderer; however, the value total of the prices shall remain unaltered;</w:t>
      </w:r>
    </w:p>
    <w:p w14:paraId="5BC81BC7" w14:textId="77777777" w:rsidR="001C17B0" w:rsidRPr="001F614C" w:rsidRDefault="00AB36CA" w:rsidP="001C17B0">
      <w:pPr>
        <w:numPr>
          <w:ilvl w:val="0"/>
          <w:numId w:val="5"/>
        </w:numPr>
        <w:spacing w:line="360" w:lineRule="auto"/>
        <w:rPr>
          <w:rFonts w:ascii="Arial" w:hAnsi="Arial" w:cs="Arial"/>
          <w:color w:val="000000" w:themeColor="text1"/>
        </w:rPr>
      </w:pPr>
      <w:r w:rsidRPr="001F614C">
        <w:rPr>
          <w:rFonts w:ascii="Arial" w:hAnsi="Arial" w:cs="Arial"/>
          <w:color w:val="000000" w:themeColor="text1"/>
        </w:rPr>
        <w:t>Proposals which do not comply with the tender conditions or which are incomplete will, as a general rule, not be considered.</w:t>
      </w:r>
      <w:r w:rsidR="001C17B0" w:rsidRPr="001F614C">
        <w:rPr>
          <w:rFonts w:ascii="Arial" w:hAnsi="Arial" w:cs="Arial"/>
          <w:color w:val="000000" w:themeColor="text1"/>
        </w:rPr>
        <w:t xml:space="preserve"> </w:t>
      </w:r>
    </w:p>
    <w:p w14:paraId="26DE8E04" w14:textId="77777777" w:rsidR="00AB36CA" w:rsidRPr="001F614C" w:rsidRDefault="00787A6D" w:rsidP="001C17B0">
      <w:pPr>
        <w:numPr>
          <w:ilvl w:val="0"/>
          <w:numId w:val="5"/>
        </w:numPr>
        <w:spacing w:line="360" w:lineRule="auto"/>
        <w:rPr>
          <w:rFonts w:ascii="Arial" w:hAnsi="Arial" w:cs="Arial"/>
          <w:color w:val="000000" w:themeColor="text1"/>
        </w:rPr>
      </w:pPr>
      <w:r w:rsidRPr="001F614C">
        <w:rPr>
          <w:rFonts w:ascii="Arial" w:hAnsi="Arial" w:cs="Arial"/>
          <w:color w:val="000000" w:themeColor="text1"/>
        </w:rPr>
        <w:t>Tenderers must</w:t>
      </w:r>
      <w:r w:rsidR="001C17B0" w:rsidRPr="001F614C">
        <w:rPr>
          <w:rFonts w:ascii="Arial" w:hAnsi="Arial" w:cs="Arial"/>
          <w:color w:val="000000" w:themeColor="text1"/>
        </w:rPr>
        <w:t xml:space="preserve"> be registere</w:t>
      </w:r>
      <w:r w:rsidR="00FF6352" w:rsidRPr="001F614C">
        <w:rPr>
          <w:rFonts w:ascii="Arial" w:hAnsi="Arial" w:cs="Arial"/>
          <w:color w:val="000000" w:themeColor="text1"/>
        </w:rPr>
        <w:t>d on CSD database from Treasury.</w:t>
      </w:r>
    </w:p>
    <w:p w14:paraId="42FAF86F" w14:textId="77777777" w:rsidR="001C17B0" w:rsidRPr="001F614C" w:rsidRDefault="001C17B0" w:rsidP="001C17B0">
      <w:pPr>
        <w:spacing w:line="360" w:lineRule="auto"/>
        <w:ind w:left="720"/>
        <w:rPr>
          <w:rFonts w:ascii="Arial" w:hAnsi="Arial" w:cs="Arial"/>
          <w:color w:val="000000" w:themeColor="text1"/>
        </w:rPr>
      </w:pPr>
    </w:p>
    <w:p w14:paraId="31199104" w14:textId="77777777" w:rsidR="00EA1DA4" w:rsidRPr="001F614C" w:rsidRDefault="00EA1DA4" w:rsidP="00EA1DA4">
      <w:pPr>
        <w:pStyle w:val="ListParagraph"/>
        <w:spacing w:line="360" w:lineRule="auto"/>
        <w:jc w:val="both"/>
        <w:rPr>
          <w:rFonts w:ascii="Arial" w:hAnsi="Arial" w:cs="Arial"/>
          <w:color w:val="000000" w:themeColor="text1"/>
        </w:rPr>
      </w:pPr>
    </w:p>
    <w:p w14:paraId="3CDD265D" w14:textId="77777777" w:rsidR="00AB36CA" w:rsidRPr="001F614C" w:rsidRDefault="00AB36CA"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Signatures on Tenders</w:t>
      </w:r>
    </w:p>
    <w:p w14:paraId="0B158472" w14:textId="77777777" w:rsidR="00AB36CA"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All tenders submitted must be signed by that individual, or by someone on his behalf duly authorized hereto and proof of that authority must be attached.  All tenders submitted by a company must be signed by a person duly authorized thereto by a resolution of the Board of Directors, a copy of which resolution, duly certified by the Chairman of the company can be submitted with the tender.</w:t>
      </w:r>
    </w:p>
    <w:p w14:paraId="5386C7E7" w14:textId="77777777" w:rsidR="00AB36CA"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If the tender is submitted by a joint venture of more than one person and/or companies and/or firms it shall be accompanied by:</w:t>
      </w:r>
    </w:p>
    <w:p w14:paraId="74AFD57C" w14:textId="77777777" w:rsidR="00AB36CA" w:rsidRPr="001F614C" w:rsidRDefault="00AB36CA" w:rsidP="00AB36CA">
      <w:pPr>
        <w:spacing w:line="360" w:lineRule="auto"/>
        <w:jc w:val="both"/>
        <w:rPr>
          <w:rFonts w:ascii="Arial" w:hAnsi="Arial" w:cs="Arial"/>
          <w:color w:val="000000" w:themeColor="text1"/>
        </w:rPr>
      </w:pPr>
    </w:p>
    <w:p w14:paraId="189DFDD2" w14:textId="77777777" w:rsidR="00AB36CA"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A certified copy of the original document under which the joint venture was const</w:t>
      </w:r>
      <w:r w:rsidR="00D65ED3" w:rsidRPr="001F614C">
        <w:rPr>
          <w:rFonts w:ascii="Arial" w:hAnsi="Arial" w:cs="Arial"/>
          <w:color w:val="000000" w:themeColor="text1"/>
        </w:rPr>
        <w:t xml:space="preserve">ituted. </w:t>
      </w:r>
      <w:r w:rsidRPr="001F614C">
        <w:rPr>
          <w:rFonts w:ascii="Arial" w:hAnsi="Arial" w:cs="Arial"/>
          <w:color w:val="000000" w:themeColor="text1"/>
        </w:rPr>
        <w:t>This document must clearly define the conditions under which the joint venture will function, as well as the duration and participation of the several constituent persons and/or companies and/or firms.</w:t>
      </w:r>
    </w:p>
    <w:p w14:paraId="001F19DD" w14:textId="77777777" w:rsidR="004B45F2" w:rsidRPr="001F614C" w:rsidRDefault="004B45F2" w:rsidP="004D2B99">
      <w:pPr>
        <w:spacing w:line="360" w:lineRule="auto"/>
        <w:ind w:left="432"/>
        <w:jc w:val="both"/>
        <w:rPr>
          <w:rFonts w:ascii="Arial" w:hAnsi="Arial" w:cs="Arial"/>
          <w:color w:val="000000" w:themeColor="text1"/>
        </w:rPr>
      </w:pPr>
    </w:p>
    <w:p w14:paraId="442FEC15" w14:textId="77777777" w:rsidR="00AB36CA"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A certificate signed by or on behalf of each participating person and/or company and/or firm authorizing the person who signed the tender to do so.</w:t>
      </w:r>
    </w:p>
    <w:p w14:paraId="7D80AF54" w14:textId="77777777" w:rsidR="00AB36CA" w:rsidRPr="001F614C" w:rsidRDefault="00AB36CA" w:rsidP="00AB36CA">
      <w:pPr>
        <w:spacing w:line="360" w:lineRule="auto"/>
        <w:jc w:val="both"/>
        <w:rPr>
          <w:rFonts w:ascii="Arial" w:hAnsi="Arial" w:cs="Arial"/>
          <w:color w:val="000000" w:themeColor="text1"/>
        </w:rPr>
      </w:pPr>
    </w:p>
    <w:p w14:paraId="4CD31F9A" w14:textId="77777777" w:rsidR="00062946"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In instances of a joint venture, each participating person and/or company and/or firm must complete and submit A</w:t>
      </w:r>
      <w:r w:rsidR="00B519EF" w:rsidRPr="001F614C">
        <w:rPr>
          <w:rFonts w:ascii="Arial" w:hAnsi="Arial" w:cs="Arial"/>
          <w:color w:val="000000" w:themeColor="text1"/>
        </w:rPr>
        <w:t>nnexure 1</w:t>
      </w:r>
      <w:r w:rsidRPr="001F614C">
        <w:rPr>
          <w:rFonts w:ascii="Arial" w:hAnsi="Arial" w:cs="Arial"/>
          <w:color w:val="000000" w:themeColor="text1"/>
        </w:rPr>
        <w:t xml:space="preserve"> (Procurement Handbook) with the tender together with all profit sharing percentage information.</w:t>
      </w:r>
    </w:p>
    <w:p w14:paraId="5A703AF9" w14:textId="77777777" w:rsidR="00EC5D23" w:rsidRPr="001F614C" w:rsidRDefault="00EC5D23" w:rsidP="004D2B99">
      <w:pPr>
        <w:spacing w:line="360" w:lineRule="auto"/>
        <w:ind w:left="432"/>
        <w:jc w:val="both"/>
        <w:rPr>
          <w:rFonts w:ascii="Arial" w:hAnsi="Arial" w:cs="Arial"/>
          <w:color w:val="000000" w:themeColor="text1"/>
        </w:rPr>
      </w:pPr>
    </w:p>
    <w:p w14:paraId="1E934F1B" w14:textId="77777777" w:rsidR="00AB36CA" w:rsidRPr="001F614C" w:rsidRDefault="00AB36CA"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Area of service/point of delivery</w:t>
      </w:r>
    </w:p>
    <w:p w14:paraId="144E80D3" w14:textId="77777777" w:rsidR="00AB36CA"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The delivery of services will be required at the ELIDZ office, Lower Chester Road, Sunnyridge, East London.</w:t>
      </w:r>
    </w:p>
    <w:p w14:paraId="22B0D31B" w14:textId="77777777" w:rsidR="00C365D0" w:rsidRPr="001F614C" w:rsidRDefault="00C365D0" w:rsidP="004D2B99">
      <w:pPr>
        <w:spacing w:line="360" w:lineRule="auto"/>
        <w:ind w:left="432"/>
        <w:jc w:val="both"/>
        <w:rPr>
          <w:rFonts w:ascii="Arial" w:hAnsi="Arial" w:cs="Arial"/>
          <w:color w:val="000000" w:themeColor="text1"/>
        </w:rPr>
      </w:pPr>
    </w:p>
    <w:p w14:paraId="749F6BFA" w14:textId="77777777" w:rsidR="00AB36CA" w:rsidRPr="001F614C" w:rsidRDefault="00AB36CA"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Special Conditions Applicable to this contract</w:t>
      </w:r>
    </w:p>
    <w:p w14:paraId="22FE465D" w14:textId="77777777" w:rsidR="00AB36CA"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Service Providers must note the following special conditions of contract will apply to this contract:</w:t>
      </w:r>
    </w:p>
    <w:p w14:paraId="0FDE3109" w14:textId="77777777" w:rsidR="00AB36CA" w:rsidRPr="001F614C" w:rsidRDefault="00AB36CA" w:rsidP="00AB36CA">
      <w:pPr>
        <w:spacing w:line="360" w:lineRule="auto"/>
        <w:jc w:val="both"/>
        <w:rPr>
          <w:rFonts w:ascii="Arial" w:hAnsi="Arial" w:cs="Arial"/>
          <w:b/>
          <w:color w:val="000000" w:themeColor="text1"/>
        </w:rPr>
      </w:pPr>
    </w:p>
    <w:p w14:paraId="5A0BD22D" w14:textId="77777777" w:rsidR="00AB36CA" w:rsidRPr="001F614C" w:rsidRDefault="00AB36CA" w:rsidP="004D2B99">
      <w:pPr>
        <w:spacing w:line="360" w:lineRule="auto"/>
        <w:ind w:left="432"/>
        <w:jc w:val="both"/>
        <w:rPr>
          <w:rFonts w:ascii="Arial" w:hAnsi="Arial" w:cs="Arial"/>
          <w:color w:val="000000" w:themeColor="text1"/>
        </w:rPr>
      </w:pPr>
      <w:r w:rsidRPr="001F614C">
        <w:rPr>
          <w:rFonts w:ascii="Arial" w:hAnsi="Arial" w:cs="Arial"/>
          <w:color w:val="000000" w:themeColor="text1"/>
        </w:rPr>
        <w:t>Modification of any applicable terms of reference of this contract must be mutually agreed between the parties and reduced to writing.</w:t>
      </w:r>
    </w:p>
    <w:p w14:paraId="128AF320" w14:textId="77777777" w:rsidR="004D2B99" w:rsidRPr="001F614C" w:rsidRDefault="004D2B99" w:rsidP="004D2B99">
      <w:pPr>
        <w:spacing w:line="360" w:lineRule="auto"/>
        <w:ind w:left="432"/>
        <w:jc w:val="both"/>
        <w:rPr>
          <w:rFonts w:ascii="Arial" w:hAnsi="Arial" w:cs="Arial"/>
          <w:color w:val="000000" w:themeColor="text1"/>
        </w:rPr>
      </w:pPr>
    </w:p>
    <w:p w14:paraId="779DBFE1" w14:textId="77777777" w:rsidR="00AB36CA" w:rsidRPr="001F614C" w:rsidRDefault="00AB36C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 xml:space="preserve">VAT: Unless otherwise stated all prices will be inclusive of </w:t>
      </w:r>
      <w:r w:rsidRPr="001F614C">
        <w:rPr>
          <w:rFonts w:ascii="Arial" w:hAnsi="Arial" w:cs="Arial"/>
          <w:b/>
          <w:color w:val="000000" w:themeColor="text1"/>
        </w:rPr>
        <w:t>Value Added Tax.</w:t>
      </w:r>
    </w:p>
    <w:p w14:paraId="79D70FD9" w14:textId="77777777" w:rsidR="00AB36CA" w:rsidRPr="001F614C" w:rsidRDefault="00AB36CA"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All services provided must comply and be in accordance with pertinent laws and policies of government.</w:t>
      </w:r>
    </w:p>
    <w:p w14:paraId="4A87F470" w14:textId="77777777" w:rsidR="00195404" w:rsidRPr="001F614C" w:rsidRDefault="00195404" w:rsidP="00195404">
      <w:pPr>
        <w:spacing w:line="360" w:lineRule="auto"/>
        <w:ind w:left="360"/>
        <w:jc w:val="both"/>
        <w:rPr>
          <w:rFonts w:ascii="Arial" w:hAnsi="Arial" w:cs="Arial"/>
          <w:color w:val="000000" w:themeColor="text1"/>
        </w:rPr>
      </w:pPr>
    </w:p>
    <w:p w14:paraId="5CB94939" w14:textId="77777777" w:rsidR="00195404" w:rsidRPr="001F614C" w:rsidRDefault="00195404"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Company Profile</w:t>
      </w:r>
    </w:p>
    <w:p w14:paraId="4B3AF60F" w14:textId="77777777" w:rsidR="00195404" w:rsidRPr="001F614C" w:rsidRDefault="00195404" w:rsidP="004D2B99">
      <w:pPr>
        <w:spacing w:line="360" w:lineRule="auto"/>
        <w:ind w:left="432"/>
        <w:jc w:val="both"/>
        <w:rPr>
          <w:rFonts w:ascii="Arial" w:hAnsi="Arial" w:cs="Arial"/>
          <w:color w:val="000000" w:themeColor="text1"/>
        </w:rPr>
      </w:pPr>
      <w:r w:rsidRPr="001F614C">
        <w:rPr>
          <w:rFonts w:ascii="Arial" w:hAnsi="Arial" w:cs="Arial"/>
          <w:color w:val="000000" w:themeColor="text1"/>
        </w:rPr>
        <w:t>A brief company profile is required, to assist ELIDZ in assessing your capabilities, capacity and competitive advantages.</w:t>
      </w:r>
    </w:p>
    <w:p w14:paraId="2FFE7BEF" w14:textId="77777777" w:rsidR="0043550D" w:rsidRPr="001F614C" w:rsidRDefault="0043550D" w:rsidP="00195404">
      <w:pPr>
        <w:spacing w:line="360" w:lineRule="auto"/>
        <w:jc w:val="both"/>
        <w:rPr>
          <w:rFonts w:ascii="Arial" w:hAnsi="Arial" w:cs="Arial"/>
          <w:color w:val="000000" w:themeColor="text1"/>
        </w:rPr>
      </w:pPr>
    </w:p>
    <w:p w14:paraId="50E55B89" w14:textId="77777777" w:rsidR="00195404" w:rsidRPr="001F614C" w:rsidRDefault="00195404"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Inadequate service levels and performance</w:t>
      </w:r>
    </w:p>
    <w:p w14:paraId="09F57D33" w14:textId="77777777" w:rsidR="00195404" w:rsidRPr="001F614C" w:rsidRDefault="00195404" w:rsidP="004D2B99">
      <w:pPr>
        <w:spacing w:line="360" w:lineRule="auto"/>
        <w:ind w:left="432"/>
        <w:jc w:val="both"/>
        <w:rPr>
          <w:rFonts w:ascii="Arial" w:hAnsi="Arial" w:cs="Arial"/>
          <w:color w:val="000000" w:themeColor="text1"/>
        </w:rPr>
      </w:pPr>
      <w:r w:rsidRPr="001F614C">
        <w:rPr>
          <w:rFonts w:ascii="Arial" w:hAnsi="Arial" w:cs="Arial"/>
          <w:color w:val="000000" w:themeColor="text1"/>
        </w:rPr>
        <w:t>In instances of transgression of a more serious nature, should the ELIDZ during the contract period for any reason regard the Service provider’s service levels and performance against this contract as being inadequate or not to the ELIDZ’s satisfaction, the details will be reduced to writing, clearly headed “ Inadequate performance” and sent to the service provider.  In the event that the service provider is unable to remedy the complaints to the ELIDZ’s satisfaction within 14 days of such notice of inadequate performance, ELIDZ reserves the right to immediately cancel this contract and recover costs in terms of the Service Agreement.  Notice of cancellation shall either be by fax or in writing.</w:t>
      </w:r>
    </w:p>
    <w:p w14:paraId="29D0CC9E" w14:textId="77777777" w:rsidR="00195404" w:rsidRPr="001F614C" w:rsidRDefault="00195404" w:rsidP="00195404">
      <w:pPr>
        <w:spacing w:line="360" w:lineRule="auto"/>
        <w:jc w:val="both"/>
        <w:rPr>
          <w:rFonts w:ascii="Arial" w:hAnsi="Arial" w:cs="Arial"/>
          <w:b/>
          <w:color w:val="000000" w:themeColor="text1"/>
        </w:rPr>
      </w:pPr>
    </w:p>
    <w:p w14:paraId="4A46A0FD" w14:textId="77777777" w:rsidR="00195404" w:rsidRPr="001F614C" w:rsidRDefault="00195404"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Service Level agreement</w:t>
      </w:r>
    </w:p>
    <w:p w14:paraId="129AF0B7" w14:textId="77777777" w:rsidR="00195404" w:rsidRPr="001F614C" w:rsidRDefault="00195404" w:rsidP="004D2B99">
      <w:pPr>
        <w:spacing w:line="360" w:lineRule="auto"/>
        <w:ind w:left="432"/>
        <w:jc w:val="both"/>
        <w:rPr>
          <w:rFonts w:ascii="Arial" w:hAnsi="Arial" w:cs="Arial"/>
          <w:color w:val="000000" w:themeColor="text1"/>
        </w:rPr>
      </w:pPr>
      <w:r w:rsidRPr="001F614C">
        <w:rPr>
          <w:rFonts w:ascii="Arial" w:hAnsi="Arial" w:cs="Arial"/>
          <w:color w:val="000000" w:themeColor="text1"/>
        </w:rPr>
        <w:t xml:space="preserve">The successful tenderer will be required to enter into a written Service level agreement with the ELIDZ which will be based on the draft Agreement set out herein in Section </w:t>
      </w:r>
      <w:r w:rsidR="0043550D" w:rsidRPr="001F614C">
        <w:rPr>
          <w:rFonts w:ascii="Arial" w:hAnsi="Arial" w:cs="Arial"/>
          <w:color w:val="000000" w:themeColor="text1"/>
        </w:rPr>
        <w:t>C</w:t>
      </w:r>
      <w:r w:rsidRPr="001F614C">
        <w:rPr>
          <w:rFonts w:ascii="Arial" w:hAnsi="Arial" w:cs="Arial"/>
          <w:color w:val="000000" w:themeColor="text1"/>
        </w:rPr>
        <w:t xml:space="preserve">, which will include Section A and </w:t>
      </w:r>
      <w:r w:rsidR="0043550D" w:rsidRPr="001F614C">
        <w:rPr>
          <w:rFonts w:ascii="Arial" w:hAnsi="Arial" w:cs="Arial"/>
          <w:color w:val="000000" w:themeColor="text1"/>
        </w:rPr>
        <w:t>B</w:t>
      </w:r>
      <w:r w:rsidRPr="001F614C">
        <w:rPr>
          <w:rFonts w:ascii="Arial" w:hAnsi="Arial" w:cs="Arial"/>
          <w:color w:val="000000" w:themeColor="text1"/>
        </w:rPr>
        <w:t xml:space="preserve"> and include such terms and conditions as Management may require or prescribe to give effect to in terms of its legal obligations.</w:t>
      </w:r>
    </w:p>
    <w:p w14:paraId="5D11580C" w14:textId="77777777" w:rsidR="00957908" w:rsidRPr="001F614C" w:rsidRDefault="00957908" w:rsidP="004D2B99">
      <w:pPr>
        <w:spacing w:line="360" w:lineRule="auto"/>
        <w:ind w:left="432"/>
        <w:jc w:val="both"/>
        <w:rPr>
          <w:rFonts w:ascii="Arial" w:hAnsi="Arial" w:cs="Arial"/>
          <w:color w:val="000000" w:themeColor="text1"/>
        </w:rPr>
      </w:pPr>
    </w:p>
    <w:p w14:paraId="7D6BADB5" w14:textId="77777777" w:rsidR="00957908" w:rsidRPr="001F614C" w:rsidRDefault="00957908" w:rsidP="004D2B99">
      <w:pPr>
        <w:spacing w:line="360" w:lineRule="auto"/>
        <w:ind w:left="432"/>
        <w:jc w:val="both"/>
        <w:rPr>
          <w:rFonts w:ascii="Arial" w:hAnsi="Arial" w:cs="Arial"/>
          <w:color w:val="000000" w:themeColor="text1"/>
        </w:rPr>
      </w:pPr>
    </w:p>
    <w:p w14:paraId="26F3E16E" w14:textId="77777777" w:rsidR="00195404" w:rsidRPr="001F614C" w:rsidRDefault="00195404" w:rsidP="00195404">
      <w:pPr>
        <w:spacing w:line="360" w:lineRule="auto"/>
        <w:jc w:val="both"/>
        <w:rPr>
          <w:rFonts w:ascii="Arial" w:hAnsi="Arial" w:cs="Arial"/>
          <w:color w:val="000000" w:themeColor="text1"/>
        </w:rPr>
      </w:pPr>
    </w:p>
    <w:p w14:paraId="751C095B" w14:textId="77777777" w:rsidR="004B45F2" w:rsidRPr="001F614C" w:rsidRDefault="004B45F2">
      <w:pPr>
        <w:rPr>
          <w:rFonts w:ascii="Arial" w:hAnsi="Arial" w:cs="Arial"/>
          <w:b/>
          <w:caps/>
          <w:color w:val="000000" w:themeColor="text1"/>
        </w:rPr>
      </w:pPr>
      <w:r w:rsidRPr="001F614C">
        <w:rPr>
          <w:rFonts w:ascii="Arial" w:hAnsi="Arial" w:cs="Arial"/>
          <w:b/>
          <w:caps/>
          <w:color w:val="000000" w:themeColor="text1"/>
        </w:rPr>
        <w:br w:type="page"/>
      </w:r>
    </w:p>
    <w:p w14:paraId="4F9FE470" w14:textId="77777777" w:rsidR="00195404" w:rsidRPr="001F614C" w:rsidRDefault="00195404" w:rsidP="00572D16">
      <w:pPr>
        <w:numPr>
          <w:ilvl w:val="0"/>
          <w:numId w:val="2"/>
        </w:numPr>
        <w:spacing w:line="360" w:lineRule="auto"/>
        <w:jc w:val="both"/>
        <w:rPr>
          <w:rFonts w:ascii="Arial" w:hAnsi="Arial" w:cs="Arial"/>
          <w:b/>
          <w:color w:val="000000" w:themeColor="text1"/>
        </w:rPr>
      </w:pPr>
      <w:r w:rsidRPr="001F614C">
        <w:rPr>
          <w:rFonts w:ascii="Arial" w:hAnsi="Arial" w:cs="Arial"/>
          <w:b/>
          <w:caps/>
          <w:color w:val="000000" w:themeColor="text1"/>
        </w:rPr>
        <w:lastRenderedPageBreak/>
        <w:t>Price Basis</w:t>
      </w:r>
    </w:p>
    <w:p w14:paraId="440B8A9B" w14:textId="77777777" w:rsidR="00195404" w:rsidRPr="001F614C" w:rsidRDefault="00195404" w:rsidP="004D2B99">
      <w:pPr>
        <w:spacing w:line="360" w:lineRule="auto"/>
        <w:ind w:left="432"/>
        <w:jc w:val="both"/>
        <w:rPr>
          <w:rFonts w:ascii="Arial" w:hAnsi="Arial" w:cs="Arial"/>
          <w:color w:val="000000" w:themeColor="text1"/>
        </w:rPr>
      </w:pPr>
      <w:r w:rsidRPr="001F614C">
        <w:rPr>
          <w:rFonts w:ascii="Arial" w:hAnsi="Arial" w:cs="Arial"/>
          <w:color w:val="000000" w:themeColor="text1"/>
        </w:rPr>
        <w:t>ELIDZ requires the tender price to remain firm for the validity period of ninety (90) days after the closing date of the tender.  The tender price shall be in South African</w:t>
      </w:r>
      <w:r w:rsidR="001B72C0" w:rsidRPr="001F614C">
        <w:rPr>
          <w:rFonts w:ascii="Arial" w:hAnsi="Arial" w:cs="Arial"/>
          <w:color w:val="000000" w:themeColor="text1"/>
        </w:rPr>
        <w:t xml:space="preserve"> Rand.</w:t>
      </w:r>
    </w:p>
    <w:p w14:paraId="09D1480F" w14:textId="77777777" w:rsidR="00195404" w:rsidRPr="001F614C" w:rsidRDefault="00195404" w:rsidP="00195404">
      <w:pPr>
        <w:spacing w:line="360" w:lineRule="auto"/>
        <w:jc w:val="both"/>
        <w:rPr>
          <w:rFonts w:ascii="Arial" w:hAnsi="Arial" w:cs="Arial"/>
          <w:color w:val="000000" w:themeColor="text1"/>
        </w:rPr>
      </w:pPr>
    </w:p>
    <w:p w14:paraId="3CC62291" w14:textId="77777777" w:rsidR="00195404" w:rsidRPr="001F614C" w:rsidRDefault="00195404" w:rsidP="004D2B99">
      <w:pPr>
        <w:spacing w:line="360" w:lineRule="auto"/>
        <w:ind w:left="432"/>
        <w:jc w:val="both"/>
        <w:rPr>
          <w:rFonts w:ascii="Arial" w:hAnsi="Arial" w:cs="Arial"/>
          <w:color w:val="000000" w:themeColor="text1"/>
        </w:rPr>
      </w:pPr>
      <w:r w:rsidRPr="001F614C">
        <w:rPr>
          <w:rFonts w:ascii="Arial" w:hAnsi="Arial" w:cs="Arial"/>
          <w:color w:val="000000" w:themeColor="text1"/>
        </w:rPr>
        <w:t>Where prices are subject to variation it must be noted that no prices are to be revised or invoiced, without prior mutual agreement and official modification of the contract.</w:t>
      </w:r>
    </w:p>
    <w:p w14:paraId="1828FA95" w14:textId="77777777" w:rsidR="0058756E" w:rsidRPr="001F614C" w:rsidRDefault="0058756E" w:rsidP="004D2B99">
      <w:pPr>
        <w:spacing w:line="360" w:lineRule="auto"/>
        <w:ind w:left="432"/>
        <w:jc w:val="both"/>
        <w:rPr>
          <w:rFonts w:ascii="Arial" w:hAnsi="Arial" w:cs="Arial"/>
          <w:color w:val="000000" w:themeColor="text1"/>
        </w:rPr>
      </w:pPr>
    </w:p>
    <w:p w14:paraId="7721DACD" w14:textId="77777777" w:rsidR="00195404" w:rsidRPr="001F614C" w:rsidRDefault="00195404"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 xml:space="preserve">Payment Terms </w:t>
      </w:r>
    </w:p>
    <w:p w14:paraId="68D3DEE9" w14:textId="77777777" w:rsidR="00195404" w:rsidRPr="001F614C" w:rsidRDefault="00195404" w:rsidP="004D2B99">
      <w:pPr>
        <w:spacing w:line="360" w:lineRule="auto"/>
        <w:ind w:left="432"/>
        <w:jc w:val="both"/>
        <w:rPr>
          <w:rFonts w:ascii="Arial" w:hAnsi="Arial" w:cs="Arial"/>
          <w:color w:val="000000" w:themeColor="text1"/>
        </w:rPr>
      </w:pPr>
      <w:r w:rsidRPr="001F614C">
        <w:rPr>
          <w:rFonts w:ascii="Arial" w:hAnsi="Arial" w:cs="Arial"/>
          <w:color w:val="000000" w:themeColor="text1"/>
        </w:rPr>
        <w:t xml:space="preserve">A maximum payment processing period of thirty (30) days will be enforced.  The </w:t>
      </w:r>
      <w:r w:rsidR="00AB6C40" w:rsidRPr="001F614C">
        <w:rPr>
          <w:rFonts w:ascii="Arial" w:hAnsi="Arial" w:cs="Arial"/>
          <w:color w:val="000000" w:themeColor="text1"/>
        </w:rPr>
        <w:t>thirty-day</w:t>
      </w:r>
      <w:r w:rsidRPr="001F614C">
        <w:rPr>
          <w:rFonts w:ascii="Arial" w:hAnsi="Arial" w:cs="Arial"/>
          <w:color w:val="000000" w:themeColor="text1"/>
        </w:rPr>
        <w:t xml:space="preserve"> period is effective from the date a complete claim is received.  A complete claim requires the following to be processed:</w:t>
      </w:r>
    </w:p>
    <w:p w14:paraId="231B74FA" w14:textId="77777777" w:rsidR="004D2B99" w:rsidRPr="001F614C" w:rsidRDefault="004D2B99" w:rsidP="004D2B99">
      <w:pPr>
        <w:spacing w:line="360" w:lineRule="auto"/>
        <w:ind w:left="432"/>
        <w:jc w:val="both"/>
        <w:rPr>
          <w:rFonts w:ascii="Arial" w:hAnsi="Arial" w:cs="Arial"/>
          <w:color w:val="000000" w:themeColor="text1"/>
        </w:rPr>
      </w:pPr>
    </w:p>
    <w:p w14:paraId="6F63569C" w14:textId="77777777" w:rsidR="00195404" w:rsidRPr="001F614C" w:rsidRDefault="00195404"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Original invoices;</w:t>
      </w:r>
    </w:p>
    <w:p w14:paraId="50FE9CED" w14:textId="77777777" w:rsidR="00195404" w:rsidRPr="001F614C" w:rsidRDefault="00195404"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Original covering letter of approval by the consultant w</w:t>
      </w:r>
      <w:r w:rsidR="00CA455E" w:rsidRPr="001F614C">
        <w:rPr>
          <w:rFonts w:ascii="Arial" w:hAnsi="Arial" w:cs="Arial"/>
          <w:color w:val="000000" w:themeColor="text1"/>
        </w:rPr>
        <w:t>h</w:t>
      </w:r>
      <w:r w:rsidRPr="001F614C">
        <w:rPr>
          <w:rFonts w:ascii="Arial" w:hAnsi="Arial" w:cs="Arial"/>
          <w:color w:val="000000" w:themeColor="text1"/>
        </w:rPr>
        <w:t>ere applicable;</w:t>
      </w:r>
    </w:p>
    <w:p w14:paraId="52D70C7C" w14:textId="77777777" w:rsidR="00195404" w:rsidRPr="001F614C" w:rsidRDefault="00195404"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Original covering letter of approval by the relevant ELIDZ official where applicable.</w:t>
      </w:r>
    </w:p>
    <w:p w14:paraId="1F06C977" w14:textId="77777777" w:rsidR="00EB6868" w:rsidRPr="001F614C" w:rsidRDefault="00EB6868" w:rsidP="00572D16">
      <w:pPr>
        <w:numPr>
          <w:ilvl w:val="0"/>
          <w:numId w:val="5"/>
        </w:numPr>
        <w:spacing w:line="360" w:lineRule="auto"/>
        <w:rPr>
          <w:rFonts w:ascii="Arial" w:hAnsi="Arial" w:cs="Arial"/>
          <w:color w:val="000000" w:themeColor="text1"/>
        </w:rPr>
      </w:pPr>
      <w:r w:rsidRPr="001F614C">
        <w:rPr>
          <w:rFonts w:ascii="Arial" w:hAnsi="Arial" w:cs="Arial"/>
          <w:color w:val="000000" w:themeColor="text1"/>
        </w:rPr>
        <w:t>Statement of accounts</w:t>
      </w:r>
    </w:p>
    <w:p w14:paraId="626B9A98" w14:textId="77777777" w:rsidR="00195404" w:rsidRPr="001F614C" w:rsidRDefault="00195404" w:rsidP="00195404">
      <w:pPr>
        <w:spacing w:line="360" w:lineRule="auto"/>
        <w:ind w:left="540"/>
        <w:jc w:val="both"/>
        <w:rPr>
          <w:rFonts w:ascii="Arial" w:hAnsi="Arial" w:cs="Arial"/>
          <w:color w:val="000000" w:themeColor="text1"/>
        </w:rPr>
      </w:pPr>
    </w:p>
    <w:p w14:paraId="5516942E" w14:textId="77777777" w:rsidR="00195404" w:rsidRPr="001F614C" w:rsidRDefault="00195404" w:rsidP="00D65ED3">
      <w:pPr>
        <w:spacing w:line="360" w:lineRule="auto"/>
        <w:ind w:left="432"/>
        <w:jc w:val="both"/>
        <w:rPr>
          <w:rFonts w:ascii="Arial" w:hAnsi="Arial" w:cs="Arial"/>
          <w:color w:val="000000" w:themeColor="text1"/>
        </w:rPr>
      </w:pPr>
      <w:r w:rsidRPr="001F614C">
        <w:rPr>
          <w:rFonts w:ascii="Arial" w:hAnsi="Arial" w:cs="Arial"/>
          <w:color w:val="000000" w:themeColor="text1"/>
        </w:rPr>
        <w:t>All information relating to the ELIDZ’s customers (and potential customers), systems, operating procedures etc. is confidential and to this end, the successful tenderer will be required to enter into a Confidentiality Agreement with the ELIDZ.</w:t>
      </w:r>
    </w:p>
    <w:p w14:paraId="5E3F962E" w14:textId="77777777" w:rsidR="000F72F2" w:rsidRPr="001F614C" w:rsidRDefault="000F72F2" w:rsidP="00195404">
      <w:pPr>
        <w:spacing w:line="360" w:lineRule="auto"/>
        <w:jc w:val="both"/>
        <w:rPr>
          <w:rFonts w:ascii="Arial" w:hAnsi="Arial" w:cs="Arial"/>
          <w:color w:val="000000" w:themeColor="text1"/>
        </w:rPr>
      </w:pPr>
    </w:p>
    <w:p w14:paraId="48714B03" w14:textId="77777777" w:rsidR="00195404" w:rsidRPr="001F614C" w:rsidRDefault="00195404" w:rsidP="00572D16">
      <w:pPr>
        <w:keepNext/>
        <w:numPr>
          <w:ilvl w:val="0"/>
          <w:numId w:val="2"/>
        </w:numPr>
        <w:spacing w:line="360" w:lineRule="auto"/>
        <w:ind w:left="431" w:hanging="431"/>
        <w:jc w:val="both"/>
        <w:rPr>
          <w:rFonts w:ascii="Arial" w:hAnsi="Arial" w:cs="Arial"/>
          <w:b/>
          <w:caps/>
          <w:color w:val="000000" w:themeColor="text1"/>
        </w:rPr>
      </w:pPr>
      <w:r w:rsidRPr="001F614C">
        <w:rPr>
          <w:rFonts w:ascii="Arial" w:hAnsi="Arial" w:cs="Arial"/>
          <w:b/>
          <w:caps/>
          <w:color w:val="000000" w:themeColor="text1"/>
        </w:rPr>
        <w:t>Sufficiency of tender</w:t>
      </w:r>
    </w:p>
    <w:p w14:paraId="3D5785EF" w14:textId="77777777" w:rsidR="00A42A84" w:rsidRPr="001F614C" w:rsidRDefault="00195404" w:rsidP="000F72F2">
      <w:pPr>
        <w:spacing w:line="360" w:lineRule="auto"/>
        <w:ind w:left="432"/>
        <w:jc w:val="both"/>
        <w:rPr>
          <w:rFonts w:ascii="Arial" w:hAnsi="Arial" w:cs="Arial"/>
          <w:color w:val="000000" w:themeColor="text1"/>
        </w:rPr>
      </w:pPr>
      <w:r w:rsidRPr="001F614C">
        <w:rPr>
          <w:rFonts w:ascii="Arial" w:hAnsi="Arial" w:cs="Arial"/>
          <w:color w:val="000000" w:themeColor="text1"/>
        </w:rPr>
        <w:t>The tenderer shall satisfy itself before tendering, as to the correctness and sufficiency of its tender for the project. The tenderer shall ensure that the rates and prices it has stated in the schedules cover all the obligations included in the tender and sufficient for the proper completion of the project.</w:t>
      </w:r>
    </w:p>
    <w:p w14:paraId="61BA057A" w14:textId="77777777" w:rsidR="00740F38" w:rsidRPr="001F614C" w:rsidRDefault="00740F38" w:rsidP="007B5139">
      <w:pPr>
        <w:spacing w:line="360" w:lineRule="auto"/>
        <w:ind w:left="432"/>
        <w:jc w:val="both"/>
        <w:rPr>
          <w:rFonts w:ascii="Arial" w:hAnsi="Arial" w:cs="Arial"/>
          <w:color w:val="000000" w:themeColor="text1"/>
        </w:rPr>
      </w:pPr>
    </w:p>
    <w:p w14:paraId="3871097D" w14:textId="77777777" w:rsidR="00195404" w:rsidRPr="001F614C" w:rsidRDefault="00195404"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Tenderer’s Condition</w:t>
      </w:r>
    </w:p>
    <w:p w14:paraId="6385D707" w14:textId="77777777" w:rsidR="00FB25D0" w:rsidRPr="001F614C" w:rsidRDefault="00195404" w:rsidP="007B5139">
      <w:pPr>
        <w:spacing w:line="360" w:lineRule="auto"/>
        <w:ind w:left="432"/>
        <w:jc w:val="both"/>
        <w:rPr>
          <w:rFonts w:ascii="Arial" w:hAnsi="Arial" w:cs="Arial"/>
          <w:color w:val="000000" w:themeColor="text1"/>
        </w:rPr>
      </w:pPr>
      <w:r w:rsidRPr="001F614C">
        <w:rPr>
          <w:rFonts w:ascii="Arial" w:hAnsi="Arial" w:cs="Arial"/>
          <w:color w:val="000000" w:themeColor="text1"/>
        </w:rPr>
        <w:t xml:space="preserve">All </w:t>
      </w:r>
      <w:r w:rsidR="00EA42F9" w:rsidRPr="001F614C">
        <w:rPr>
          <w:rFonts w:ascii="Arial" w:hAnsi="Arial" w:cs="Arial"/>
          <w:color w:val="000000" w:themeColor="text1"/>
        </w:rPr>
        <w:t>tenderers</w:t>
      </w:r>
      <w:r w:rsidRPr="001F614C">
        <w:rPr>
          <w:rFonts w:ascii="Arial" w:hAnsi="Arial" w:cs="Arial"/>
          <w:color w:val="000000" w:themeColor="text1"/>
        </w:rPr>
        <w:t xml:space="preserve"> shall be deemed to have waived, renounced and abandoned any terms and conditions printed or written upon any stationery used by the tenderer for the purpose of, or in connection with the submission of this tender.</w:t>
      </w:r>
      <w:r w:rsidR="00FB25D0" w:rsidRPr="001F614C">
        <w:rPr>
          <w:rFonts w:ascii="Arial" w:hAnsi="Arial" w:cs="Arial"/>
          <w:color w:val="000000" w:themeColor="text1"/>
        </w:rPr>
        <w:t xml:space="preserve"> In the event that the successful Bidder has been awarded the contract with value above </w:t>
      </w:r>
    </w:p>
    <w:p w14:paraId="2097007C" w14:textId="796C5547" w:rsidR="00195404" w:rsidRPr="001F614C" w:rsidRDefault="00FB25D0" w:rsidP="007B5139">
      <w:pPr>
        <w:spacing w:line="360" w:lineRule="auto"/>
        <w:ind w:left="432"/>
        <w:jc w:val="both"/>
        <w:rPr>
          <w:rFonts w:ascii="Arial" w:hAnsi="Arial" w:cs="Arial"/>
          <w:color w:val="000000" w:themeColor="text1"/>
        </w:rPr>
      </w:pPr>
      <w:r w:rsidRPr="001F614C">
        <w:rPr>
          <w:rFonts w:ascii="Arial" w:hAnsi="Arial" w:cs="Arial"/>
          <w:color w:val="000000" w:themeColor="text1"/>
        </w:rPr>
        <w:t xml:space="preserve">R </w:t>
      </w:r>
      <w:r w:rsidR="006D2E0B" w:rsidRPr="001F614C">
        <w:rPr>
          <w:rFonts w:ascii="Arial" w:hAnsi="Arial" w:cs="Arial"/>
          <w:color w:val="000000" w:themeColor="text1"/>
        </w:rPr>
        <w:t>5</w:t>
      </w:r>
      <w:r w:rsidRPr="001F614C">
        <w:rPr>
          <w:rFonts w:ascii="Arial" w:hAnsi="Arial" w:cs="Arial"/>
          <w:color w:val="000000" w:themeColor="text1"/>
        </w:rPr>
        <w:t xml:space="preserve"> 000 000.00 for the same goods/services on a consecutive basis, the successful Bidder will be required to submit a Supplier development plan for SMMEs to be agreed with the ELIDZ.</w:t>
      </w:r>
    </w:p>
    <w:p w14:paraId="5BFA5FD3" w14:textId="77777777" w:rsidR="004B45F2" w:rsidRPr="001F614C" w:rsidRDefault="004B45F2" w:rsidP="007B5139">
      <w:pPr>
        <w:spacing w:line="360" w:lineRule="auto"/>
        <w:ind w:left="432"/>
        <w:jc w:val="both"/>
        <w:rPr>
          <w:rFonts w:ascii="Arial" w:hAnsi="Arial" w:cs="Arial"/>
          <w:color w:val="000000" w:themeColor="text1"/>
        </w:rPr>
      </w:pPr>
    </w:p>
    <w:p w14:paraId="2F3B0622" w14:textId="77777777" w:rsidR="00E23788" w:rsidRPr="001F614C" w:rsidRDefault="00E23788" w:rsidP="007B5139">
      <w:pPr>
        <w:spacing w:line="360" w:lineRule="auto"/>
        <w:ind w:left="432"/>
        <w:jc w:val="both"/>
        <w:rPr>
          <w:rFonts w:ascii="Arial" w:hAnsi="Arial" w:cs="Arial"/>
          <w:color w:val="000000" w:themeColor="text1"/>
        </w:rPr>
      </w:pPr>
      <w:r w:rsidRPr="001F614C">
        <w:rPr>
          <w:rFonts w:ascii="Arial" w:hAnsi="Arial" w:cs="Arial"/>
          <w:color w:val="000000" w:themeColor="text1"/>
        </w:rPr>
        <w:t>In the event that the successful Bidder has been award</w:t>
      </w:r>
      <w:r w:rsidR="00A35A29" w:rsidRPr="001F614C">
        <w:rPr>
          <w:rFonts w:ascii="Arial" w:hAnsi="Arial" w:cs="Arial"/>
          <w:color w:val="000000" w:themeColor="text1"/>
        </w:rPr>
        <w:t xml:space="preserve">ed </w:t>
      </w:r>
      <w:r w:rsidR="004B45F2" w:rsidRPr="001F614C">
        <w:rPr>
          <w:rFonts w:ascii="Arial" w:hAnsi="Arial" w:cs="Arial"/>
          <w:color w:val="000000" w:themeColor="text1"/>
        </w:rPr>
        <w:t>the internal audit services contract</w:t>
      </w:r>
      <w:r w:rsidR="00A35A29" w:rsidRPr="001F614C">
        <w:rPr>
          <w:rFonts w:ascii="Arial" w:hAnsi="Arial" w:cs="Arial"/>
          <w:color w:val="000000" w:themeColor="text1"/>
        </w:rPr>
        <w:t>, the contract will be fo</w:t>
      </w:r>
      <w:r w:rsidR="0051122B" w:rsidRPr="001F614C">
        <w:rPr>
          <w:rFonts w:ascii="Arial" w:hAnsi="Arial" w:cs="Arial"/>
          <w:color w:val="000000" w:themeColor="text1"/>
        </w:rPr>
        <w:t>r the duration of three (3) years.</w:t>
      </w:r>
    </w:p>
    <w:p w14:paraId="06671016" w14:textId="77777777" w:rsidR="00195404" w:rsidRPr="001F614C" w:rsidRDefault="00195404" w:rsidP="00195404">
      <w:pPr>
        <w:spacing w:line="360" w:lineRule="auto"/>
        <w:jc w:val="both"/>
        <w:rPr>
          <w:rFonts w:ascii="Arial" w:hAnsi="Arial" w:cs="Arial"/>
          <w:color w:val="000000" w:themeColor="text1"/>
        </w:rPr>
      </w:pPr>
    </w:p>
    <w:p w14:paraId="3AE0C547" w14:textId="77777777" w:rsidR="00195404" w:rsidRPr="001F614C" w:rsidRDefault="00195404" w:rsidP="00572D16">
      <w:pPr>
        <w:numPr>
          <w:ilvl w:val="0"/>
          <w:numId w:val="2"/>
        </w:numPr>
        <w:spacing w:line="360" w:lineRule="auto"/>
        <w:jc w:val="both"/>
        <w:rPr>
          <w:rFonts w:ascii="Arial" w:hAnsi="Arial" w:cs="Arial"/>
          <w:b/>
          <w:color w:val="000000" w:themeColor="text1"/>
        </w:rPr>
      </w:pPr>
      <w:bookmarkStart w:id="77" w:name="_Toc83537054"/>
      <w:r w:rsidRPr="001F614C">
        <w:rPr>
          <w:rFonts w:ascii="Arial" w:hAnsi="Arial" w:cs="Arial"/>
          <w:b/>
          <w:color w:val="000000" w:themeColor="text1"/>
        </w:rPr>
        <w:t>DISQUALIFICATION</w:t>
      </w:r>
      <w:bookmarkEnd w:id="77"/>
    </w:p>
    <w:p w14:paraId="5BFD11DA" w14:textId="77777777" w:rsidR="00195404" w:rsidRPr="001F614C" w:rsidRDefault="00195404" w:rsidP="007B5139">
      <w:pPr>
        <w:spacing w:line="360" w:lineRule="auto"/>
        <w:ind w:left="432"/>
        <w:jc w:val="both"/>
        <w:rPr>
          <w:rFonts w:ascii="Arial" w:hAnsi="Arial" w:cs="Arial"/>
          <w:color w:val="000000" w:themeColor="text1"/>
        </w:rPr>
      </w:pPr>
      <w:r w:rsidRPr="001F614C">
        <w:rPr>
          <w:rFonts w:ascii="Arial" w:hAnsi="Arial" w:cs="Arial"/>
          <w:color w:val="000000" w:themeColor="text1"/>
        </w:rPr>
        <w:t xml:space="preserve">Respondents are advised that should there be any contact with ELIDZ staff and the Adjudication Team which could in any way be seen or deemed to constitute a conflict of interest, bribe or otherwise influence the process and the outcome thereof, will result in immediate disqualification. </w:t>
      </w:r>
    </w:p>
    <w:p w14:paraId="16A2C8F7" w14:textId="77777777" w:rsidR="00195404" w:rsidRPr="001F614C" w:rsidRDefault="00195404" w:rsidP="00195404">
      <w:pPr>
        <w:spacing w:line="360" w:lineRule="auto"/>
        <w:jc w:val="both"/>
        <w:rPr>
          <w:rFonts w:ascii="Arial" w:hAnsi="Arial" w:cs="Arial"/>
          <w:color w:val="000000" w:themeColor="text1"/>
        </w:rPr>
      </w:pPr>
    </w:p>
    <w:p w14:paraId="7E046D5D" w14:textId="77777777" w:rsidR="00195404" w:rsidRPr="001F614C" w:rsidRDefault="00195404" w:rsidP="007B5139">
      <w:pPr>
        <w:spacing w:line="360" w:lineRule="auto"/>
        <w:ind w:left="432"/>
        <w:jc w:val="both"/>
        <w:rPr>
          <w:rFonts w:ascii="Arial" w:hAnsi="Arial" w:cs="Arial"/>
          <w:color w:val="000000" w:themeColor="text1"/>
        </w:rPr>
      </w:pPr>
      <w:r w:rsidRPr="001F614C">
        <w:rPr>
          <w:rFonts w:ascii="Arial" w:hAnsi="Arial" w:cs="Arial"/>
          <w:color w:val="000000" w:themeColor="text1"/>
        </w:rPr>
        <w:t>It must be stressed that any queries relating to this tender must be in writing and within the period of one week from the date of the briefing session, and must be addressed to the Project Manager only.  Respondents are not to communicate in any manner or form whatsoever with members of ELIDZ personnel about the RFP until the winning service provider has been selected and such selection has been formally communicated to the public.  Any such communications by Respondents with ELIDZ personnel or with persons other than the Project Manager may prejudice a Respondent, and may lead to disqualification from consideration for selection.</w:t>
      </w:r>
      <w:r w:rsidRPr="001F614C">
        <w:rPr>
          <w:rFonts w:ascii="Arial" w:hAnsi="Arial" w:cs="Arial"/>
          <w:color w:val="000000" w:themeColor="text1"/>
          <w:lang w:val="en-GB"/>
        </w:rPr>
        <w:t xml:space="preserve">  The ELIDZ cannot accept responsibility for the accuracy of any information obtained outside the formal communication process as stipulated. </w:t>
      </w:r>
    </w:p>
    <w:p w14:paraId="0AE48D7D" w14:textId="77777777" w:rsidR="00195404" w:rsidRPr="001F614C" w:rsidRDefault="00195404" w:rsidP="00195404">
      <w:pPr>
        <w:pStyle w:val="BodyText2"/>
        <w:spacing w:line="360" w:lineRule="auto"/>
        <w:ind w:left="432" w:hanging="540"/>
        <w:rPr>
          <w:rFonts w:ascii="Arial" w:hAnsi="Arial" w:cs="Arial"/>
          <w:color w:val="000000" w:themeColor="text1"/>
          <w:lang w:val="en-GB"/>
        </w:rPr>
      </w:pPr>
    </w:p>
    <w:p w14:paraId="7D149BE5" w14:textId="77777777" w:rsidR="00EA1DA4" w:rsidRPr="001F614C" w:rsidRDefault="00195404" w:rsidP="00740F38">
      <w:pPr>
        <w:spacing w:line="360" w:lineRule="auto"/>
        <w:ind w:left="432"/>
        <w:jc w:val="both"/>
        <w:rPr>
          <w:rFonts w:ascii="Arial" w:hAnsi="Arial" w:cs="Arial"/>
          <w:color w:val="000000" w:themeColor="text1"/>
          <w:lang w:val="en-GB"/>
        </w:rPr>
      </w:pPr>
      <w:r w:rsidRPr="001F614C">
        <w:rPr>
          <w:rFonts w:ascii="Arial" w:hAnsi="Arial" w:cs="Arial"/>
          <w:color w:val="000000" w:themeColor="text1"/>
          <w:lang w:val="en-GB"/>
        </w:rPr>
        <w:t>Any misrepresentation, in particular as it relates to the truthfulness of involvement of HDI’s at both ownership level, management and operational level will also result in immediate disqualification.</w:t>
      </w:r>
    </w:p>
    <w:p w14:paraId="1AAD95D5" w14:textId="77777777" w:rsidR="00352319" w:rsidRPr="001F614C" w:rsidRDefault="00352319" w:rsidP="00740F38">
      <w:pPr>
        <w:spacing w:line="360" w:lineRule="auto"/>
        <w:ind w:left="432"/>
        <w:jc w:val="both"/>
        <w:rPr>
          <w:rFonts w:ascii="Arial" w:hAnsi="Arial" w:cs="Arial"/>
          <w:color w:val="000000" w:themeColor="text1"/>
          <w:lang w:val="en-GB"/>
        </w:rPr>
      </w:pPr>
    </w:p>
    <w:p w14:paraId="1059C6C0" w14:textId="77777777" w:rsidR="00195404" w:rsidRPr="001F614C" w:rsidRDefault="00195404"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Acceptance of Tender in whole or in part</w:t>
      </w:r>
    </w:p>
    <w:p w14:paraId="5F2A7A55" w14:textId="77777777" w:rsidR="00195404" w:rsidRPr="001F614C" w:rsidRDefault="00195404" w:rsidP="007B5139">
      <w:pPr>
        <w:spacing w:line="360" w:lineRule="auto"/>
        <w:ind w:left="432"/>
        <w:jc w:val="both"/>
        <w:rPr>
          <w:rFonts w:ascii="Arial" w:hAnsi="Arial" w:cs="Arial"/>
          <w:color w:val="000000" w:themeColor="text1"/>
        </w:rPr>
      </w:pPr>
      <w:r w:rsidRPr="001F614C">
        <w:rPr>
          <w:rFonts w:ascii="Arial" w:hAnsi="Arial" w:cs="Arial"/>
          <w:color w:val="000000" w:themeColor="text1"/>
        </w:rPr>
        <w:t>The ELIDZ reserves the right to accept the complete tender as submitted by the tenderer or alternatively, to accept only specific “areas of work” (or parts of “areas of work”) of the tender as it sees fit.</w:t>
      </w:r>
    </w:p>
    <w:p w14:paraId="7BA3ECC3" w14:textId="77777777" w:rsidR="00195404" w:rsidRPr="001F614C" w:rsidRDefault="00195404" w:rsidP="00195404">
      <w:pPr>
        <w:spacing w:line="360" w:lineRule="auto"/>
        <w:jc w:val="both"/>
        <w:rPr>
          <w:rFonts w:ascii="Arial" w:hAnsi="Arial" w:cs="Arial"/>
          <w:color w:val="000000" w:themeColor="text1"/>
        </w:rPr>
      </w:pPr>
    </w:p>
    <w:p w14:paraId="5ABEE588" w14:textId="77777777" w:rsidR="00195404" w:rsidRPr="001F614C" w:rsidRDefault="00942DC3" w:rsidP="007B5139">
      <w:pPr>
        <w:spacing w:line="360" w:lineRule="auto"/>
        <w:ind w:left="432"/>
        <w:jc w:val="both"/>
        <w:rPr>
          <w:rFonts w:ascii="Arial" w:hAnsi="Arial" w:cs="Arial"/>
          <w:color w:val="000000" w:themeColor="text1"/>
        </w:rPr>
      </w:pPr>
      <w:r w:rsidRPr="001F614C">
        <w:rPr>
          <w:rFonts w:ascii="Arial" w:hAnsi="Arial" w:cs="Arial"/>
          <w:color w:val="000000" w:themeColor="text1"/>
        </w:rPr>
        <w:t>Accordingly</w:t>
      </w:r>
      <w:r w:rsidR="00195404" w:rsidRPr="001F614C">
        <w:rPr>
          <w:rFonts w:ascii="Arial" w:hAnsi="Arial" w:cs="Arial"/>
          <w:color w:val="000000" w:themeColor="text1"/>
        </w:rPr>
        <w:t xml:space="preserve"> tenderer’s are advised to ensure that all prices submitted against each “area of work” are sufficient to cover the tenderer’s entire obligation as defined in these documents, required to provide each specific “area of work”.</w:t>
      </w:r>
    </w:p>
    <w:p w14:paraId="68787370" w14:textId="77777777" w:rsidR="00AB36CA" w:rsidRPr="001F614C" w:rsidRDefault="00AB36CA" w:rsidP="00AB36CA">
      <w:pPr>
        <w:rPr>
          <w:rFonts w:ascii="Arial" w:hAnsi="Arial" w:cs="Arial"/>
          <w:b/>
          <w:caps/>
          <w:color w:val="000000" w:themeColor="text1"/>
        </w:rPr>
      </w:pPr>
    </w:p>
    <w:p w14:paraId="6FF17224" w14:textId="77777777" w:rsidR="00AB36CA" w:rsidRPr="001F614C" w:rsidRDefault="00AB36CA" w:rsidP="00572D16">
      <w:pPr>
        <w:keepNext/>
        <w:numPr>
          <w:ilvl w:val="0"/>
          <w:numId w:val="2"/>
        </w:numPr>
        <w:spacing w:line="360" w:lineRule="auto"/>
        <w:ind w:left="431" w:hanging="431"/>
        <w:jc w:val="both"/>
        <w:rPr>
          <w:rFonts w:ascii="Arial" w:hAnsi="Arial" w:cs="Arial"/>
          <w:b/>
          <w:caps/>
          <w:color w:val="000000" w:themeColor="text1"/>
        </w:rPr>
      </w:pPr>
      <w:r w:rsidRPr="001F614C">
        <w:rPr>
          <w:rFonts w:ascii="Arial" w:hAnsi="Arial" w:cs="Arial"/>
          <w:b/>
          <w:caps/>
          <w:color w:val="000000" w:themeColor="text1"/>
        </w:rPr>
        <w:t>Supporting Documentation to be Submitted</w:t>
      </w:r>
    </w:p>
    <w:p w14:paraId="1CB4C2D8" w14:textId="77777777" w:rsidR="00DA5F21" w:rsidRPr="001F614C" w:rsidRDefault="00DA5F21" w:rsidP="00933F49">
      <w:pPr>
        <w:spacing w:line="360" w:lineRule="auto"/>
        <w:ind w:left="431"/>
        <w:rPr>
          <w:rFonts w:ascii="Arial" w:hAnsi="Arial" w:cs="Arial"/>
          <w:color w:val="000000" w:themeColor="text1"/>
        </w:rPr>
      </w:pPr>
    </w:p>
    <w:tbl>
      <w:tblPr>
        <w:tblStyle w:val="TableGrid"/>
        <w:tblW w:w="9588" w:type="dxa"/>
        <w:jc w:val="center"/>
        <w:tblCellMar>
          <w:top w:w="85" w:type="dxa"/>
          <w:bottom w:w="85" w:type="dxa"/>
        </w:tblCellMar>
        <w:tblLook w:val="04A0" w:firstRow="1" w:lastRow="0" w:firstColumn="1" w:lastColumn="0" w:noHBand="0" w:noVBand="1"/>
      </w:tblPr>
      <w:tblGrid>
        <w:gridCol w:w="8508"/>
        <w:gridCol w:w="1080"/>
      </w:tblGrid>
      <w:tr w:rsidR="007B2230" w:rsidRPr="001F614C" w14:paraId="2AC7F03D" w14:textId="77777777" w:rsidTr="00FF6352">
        <w:trPr>
          <w:jc w:val="center"/>
        </w:trPr>
        <w:tc>
          <w:tcPr>
            <w:tcW w:w="8508" w:type="dxa"/>
            <w:shd w:val="clear" w:color="auto" w:fill="808080" w:themeFill="background1" w:themeFillShade="80"/>
          </w:tcPr>
          <w:p w14:paraId="5DA3A45F" w14:textId="77777777" w:rsidR="007B2230" w:rsidRPr="001F614C" w:rsidRDefault="007B2230" w:rsidP="00FF6352">
            <w:pPr>
              <w:spacing w:line="360" w:lineRule="auto"/>
              <w:rPr>
                <w:rFonts w:ascii="Arial" w:hAnsi="Arial" w:cs="Arial"/>
                <w:b/>
                <w:bCs/>
                <w:color w:val="000000" w:themeColor="text1"/>
                <w:sz w:val="22"/>
                <w:szCs w:val="22"/>
              </w:rPr>
            </w:pPr>
            <w:r w:rsidRPr="001F614C">
              <w:rPr>
                <w:rFonts w:ascii="Arial" w:eastAsia="Times" w:hAnsi="Arial" w:cs="Arial"/>
                <w:b/>
                <w:bCs/>
                <w:color w:val="000000" w:themeColor="text1"/>
                <w:sz w:val="22"/>
                <w:szCs w:val="22"/>
              </w:rPr>
              <w:t>ITEM</w:t>
            </w:r>
          </w:p>
        </w:tc>
        <w:tc>
          <w:tcPr>
            <w:tcW w:w="1080" w:type="dxa"/>
            <w:shd w:val="clear" w:color="auto" w:fill="808080" w:themeFill="background1" w:themeFillShade="80"/>
            <w:vAlign w:val="center"/>
          </w:tcPr>
          <w:p w14:paraId="69E5AA6C" w14:textId="77777777" w:rsidR="007B2230" w:rsidRPr="001F614C" w:rsidRDefault="007B2230" w:rsidP="00FF6352">
            <w:pPr>
              <w:pStyle w:val="NormalIndent"/>
              <w:spacing w:line="276" w:lineRule="auto"/>
              <w:ind w:left="0"/>
              <w:rPr>
                <w:rFonts w:ascii="Arial" w:hAnsi="Arial" w:cs="Arial"/>
                <w:color w:val="000000" w:themeColor="text1"/>
                <w:sz w:val="22"/>
                <w:szCs w:val="22"/>
              </w:rPr>
            </w:pPr>
            <w:r w:rsidRPr="001F614C">
              <w:rPr>
                <w:rFonts w:ascii="Arial" w:hAnsi="Arial" w:cs="Arial"/>
                <w:bCs/>
                <w:color w:val="000000" w:themeColor="text1"/>
                <w:sz w:val="22"/>
                <w:szCs w:val="22"/>
              </w:rPr>
              <w:t>TICK</w:t>
            </w:r>
          </w:p>
        </w:tc>
      </w:tr>
      <w:tr w:rsidR="007B2230" w:rsidRPr="001F614C" w14:paraId="6B3F6F8B" w14:textId="77777777" w:rsidTr="00FF6352">
        <w:trPr>
          <w:jc w:val="center"/>
        </w:trPr>
        <w:tc>
          <w:tcPr>
            <w:tcW w:w="8508" w:type="dxa"/>
          </w:tcPr>
          <w:p w14:paraId="5358296D" w14:textId="77777777" w:rsidR="007B2230" w:rsidRPr="001F614C" w:rsidRDefault="007B2230" w:rsidP="00FF6352">
            <w:pPr>
              <w:spacing w:line="276" w:lineRule="auto"/>
              <w:rPr>
                <w:rFonts w:ascii="Arial" w:hAnsi="Arial" w:cs="Arial"/>
                <w:b/>
                <w:color w:val="000000" w:themeColor="text1"/>
                <w:sz w:val="22"/>
                <w:szCs w:val="22"/>
              </w:rPr>
            </w:pPr>
            <w:r w:rsidRPr="001F614C">
              <w:rPr>
                <w:rFonts w:ascii="Arial" w:hAnsi="Arial" w:cs="Arial"/>
                <w:b/>
                <w:color w:val="000000" w:themeColor="text1"/>
                <w:sz w:val="22"/>
                <w:szCs w:val="22"/>
              </w:rPr>
              <w:t>Supporting Documentation To Be Submitted</w:t>
            </w:r>
          </w:p>
        </w:tc>
        <w:tc>
          <w:tcPr>
            <w:tcW w:w="1080" w:type="dxa"/>
          </w:tcPr>
          <w:p w14:paraId="783A2F8F" w14:textId="77777777" w:rsidR="007B2230" w:rsidRPr="001F614C" w:rsidRDefault="007B2230" w:rsidP="00FF6352">
            <w:pPr>
              <w:pStyle w:val="NormalIndent"/>
              <w:spacing w:line="276" w:lineRule="auto"/>
              <w:ind w:left="0"/>
              <w:rPr>
                <w:rFonts w:ascii="Arial" w:hAnsi="Arial" w:cs="Arial"/>
                <w:color w:val="000000" w:themeColor="text1"/>
                <w:sz w:val="22"/>
                <w:szCs w:val="22"/>
              </w:rPr>
            </w:pPr>
          </w:p>
        </w:tc>
      </w:tr>
      <w:tr w:rsidR="006D2E0B" w:rsidRPr="001F614C" w14:paraId="4B6B79A8" w14:textId="77777777" w:rsidTr="00FF6352">
        <w:trPr>
          <w:jc w:val="center"/>
        </w:trPr>
        <w:tc>
          <w:tcPr>
            <w:tcW w:w="8508" w:type="dxa"/>
          </w:tcPr>
          <w:p w14:paraId="7BA7053A" w14:textId="6E6DF2C0" w:rsidR="006D2E0B" w:rsidRPr="001F614C" w:rsidRDefault="006D2E0B" w:rsidP="006D2E0B">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Accredited Valid Original or Certified B-BBEE Certificate or Letter from an Accountant confirming Annual Turnover for EMES - Sworn Affidavit confirming          annual turnover and B-BEE management split of company</w:t>
            </w:r>
          </w:p>
        </w:tc>
        <w:tc>
          <w:tcPr>
            <w:tcW w:w="1080" w:type="dxa"/>
          </w:tcPr>
          <w:p w14:paraId="51808B43" w14:textId="77777777" w:rsidR="006D2E0B" w:rsidRPr="001F614C" w:rsidRDefault="006D2E0B" w:rsidP="006D2E0B">
            <w:pPr>
              <w:pStyle w:val="NormalIndent"/>
              <w:spacing w:line="276" w:lineRule="auto"/>
              <w:ind w:left="0"/>
              <w:rPr>
                <w:rFonts w:ascii="Arial" w:hAnsi="Arial" w:cs="Arial"/>
                <w:color w:val="000000" w:themeColor="text1"/>
                <w:sz w:val="22"/>
                <w:szCs w:val="22"/>
              </w:rPr>
            </w:pPr>
          </w:p>
        </w:tc>
      </w:tr>
      <w:tr w:rsidR="006D2E0B" w:rsidRPr="001F614C" w14:paraId="791A1866" w14:textId="77777777" w:rsidTr="00FF6352">
        <w:trPr>
          <w:jc w:val="center"/>
        </w:trPr>
        <w:tc>
          <w:tcPr>
            <w:tcW w:w="8508" w:type="dxa"/>
          </w:tcPr>
          <w:p w14:paraId="75270695" w14:textId="18E9C8CA" w:rsidR="006D2E0B" w:rsidRPr="001F614C" w:rsidRDefault="006D2E0B" w:rsidP="006D2E0B">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Detailed project plan and methodology</w:t>
            </w:r>
          </w:p>
        </w:tc>
        <w:tc>
          <w:tcPr>
            <w:tcW w:w="1080" w:type="dxa"/>
          </w:tcPr>
          <w:p w14:paraId="75347930" w14:textId="77777777" w:rsidR="006D2E0B" w:rsidRPr="001F614C" w:rsidRDefault="006D2E0B" w:rsidP="006D2E0B">
            <w:pPr>
              <w:pStyle w:val="NormalIndent"/>
              <w:spacing w:line="276" w:lineRule="auto"/>
              <w:ind w:left="0"/>
              <w:rPr>
                <w:rFonts w:ascii="Arial" w:hAnsi="Arial" w:cs="Arial"/>
                <w:color w:val="000000" w:themeColor="text1"/>
                <w:sz w:val="22"/>
                <w:szCs w:val="22"/>
              </w:rPr>
            </w:pPr>
          </w:p>
        </w:tc>
      </w:tr>
      <w:tr w:rsidR="006D2E0B" w:rsidRPr="001F614C" w14:paraId="327222D0" w14:textId="77777777" w:rsidTr="00FF6352">
        <w:trPr>
          <w:jc w:val="center"/>
        </w:trPr>
        <w:tc>
          <w:tcPr>
            <w:tcW w:w="8508" w:type="dxa"/>
          </w:tcPr>
          <w:p w14:paraId="4B233FC1" w14:textId="5FAE561C" w:rsidR="006D2E0B" w:rsidRPr="001F614C" w:rsidRDefault="006D2E0B" w:rsidP="006D2E0B">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Five (5) Completed Reference Letters (Annexure 2) </w:t>
            </w:r>
          </w:p>
        </w:tc>
        <w:tc>
          <w:tcPr>
            <w:tcW w:w="1080" w:type="dxa"/>
          </w:tcPr>
          <w:p w14:paraId="2251AD4D" w14:textId="77777777" w:rsidR="006D2E0B" w:rsidRPr="001F614C" w:rsidRDefault="006D2E0B" w:rsidP="006D2E0B">
            <w:pPr>
              <w:pStyle w:val="NormalIndent"/>
              <w:spacing w:line="276" w:lineRule="auto"/>
              <w:ind w:left="0"/>
              <w:rPr>
                <w:rFonts w:ascii="Arial" w:hAnsi="Arial" w:cs="Arial"/>
                <w:color w:val="000000" w:themeColor="text1"/>
                <w:sz w:val="22"/>
                <w:szCs w:val="22"/>
              </w:rPr>
            </w:pPr>
          </w:p>
        </w:tc>
      </w:tr>
      <w:tr w:rsidR="006D2E0B" w:rsidRPr="001F614C" w14:paraId="6D5382F6" w14:textId="77777777" w:rsidTr="00FF6352">
        <w:trPr>
          <w:jc w:val="center"/>
        </w:trPr>
        <w:tc>
          <w:tcPr>
            <w:tcW w:w="8508" w:type="dxa"/>
          </w:tcPr>
          <w:p w14:paraId="4C0BB778" w14:textId="37D3F64D" w:rsidR="006D2E0B" w:rsidRPr="001F614C" w:rsidRDefault="006D2E0B" w:rsidP="006D2E0B">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Company profile - To detail relevant experience on all areas identified in the scope for this project.</w:t>
            </w:r>
          </w:p>
        </w:tc>
        <w:tc>
          <w:tcPr>
            <w:tcW w:w="1080" w:type="dxa"/>
          </w:tcPr>
          <w:p w14:paraId="788A5107" w14:textId="77777777" w:rsidR="006D2E0B" w:rsidRPr="001F614C" w:rsidRDefault="006D2E0B" w:rsidP="006D2E0B">
            <w:pPr>
              <w:pStyle w:val="NormalIndent"/>
              <w:spacing w:line="276" w:lineRule="auto"/>
              <w:ind w:left="0"/>
              <w:rPr>
                <w:rFonts w:ascii="Arial" w:hAnsi="Arial" w:cs="Arial"/>
                <w:color w:val="000000" w:themeColor="text1"/>
                <w:sz w:val="22"/>
                <w:szCs w:val="22"/>
              </w:rPr>
            </w:pPr>
          </w:p>
        </w:tc>
      </w:tr>
      <w:tr w:rsidR="006B5CDD" w:rsidRPr="001F614C" w14:paraId="4C60F201" w14:textId="77777777" w:rsidTr="00FF6352">
        <w:trPr>
          <w:jc w:val="center"/>
        </w:trPr>
        <w:tc>
          <w:tcPr>
            <w:tcW w:w="8508" w:type="dxa"/>
          </w:tcPr>
          <w:p w14:paraId="49B745D5" w14:textId="2CB2718D" w:rsidR="006B5CDD" w:rsidRPr="001F614C" w:rsidRDefault="006B5CDD" w:rsidP="006D2E0B">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Project Team CVs – to detail relevant experience on all areas identified in the scope</w:t>
            </w:r>
            <w:r w:rsidR="00F24849" w:rsidRPr="001F614C">
              <w:rPr>
                <w:rFonts w:ascii="Arial" w:hAnsi="Arial" w:cs="Arial"/>
                <w:color w:val="000000" w:themeColor="text1"/>
                <w:sz w:val="22"/>
                <w:szCs w:val="22"/>
              </w:rPr>
              <w:t xml:space="preserve"> for this project</w:t>
            </w:r>
          </w:p>
        </w:tc>
        <w:tc>
          <w:tcPr>
            <w:tcW w:w="1080" w:type="dxa"/>
          </w:tcPr>
          <w:p w14:paraId="16FEE9ED" w14:textId="77777777" w:rsidR="006B5CDD" w:rsidRPr="001F614C" w:rsidRDefault="006B5CDD" w:rsidP="006D2E0B">
            <w:pPr>
              <w:pStyle w:val="NormalIndent"/>
              <w:spacing w:line="276" w:lineRule="auto"/>
              <w:ind w:left="0"/>
              <w:rPr>
                <w:rFonts w:ascii="Arial" w:hAnsi="Arial" w:cs="Arial"/>
                <w:color w:val="000000" w:themeColor="text1"/>
                <w:sz w:val="22"/>
                <w:szCs w:val="22"/>
              </w:rPr>
            </w:pPr>
          </w:p>
        </w:tc>
      </w:tr>
    </w:tbl>
    <w:p w14:paraId="0ECC974B" w14:textId="1EDF67C8" w:rsidR="000F6082" w:rsidRPr="001F614C" w:rsidRDefault="000F6082" w:rsidP="0021289C">
      <w:pPr>
        <w:spacing w:line="360" w:lineRule="auto"/>
        <w:ind w:left="360"/>
        <w:rPr>
          <w:rFonts w:ascii="Arial" w:hAnsi="Arial" w:cs="Arial"/>
          <w:color w:val="000000" w:themeColor="text1"/>
        </w:rPr>
      </w:pPr>
    </w:p>
    <w:p w14:paraId="7B9D1B1A" w14:textId="55259E2B" w:rsidR="00A201CF" w:rsidRPr="001F614C" w:rsidRDefault="00A201CF" w:rsidP="0021289C">
      <w:pPr>
        <w:spacing w:line="360" w:lineRule="auto"/>
        <w:ind w:left="360"/>
        <w:rPr>
          <w:rFonts w:ascii="Arial" w:hAnsi="Arial" w:cs="Arial"/>
          <w:color w:val="000000" w:themeColor="text1"/>
        </w:rPr>
      </w:pPr>
    </w:p>
    <w:p w14:paraId="1F31BCDA" w14:textId="5226B9E1" w:rsidR="00A201CF" w:rsidRPr="001F614C" w:rsidRDefault="00A201CF" w:rsidP="0021289C">
      <w:pPr>
        <w:spacing w:line="360" w:lineRule="auto"/>
        <w:ind w:left="360"/>
        <w:rPr>
          <w:rFonts w:ascii="Arial" w:hAnsi="Arial" w:cs="Arial"/>
          <w:color w:val="000000" w:themeColor="text1"/>
        </w:rPr>
      </w:pPr>
    </w:p>
    <w:p w14:paraId="32B5DFE7" w14:textId="065B81BB" w:rsidR="00A201CF" w:rsidRPr="001F614C" w:rsidRDefault="00A201CF" w:rsidP="0021289C">
      <w:pPr>
        <w:spacing w:line="360" w:lineRule="auto"/>
        <w:ind w:left="360"/>
        <w:rPr>
          <w:rFonts w:ascii="Arial" w:hAnsi="Arial" w:cs="Arial"/>
          <w:color w:val="000000" w:themeColor="text1"/>
        </w:rPr>
      </w:pPr>
    </w:p>
    <w:p w14:paraId="7F8C8A1E" w14:textId="4D9BA106" w:rsidR="00A201CF" w:rsidRPr="001F614C" w:rsidRDefault="00A201CF" w:rsidP="0021289C">
      <w:pPr>
        <w:spacing w:line="360" w:lineRule="auto"/>
        <w:ind w:left="360"/>
        <w:rPr>
          <w:rFonts w:ascii="Arial" w:hAnsi="Arial" w:cs="Arial"/>
          <w:color w:val="000000" w:themeColor="text1"/>
        </w:rPr>
      </w:pPr>
    </w:p>
    <w:p w14:paraId="667D5465" w14:textId="711B9223" w:rsidR="00A201CF" w:rsidRPr="001F614C" w:rsidRDefault="00A201CF" w:rsidP="0021289C">
      <w:pPr>
        <w:spacing w:line="360" w:lineRule="auto"/>
        <w:ind w:left="360"/>
        <w:rPr>
          <w:rFonts w:ascii="Arial" w:hAnsi="Arial" w:cs="Arial"/>
          <w:color w:val="000000" w:themeColor="text1"/>
        </w:rPr>
      </w:pPr>
    </w:p>
    <w:p w14:paraId="7A1E916A" w14:textId="77777777" w:rsidR="00AB36CA" w:rsidRPr="001F614C" w:rsidRDefault="00C32405"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 xml:space="preserve">Compulsory documentation </w:t>
      </w:r>
      <w:r w:rsidR="00AB36CA" w:rsidRPr="001F614C">
        <w:rPr>
          <w:rFonts w:ascii="Arial" w:hAnsi="Arial" w:cs="Arial"/>
          <w:b/>
          <w:caps/>
          <w:color w:val="000000" w:themeColor="text1"/>
        </w:rPr>
        <w:t>to be submitted</w:t>
      </w:r>
    </w:p>
    <w:p w14:paraId="01BD7A0F" w14:textId="77777777" w:rsidR="00740F38" w:rsidRPr="001F614C" w:rsidRDefault="00AB36CA" w:rsidP="00933F49">
      <w:pPr>
        <w:spacing w:line="360" w:lineRule="auto"/>
        <w:ind w:left="360"/>
        <w:jc w:val="both"/>
        <w:rPr>
          <w:rFonts w:ascii="Arial" w:hAnsi="Arial" w:cs="Arial"/>
          <w:color w:val="000000" w:themeColor="text1"/>
        </w:rPr>
      </w:pPr>
      <w:r w:rsidRPr="001F614C">
        <w:rPr>
          <w:rFonts w:ascii="Arial" w:hAnsi="Arial" w:cs="Arial"/>
          <w:color w:val="000000" w:themeColor="text1"/>
        </w:rPr>
        <w:t xml:space="preserve">The following documentation is considered as compulsory documentation and is required to be submitted with </w:t>
      </w:r>
      <w:r w:rsidR="00D57CDA" w:rsidRPr="001F614C">
        <w:rPr>
          <w:rFonts w:ascii="Arial" w:hAnsi="Arial" w:cs="Arial"/>
          <w:color w:val="000000" w:themeColor="text1"/>
        </w:rPr>
        <w:t>y</w:t>
      </w:r>
      <w:r w:rsidRPr="001F614C">
        <w:rPr>
          <w:rFonts w:ascii="Arial" w:hAnsi="Arial" w:cs="Arial"/>
          <w:color w:val="000000" w:themeColor="text1"/>
        </w:rPr>
        <w:t>o</w:t>
      </w:r>
      <w:r w:rsidR="00740F38" w:rsidRPr="001F614C">
        <w:rPr>
          <w:rFonts w:ascii="Arial" w:hAnsi="Arial" w:cs="Arial"/>
          <w:color w:val="000000" w:themeColor="text1"/>
        </w:rPr>
        <w:t>ur</w:t>
      </w:r>
      <w:r w:rsidR="00D57CDA" w:rsidRPr="001F614C">
        <w:rPr>
          <w:rFonts w:ascii="Arial" w:hAnsi="Arial" w:cs="Arial"/>
          <w:color w:val="000000" w:themeColor="text1"/>
        </w:rPr>
        <w:t xml:space="preserve"> </w:t>
      </w:r>
      <w:r w:rsidR="00740F38" w:rsidRPr="001F614C">
        <w:rPr>
          <w:rFonts w:ascii="Arial" w:hAnsi="Arial" w:cs="Arial"/>
          <w:color w:val="000000" w:themeColor="text1"/>
        </w:rPr>
        <w:t>tender</w:t>
      </w:r>
      <w:r w:rsidRPr="001F614C">
        <w:rPr>
          <w:rFonts w:ascii="Arial" w:hAnsi="Arial" w:cs="Arial"/>
          <w:color w:val="000000" w:themeColor="text1"/>
        </w:rPr>
        <w:t xml:space="preserve">.  Failing to submit the compulsory documentation will lead to disqualification due to </w:t>
      </w:r>
      <w:r w:rsidR="00933F49" w:rsidRPr="001F614C">
        <w:rPr>
          <w:rFonts w:ascii="Arial" w:hAnsi="Arial" w:cs="Arial"/>
          <w:color w:val="000000" w:themeColor="text1"/>
        </w:rPr>
        <w:t>non-responsiveness</w:t>
      </w:r>
      <w:r w:rsidRPr="001F614C">
        <w:rPr>
          <w:rFonts w:ascii="Arial" w:hAnsi="Arial" w:cs="Arial"/>
          <w:color w:val="000000" w:themeColor="text1"/>
        </w:rPr>
        <w:t>.</w:t>
      </w:r>
    </w:p>
    <w:p w14:paraId="5D005050" w14:textId="77777777" w:rsidR="00933F49" w:rsidRPr="001F614C" w:rsidRDefault="00933F49" w:rsidP="00933F49">
      <w:pPr>
        <w:spacing w:line="360" w:lineRule="auto"/>
        <w:ind w:left="360"/>
        <w:jc w:val="both"/>
        <w:rPr>
          <w:rFonts w:ascii="Arial" w:hAnsi="Arial" w:cs="Arial"/>
          <w:color w:val="000000" w:themeColor="text1"/>
        </w:rPr>
      </w:pPr>
    </w:p>
    <w:tbl>
      <w:tblPr>
        <w:tblStyle w:val="TableGrid"/>
        <w:tblW w:w="9588" w:type="dxa"/>
        <w:jc w:val="center"/>
        <w:tblCellMar>
          <w:top w:w="85" w:type="dxa"/>
          <w:bottom w:w="85" w:type="dxa"/>
        </w:tblCellMar>
        <w:tblLook w:val="04A0" w:firstRow="1" w:lastRow="0" w:firstColumn="1" w:lastColumn="0" w:noHBand="0" w:noVBand="1"/>
      </w:tblPr>
      <w:tblGrid>
        <w:gridCol w:w="8508"/>
        <w:gridCol w:w="1080"/>
      </w:tblGrid>
      <w:tr w:rsidR="00CF19CF" w:rsidRPr="001F614C" w14:paraId="4120D359" w14:textId="77777777" w:rsidTr="00FF6352">
        <w:trPr>
          <w:jc w:val="center"/>
        </w:trPr>
        <w:tc>
          <w:tcPr>
            <w:tcW w:w="8508" w:type="dxa"/>
            <w:shd w:val="clear" w:color="auto" w:fill="808080" w:themeFill="background1" w:themeFillShade="80"/>
          </w:tcPr>
          <w:p w14:paraId="7015F61D" w14:textId="77777777" w:rsidR="00CF19CF" w:rsidRPr="001F614C" w:rsidRDefault="00CF19CF" w:rsidP="00FF6352">
            <w:pPr>
              <w:spacing w:line="360" w:lineRule="auto"/>
              <w:rPr>
                <w:rFonts w:ascii="Arial" w:hAnsi="Arial" w:cs="Arial"/>
                <w:b/>
                <w:bCs/>
                <w:color w:val="000000" w:themeColor="text1"/>
                <w:sz w:val="22"/>
                <w:szCs w:val="22"/>
              </w:rPr>
            </w:pPr>
            <w:r w:rsidRPr="001F614C">
              <w:rPr>
                <w:rFonts w:ascii="Arial" w:eastAsia="Times" w:hAnsi="Arial" w:cs="Arial"/>
                <w:b/>
                <w:bCs/>
                <w:color w:val="000000" w:themeColor="text1"/>
                <w:sz w:val="22"/>
                <w:szCs w:val="22"/>
              </w:rPr>
              <w:t>ITEM</w:t>
            </w:r>
          </w:p>
        </w:tc>
        <w:tc>
          <w:tcPr>
            <w:tcW w:w="1080" w:type="dxa"/>
            <w:shd w:val="clear" w:color="auto" w:fill="808080" w:themeFill="background1" w:themeFillShade="80"/>
            <w:vAlign w:val="center"/>
          </w:tcPr>
          <w:p w14:paraId="158F9A58" w14:textId="77777777" w:rsidR="00CF19CF" w:rsidRPr="001F614C" w:rsidRDefault="00CF19CF" w:rsidP="00FF6352">
            <w:pPr>
              <w:pStyle w:val="NormalIndent"/>
              <w:spacing w:line="276" w:lineRule="auto"/>
              <w:ind w:left="0"/>
              <w:rPr>
                <w:rFonts w:ascii="Arial" w:hAnsi="Arial" w:cs="Arial"/>
                <w:color w:val="000000" w:themeColor="text1"/>
                <w:sz w:val="22"/>
                <w:szCs w:val="22"/>
              </w:rPr>
            </w:pPr>
            <w:r w:rsidRPr="001F614C">
              <w:rPr>
                <w:rFonts w:ascii="Arial" w:hAnsi="Arial" w:cs="Arial"/>
                <w:bCs/>
                <w:color w:val="000000" w:themeColor="text1"/>
                <w:sz w:val="22"/>
                <w:szCs w:val="22"/>
              </w:rPr>
              <w:t>TICK</w:t>
            </w:r>
          </w:p>
        </w:tc>
      </w:tr>
      <w:tr w:rsidR="00CF19CF" w:rsidRPr="001F614C" w14:paraId="2B2FB127" w14:textId="77777777" w:rsidTr="000B64A3">
        <w:trPr>
          <w:trHeight w:val="355"/>
          <w:jc w:val="center"/>
        </w:trPr>
        <w:tc>
          <w:tcPr>
            <w:tcW w:w="8508" w:type="dxa"/>
          </w:tcPr>
          <w:p w14:paraId="2358CBB6" w14:textId="77777777" w:rsidR="00CF19CF" w:rsidRPr="001F614C" w:rsidRDefault="00CF19CF" w:rsidP="00FF6352">
            <w:pPr>
              <w:spacing w:line="276" w:lineRule="auto"/>
              <w:rPr>
                <w:rFonts w:ascii="Arial" w:hAnsi="Arial" w:cs="Arial"/>
                <w:b/>
                <w:color w:val="000000" w:themeColor="text1"/>
                <w:sz w:val="22"/>
                <w:szCs w:val="22"/>
              </w:rPr>
            </w:pPr>
            <w:r w:rsidRPr="001F614C">
              <w:rPr>
                <w:rFonts w:ascii="Arial" w:hAnsi="Arial" w:cs="Arial"/>
                <w:b/>
                <w:color w:val="000000" w:themeColor="text1"/>
                <w:sz w:val="22"/>
                <w:szCs w:val="22"/>
              </w:rPr>
              <w:t>Compulsory Documentation To Be Submitted</w:t>
            </w:r>
          </w:p>
        </w:tc>
        <w:tc>
          <w:tcPr>
            <w:tcW w:w="1080" w:type="dxa"/>
          </w:tcPr>
          <w:p w14:paraId="208BB872" w14:textId="77777777" w:rsidR="00CF19CF" w:rsidRPr="001F614C" w:rsidRDefault="00CF19CF" w:rsidP="00FF6352">
            <w:pPr>
              <w:pStyle w:val="NormalIndent"/>
              <w:spacing w:line="276" w:lineRule="auto"/>
              <w:ind w:left="0"/>
              <w:rPr>
                <w:rFonts w:ascii="Arial" w:hAnsi="Arial" w:cs="Arial"/>
                <w:color w:val="000000" w:themeColor="text1"/>
                <w:sz w:val="22"/>
                <w:szCs w:val="22"/>
              </w:rPr>
            </w:pPr>
          </w:p>
        </w:tc>
      </w:tr>
      <w:tr w:rsidR="003050F3" w:rsidRPr="001F614C" w14:paraId="7B697C0D" w14:textId="77777777" w:rsidTr="00FF6352">
        <w:trPr>
          <w:jc w:val="center"/>
        </w:trPr>
        <w:tc>
          <w:tcPr>
            <w:tcW w:w="8508" w:type="dxa"/>
          </w:tcPr>
          <w:p w14:paraId="5FABE06F" w14:textId="1745528B" w:rsidR="003050F3" w:rsidRPr="001F614C" w:rsidRDefault="003050F3" w:rsidP="003050F3">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Completed and Signed ELIDZ Procurement Handbook with all relevant supporting documentation (Tax clearance etc.)</w:t>
            </w:r>
          </w:p>
        </w:tc>
        <w:tc>
          <w:tcPr>
            <w:tcW w:w="1080" w:type="dxa"/>
          </w:tcPr>
          <w:p w14:paraId="5FCDF629" w14:textId="77777777" w:rsidR="003050F3" w:rsidRPr="001F614C" w:rsidRDefault="003050F3" w:rsidP="003050F3">
            <w:pPr>
              <w:pStyle w:val="NormalIndent"/>
              <w:spacing w:line="276" w:lineRule="auto"/>
              <w:ind w:left="0"/>
              <w:rPr>
                <w:rFonts w:ascii="Arial" w:hAnsi="Arial" w:cs="Arial"/>
                <w:color w:val="000000" w:themeColor="text1"/>
                <w:sz w:val="22"/>
                <w:szCs w:val="22"/>
              </w:rPr>
            </w:pPr>
          </w:p>
        </w:tc>
      </w:tr>
      <w:tr w:rsidR="003050F3" w:rsidRPr="001F614C" w14:paraId="313DE008" w14:textId="77777777" w:rsidTr="00FF6352">
        <w:trPr>
          <w:jc w:val="center"/>
        </w:trPr>
        <w:tc>
          <w:tcPr>
            <w:tcW w:w="8508" w:type="dxa"/>
          </w:tcPr>
          <w:p w14:paraId="18C8F3EA" w14:textId="582F0ED6" w:rsidR="003050F3" w:rsidRPr="001F614C" w:rsidRDefault="000F6082" w:rsidP="003050F3">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CSD registration certificate</w:t>
            </w:r>
          </w:p>
        </w:tc>
        <w:tc>
          <w:tcPr>
            <w:tcW w:w="1080" w:type="dxa"/>
          </w:tcPr>
          <w:p w14:paraId="70420EC7" w14:textId="77777777" w:rsidR="003050F3" w:rsidRPr="001F614C" w:rsidRDefault="003050F3" w:rsidP="003050F3">
            <w:pPr>
              <w:pStyle w:val="NormalIndent"/>
              <w:spacing w:line="276" w:lineRule="auto"/>
              <w:ind w:left="0"/>
              <w:rPr>
                <w:rFonts w:ascii="Arial" w:hAnsi="Arial" w:cs="Arial"/>
                <w:color w:val="000000" w:themeColor="text1"/>
                <w:sz w:val="22"/>
                <w:szCs w:val="22"/>
              </w:rPr>
            </w:pPr>
          </w:p>
        </w:tc>
      </w:tr>
      <w:tr w:rsidR="003050F3" w:rsidRPr="001F614C" w14:paraId="3ADA27D6" w14:textId="77777777" w:rsidTr="00FF6352">
        <w:trPr>
          <w:jc w:val="center"/>
        </w:trPr>
        <w:tc>
          <w:tcPr>
            <w:tcW w:w="8508" w:type="dxa"/>
          </w:tcPr>
          <w:p w14:paraId="32B52BBD" w14:textId="7E0BE391" w:rsidR="003050F3" w:rsidRPr="001F614C" w:rsidRDefault="003050F3" w:rsidP="003050F3">
            <w:pPr>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JV Participation Documentation (If applicable)</w:t>
            </w:r>
          </w:p>
        </w:tc>
        <w:tc>
          <w:tcPr>
            <w:tcW w:w="1080" w:type="dxa"/>
          </w:tcPr>
          <w:p w14:paraId="6B5BC67A" w14:textId="77777777" w:rsidR="003050F3" w:rsidRPr="001F614C" w:rsidRDefault="003050F3" w:rsidP="003050F3">
            <w:pPr>
              <w:pStyle w:val="NormalIndent"/>
              <w:spacing w:line="276" w:lineRule="auto"/>
              <w:ind w:left="0"/>
              <w:rPr>
                <w:rFonts w:ascii="Arial" w:hAnsi="Arial" w:cs="Arial"/>
                <w:color w:val="000000" w:themeColor="text1"/>
                <w:sz w:val="22"/>
                <w:szCs w:val="22"/>
              </w:rPr>
            </w:pPr>
          </w:p>
        </w:tc>
      </w:tr>
    </w:tbl>
    <w:p w14:paraId="2DC85093" w14:textId="77777777" w:rsidR="00933F49" w:rsidRPr="001F614C" w:rsidRDefault="00933F49" w:rsidP="00933F49">
      <w:pPr>
        <w:spacing w:line="360" w:lineRule="auto"/>
        <w:ind w:left="360"/>
        <w:jc w:val="both"/>
        <w:rPr>
          <w:rFonts w:ascii="Arial" w:hAnsi="Arial" w:cs="Arial"/>
          <w:color w:val="000000" w:themeColor="text1"/>
        </w:rPr>
      </w:pPr>
    </w:p>
    <w:p w14:paraId="78C7DDAF" w14:textId="77777777" w:rsidR="00195404" w:rsidRPr="001F614C" w:rsidRDefault="00195404" w:rsidP="00572D16">
      <w:pPr>
        <w:numPr>
          <w:ilvl w:val="0"/>
          <w:numId w:val="2"/>
        </w:numPr>
        <w:spacing w:line="360" w:lineRule="auto"/>
        <w:jc w:val="both"/>
        <w:rPr>
          <w:rFonts w:ascii="Arial" w:hAnsi="Arial" w:cs="Arial"/>
          <w:b/>
          <w:caps/>
          <w:color w:val="000000" w:themeColor="text1"/>
        </w:rPr>
      </w:pPr>
      <w:r w:rsidRPr="001F614C">
        <w:rPr>
          <w:rFonts w:ascii="Arial" w:hAnsi="Arial" w:cs="Arial"/>
          <w:b/>
          <w:caps/>
          <w:color w:val="000000" w:themeColor="text1"/>
        </w:rPr>
        <w:t>Method of Submission</w:t>
      </w:r>
    </w:p>
    <w:p w14:paraId="26906AF4" w14:textId="77140400" w:rsidR="00115461" w:rsidRPr="001F614C" w:rsidRDefault="00195404" w:rsidP="00115461">
      <w:pPr>
        <w:spacing w:line="360" w:lineRule="auto"/>
        <w:ind w:left="432"/>
        <w:jc w:val="both"/>
        <w:rPr>
          <w:rFonts w:ascii="Arial" w:hAnsi="Arial" w:cs="Arial"/>
          <w:color w:val="000000" w:themeColor="text1"/>
        </w:rPr>
      </w:pPr>
      <w:r w:rsidRPr="001F614C">
        <w:rPr>
          <w:rFonts w:ascii="Arial" w:hAnsi="Arial" w:cs="Arial"/>
          <w:color w:val="000000" w:themeColor="text1"/>
        </w:rPr>
        <w:t>It will be the responsibility of the tenderer to ensure that the tender reaches th</w:t>
      </w:r>
      <w:r w:rsidR="00EC5D23" w:rsidRPr="001F614C">
        <w:rPr>
          <w:rFonts w:ascii="Arial" w:hAnsi="Arial" w:cs="Arial"/>
          <w:color w:val="000000" w:themeColor="text1"/>
        </w:rPr>
        <w:t xml:space="preserve">e ELIDZ. </w:t>
      </w:r>
      <w:r w:rsidRPr="001F614C">
        <w:rPr>
          <w:rFonts w:ascii="Arial" w:hAnsi="Arial" w:cs="Arial"/>
          <w:color w:val="000000" w:themeColor="text1"/>
        </w:rPr>
        <w:t xml:space="preserve">Proof of posting will not be taken as proof of delivery.  </w:t>
      </w:r>
      <w:r w:rsidRPr="001F614C">
        <w:rPr>
          <w:rFonts w:ascii="Arial" w:hAnsi="Arial" w:cs="Arial"/>
          <w:b/>
          <w:color w:val="000000" w:themeColor="text1"/>
        </w:rPr>
        <w:t xml:space="preserve">All tender documents submitted are to be securely bound and submitted in </w:t>
      </w:r>
      <w:r w:rsidR="005E0F95" w:rsidRPr="001F614C">
        <w:rPr>
          <w:rFonts w:ascii="Arial" w:hAnsi="Arial" w:cs="Arial"/>
          <w:b/>
          <w:color w:val="000000" w:themeColor="text1"/>
        </w:rPr>
        <w:t>duplicate</w:t>
      </w:r>
      <w:r w:rsidR="007809F9" w:rsidRPr="001F614C">
        <w:rPr>
          <w:rFonts w:ascii="Arial" w:hAnsi="Arial" w:cs="Arial"/>
          <w:b/>
          <w:color w:val="000000" w:themeColor="text1"/>
        </w:rPr>
        <w:t xml:space="preserve">. </w:t>
      </w:r>
      <w:r w:rsidR="00714AEF" w:rsidRPr="001F614C">
        <w:rPr>
          <w:rFonts w:ascii="Arial" w:hAnsi="Arial" w:cs="Arial"/>
          <w:color w:val="000000" w:themeColor="text1"/>
        </w:rPr>
        <w:t>Tenderers must submit technical and financial proposals in two separate envelopes clearly marked “Envelope A – Technical Proposal” and “Envelope B – Financial Proposal”. The financial proposal will only be opened should the technical proposal be found to be acceptable.</w:t>
      </w:r>
      <w:r w:rsidR="00C237A6" w:rsidRPr="001F614C">
        <w:rPr>
          <w:rFonts w:ascii="Arial" w:hAnsi="Arial" w:cs="Arial"/>
          <w:b/>
          <w:color w:val="000000" w:themeColor="text1"/>
        </w:rPr>
        <w:t xml:space="preserve"> </w:t>
      </w:r>
      <w:r w:rsidR="00115461" w:rsidRPr="001F614C">
        <w:rPr>
          <w:rFonts w:ascii="Arial" w:hAnsi="Arial" w:cs="Arial"/>
          <w:color w:val="000000" w:themeColor="text1"/>
        </w:rPr>
        <w:t xml:space="preserve">The tender should be placed in a sealed envelope </w:t>
      </w:r>
      <w:r w:rsidR="00C756FF" w:rsidRPr="001F614C">
        <w:rPr>
          <w:rFonts w:ascii="Arial" w:hAnsi="Arial" w:cs="Arial"/>
          <w:color w:val="000000" w:themeColor="text1"/>
        </w:rPr>
        <w:t>marked “RFP-</w:t>
      </w:r>
      <w:r w:rsidR="005F1923" w:rsidRPr="001F614C">
        <w:rPr>
          <w:rFonts w:ascii="Arial" w:hAnsi="Arial" w:cs="Arial"/>
          <w:color w:val="000000" w:themeColor="text1"/>
        </w:rPr>
        <w:t xml:space="preserve"> </w:t>
      </w:r>
      <w:r w:rsidR="00A201CF" w:rsidRPr="001F614C">
        <w:rPr>
          <w:rFonts w:ascii="Arial" w:hAnsi="Arial" w:cs="Arial"/>
          <w:color w:val="000000" w:themeColor="text1"/>
        </w:rPr>
        <w:t>ORGANISATIONAL DESIGN: HUMAN CAPITAL MANAGEMENT SUPPORT AND SERVICES</w:t>
      </w:r>
      <w:r w:rsidR="00C756FF" w:rsidRPr="001F614C">
        <w:rPr>
          <w:rFonts w:ascii="Arial" w:hAnsi="Arial" w:cs="Arial"/>
          <w:color w:val="000000" w:themeColor="text1"/>
        </w:rPr>
        <w:t xml:space="preserve">”  </w:t>
      </w:r>
      <w:r w:rsidR="00115461" w:rsidRPr="001F614C">
        <w:rPr>
          <w:rFonts w:ascii="Arial" w:hAnsi="Arial" w:cs="Arial"/>
          <w:color w:val="000000" w:themeColor="text1"/>
        </w:rPr>
        <w:t xml:space="preserve">and deposited by hand in the tender box before the closing date and time of 12h00, </w:t>
      </w:r>
      <w:r w:rsidR="00F24849" w:rsidRPr="001F614C">
        <w:rPr>
          <w:rFonts w:ascii="Arial" w:hAnsi="Arial" w:cs="Arial"/>
          <w:color w:val="000000" w:themeColor="text1"/>
        </w:rPr>
        <w:t>25 November</w:t>
      </w:r>
      <w:r w:rsidR="005F1923" w:rsidRPr="001F614C">
        <w:rPr>
          <w:rFonts w:ascii="Arial" w:hAnsi="Arial" w:cs="Arial"/>
          <w:color w:val="000000" w:themeColor="text1"/>
        </w:rPr>
        <w:t xml:space="preserve"> 201</w:t>
      </w:r>
      <w:r w:rsidR="00F24849" w:rsidRPr="001F614C">
        <w:rPr>
          <w:rFonts w:ascii="Arial" w:hAnsi="Arial" w:cs="Arial"/>
          <w:color w:val="000000" w:themeColor="text1"/>
        </w:rPr>
        <w:t>9</w:t>
      </w:r>
      <w:r w:rsidR="00115461" w:rsidRPr="001F614C">
        <w:rPr>
          <w:rFonts w:ascii="Arial" w:hAnsi="Arial" w:cs="Arial"/>
          <w:color w:val="000000" w:themeColor="text1"/>
        </w:rPr>
        <w:t>. ELIDZ WILL NOT BE RESPONSIBLE FOR DOCUMENTS PLACED IN AN INCORRECT TENDER BOX.</w:t>
      </w:r>
    </w:p>
    <w:p w14:paraId="0D63C72B" w14:textId="77777777" w:rsidR="004B45F2" w:rsidRPr="001F614C" w:rsidRDefault="004B45F2" w:rsidP="00115461">
      <w:pPr>
        <w:spacing w:line="360" w:lineRule="auto"/>
        <w:ind w:left="432"/>
        <w:jc w:val="both"/>
        <w:rPr>
          <w:rFonts w:ascii="Arial" w:hAnsi="Arial" w:cs="Arial"/>
          <w:color w:val="000000" w:themeColor="text1"/>
        </w:rPr>
      </w:pPr>
    </w:p>
    <w:p w14:paraId="47DC7CC2" w14:textId="49B095F0" w:rsidR="00195404" w:rsidRPr="001F614C" w:rsidRDefault="00115461" w:rsidP="00115461">
      <w:pPr>
        <w:spacing w:line="360" w:lineRule="auto"/>
        <w:ind w:left="432"/>
        <w:jc w:val="both"/>
        <w:rPr>
          <w:rFonts w:ascii="Arial" w:hAnsi="Arial" w:cs="Arial"/>
          <w:color w:val="000000" w:themeColor="text1"/>
        </w:rPr>
      </w:pPr>
      <w:r w:rsidRPr="001F614C">
        <w:rPr>
          <w:rFonts w:ascii="Arial" w:hAnsi="Arial" w:cs="Arial"/>
          <w:color w:val="000000" w:themeColor="text1"/>
        </w:rPr>
        <w:t xml:space="preserve">The tender box will be marked </w:t>
      </w:r>
      <w:r w:rsidR="00942DC3" w:rsidRPr="001F614C">
        <w:rPr>
          <w:rFonts w:ascii="Arial" w:hAnsi="Arial" w:cs="Arial"/>
          <w:color w:val="000000" w:themeColor="text1"/>
        </w:rPr>
        <w:t xml:space="preserve">tender name </w:t>
      </w:r>
      <w:r w:rsidRPr="001F614C">
        <w:rPr>
          <w:rFonts w:ascii="Arial" w:hAnsi="Arial" w:cs="Arial"/>
          <w:color w:val="000000" w:themeColor="text1"/>
        </w:rPr>
        <w:t>“</w:t>
      </w:r>
      <w:r w:rsidR="00D31F4A" w:rsidRPr="001F614C">
        <w:rPr>
          <w:rFonts w:ascii="Arial" w:hAnsi="Arial" w:cs="Arial"/>
          <w:color w:val="000000" w:themeColor="text1"/>
        </w:rPr>
        <w:t>RFP-</w:t>
      </w:r>
      <w:r w:rsidR="00894342" w:rsidRPr="001F614C">
        <w:rPr>
          <w:rFonts w:ascii="Arial" w:hAnsi="Arial" w:cs="Arial"/>
          <w:color w:val="000000" w:themeColor="text1"/>
        </w:rPr>
        <w:t xml:space="preserve"> </w:t>
      </w:r>
      <w:r w:rsidR="00A201CF" w:rsidRPr="001F614C">
        <w:rPr>
          <w:rFonts w:ascii="Arial" w:hAnsi="Arial" w:cs="Arial"/>
          <w:color w:val="000000" w:themeColor="text1"/>
        </w:rPr>
        <w:t>ORGANISATIONAL DESIGN: HUMAN CAPITAL MANAGEMENT SUPPORT AND SERVICES</w:t>
      </w:r>
      <w:r w:rsidR="00EF5307" w:rsidRPr="001F614C">
        <w:rPr>
          <w:rFonts w:ascii="Arial" w:hAnsi="Arial" w:cs="Arial"/>
          <w:color w:val="000000" w:themeColor="text1"/>
        </w:rPr>
        <w:t>” which</w:t>
      </w:r>
      <w:r w:rsidRPr="001F614C">
        <w:rPr>
          <w:rFonts w:ascii="Arial" w:hAnsi="Arial" w:cs="Arial"/>
          <w:color w:val="000000" w:themeColor="text1"/>
        </w:rPr>
        <w:t xml:space="preserve"> can be found in the following location:</w:t>
      </w:r>
    </w:p>
    <w:p w14:paraId="70AB0AE5" w14:textId="77777777" w:rsidR="00B519EF" w:rsidRPr="001F614C" w:rsidRDefault="00B519EF" w:rsidP="00327126">
      <w:pPr>
        <w:spacing w:line="360" w:lineRule="auto"/>
        <w:ind w:firstLine="432"/>
        <w:jc w:val="both"/>
        <w:rPr>
          <w:rFonts w:ascii="Arial" w:hAnsi="Arial" w:cs="Arial"/>
          <w:color w:val="000000" w:themeColor="text1"/>
        </w:rPr>
      </w:pPr>
    </w:p>
    <w:p w14:paraId="6CCDED06" w14:textId="77777777" w:rsidR="00195404" w:rsidRPr="001F614C" w:rsidRDefault="00195404" w:rsidP="00327126">
      <w:pPr>
        <w:spacing w:line="360" w:lineRule="auto"/>
        <w:ind w:firstLine="432"/>
        <w:jc w:val="both"/>
        <w:rPr>
          <w:rFonts w:ascii="Arial" w:hAnsi="Arial" w:cs="Arial"/>
          <w:color w:val="000000" w:themeColor="text1"/>
        </w:rPr>
      </w:pPr>
      <w:r w:rsidRPr="001F614C">
        <w:rPr>
          <w:rFonts w:ascii="Arial" w:hAnsi="Arial" w:cs="Arial"/>
          <w:color w:val="000000" w:themeColor="text1"/>
        </w:rPr>
        <w:t xml:space="preserve">The ELIDZ, </w:t>
      </w:r>
      <w:r w:rsidR="00EC5D23" w:rsidRPr="001F614C">
        <w:rPr>
          <w:rFonts w:ascii="Arial" w:hAnsi="Arial" w:cs="Arial"/>
          <w:color w:val="000000" w:themeColor="text1"/>
        </w:rPr>
        <w:t>Head Office</w:t>
      </w:r>
      <w:r w:rsidR="00A268D7" w:rsidRPr="001F614C">
        <w:rPr>
          <w:rFonts w:ascii="Arial" w:hAnsi="Arial" w:cs="Arial"/>
          <w:color w:val="000000" w:themeColor="text1"/>
        </w:rPr>
        <w:t xml:space="preserve"> Reception</w:t>
      </w:r>
      <w:r w:rsidRPr="001F614C">
        <w:rPr>
          <w:rFonts w:ascii="Arial" w:hAnsi="Arial" w:cs="Arial"/>
          <w:color w:val="000000" w:themeColor="text1"/>
        </w:rPr>
        <w:t>, Lower Chester Road, Sunnyridge, East London</w:t>
      </w:r>
      <w:r w:rsidR="00EC5D23" w:rsidRPr="001F614C">
        <w:rPr>
          <w:rFonts w:ascii="Arial" w:hAnsi="Arial" w:cs="Arial"/>
          <w:color w:val="000000" w:themeColor="text1"/>
        </w:rPr>
        <w:t>, 5201</w:t>
      </w:r>
    </w:p>
    <w:p w14:paraId="330AE682" w14:textId="77777777" w:rsidR="004B45F2" w:rsidRPr="001F614C" w:rsidRDefault="004B45F2" w:rsidP="00327126">
      <w:pPr>
        <w:spacing w:line="360" w:lineRule="auto"/>
        <w:ind w:firstLine="432"/>
        <w:jc w:val="both"/>
        <w:rPr>
          <w:rFonts w:ascii="Arial" w:hAnsi="Arial" w:cs="Arial"/>
          <w:color w:val="000000" w:themeColor="text1"/>
        </w:rPr>
      </w:pPr>
    </w:p>
    <w:p w14:paraId="4439CF49" w14:textId="77777777" w:rsidR="00942DC3" w:rsidRPr="001F614C" w:rsidRDefault="00942DC3" w:rsidP="00327126">
      <w:pPr>
        <w:spacing w:line="360" w:lineRule="auto"/>
        <w:ind w:firstLine="432"/>
        <w:jc w:val="both"/>
        <w:rPr>
          <w:rFonts w:ascii="Arial" w:hAnsi="Arial" w:cs="Arial"/>
          <w:color w:val="000000" w:themeColor="text1"/>
        </w:rPr>
      </w:pPr>
      <w:r w:rsidRPr="001F614C">
        <w:rPr>
          <w:rFonts w:ascii="Arial" w:hAnsi="Arial" w:cs="Arial"/>
          <w:color w:val="000000" w:themeColor="text1"/>
        </w:rPr>
        <w:t>Tender must be marked:</w:t>
      </w:r>
      <w:r w:rsidR="00C756FF" w:rsidRPr="001F614C">
        <w:rPr>
          <w:rFonts w:ascii="Arial" w:hAnsi="Arial" w:cs="Arial"/>
          <w:color w:val="000000" w:themeColor="text1"/>
        </w:rPr>
        <w:t xml:space="preserve"> </w:t>
      </w:r>
    </w:p>
    <w:p w14:paraId="78D1F6FD" w14:textId="77777777" w:rsidR="001928C0" w:rsidRPr="001F614C" w:rsidRDefault="00195404" w:rsidP="00327126">
      <w:pPr>
        <w:spacing w:line="360" w:lineRule="auto"/>
        <w:ind w:firstLine="432"/>
        <w:jc w:val="both"/>
        <w:rPr>
          <w:rFonts w:ascii="Arial" w:hAnsi="Arial" w:cs="Arial"/>
          <w:color w:val="000000" w:themeColor="text1"/>
        </w:rPr>
      </w:pPr>
      <w:r w:rsidRPr="001F614C">
        <w:rPr>
          <w:rFonts w:ascii="Arial" w:hAnsi="Arial" w:cs="Arial"/>
          <w:color w:val="000000" w:themeColor="text1"/>
        </w:rPr>
        <w:t>For the attention of:</w:t>
      </w:r>
      <w:r w:rsidR="009368C0" w:rsidRPr="001F614C">
        <w:rPr>
          <w:rFonts w:ascii="Arial" w:hAnsi="Arial" w:cs="Arial"/>
          <w:color w:val="000000" w:themeColor="text1"/>
        </w:rPr>
        <w:t xml:space="preserve"> </w:t>
      </w:r>
      <w:r w:rsidR="00942DC3" w:rsidRPr="001F614C">
        <w:rPr>
          <w:rFonts w:ascii="Arial" w:hAnsi="Arial" w:cs="Arial"/>
          <w:color w:val="000000" w:themeColor="text1"/>
        </w:rPr>
        <w:t>Zandile Mtebele</w:t>
      </w:r>
      <w:r w:rsidR="004E19ED" w:rsidRPr="001F614C">
        <w:rPr>
          <w:rFonts w:ascii="Arial" w:hAnsi="Arial" w:cs="Arial"/>
          <w:color w:val="000000" w:themeColor="text1"/>
        </w:rPr>
        <w:t xml:space="preserve">: </w:t>
      </w:r>
      <w:r w:rsidR="00942DC3" w:rsidRPr="001F614C">
        <w:rPr>
          <w:rFonts w:ascii="Arial" w:hAnsi="Arial" w:cs="Arial"/>
          <w:color w:val="000000" w:themeColor="text1"/>
        </w:rPr>
        <w:t>SCM Officer</w:t>
      </w:r>
    </w:p>
    <w:p w14:paraId="29FD2F17" w14:textId="77777777" w:rsidR="00FB25D0" w:rsidRPr="001F614C" w:rsidRDefault="00FB25D0" w:rsidP="00AE1403">
      <w:pPr>
        <w:spacing w:line="360" w:lineRule="auto"/>
        <w:ind w:firstLine="432"/>
        <w:jc w:val="both"/>
        <w:rPr>
          <w:rFonts w:ascii="Arial" w:hAnsi="Arial" w:cs="Arial"/>
          <w:color w:val="000000" w:themeColor="text1"/>
        </w:rPr>
      </w:pPr>
    </w:p>
    <w:p w14:paraId="71043D79" w14:textId="77777777" w:rsidR="00AE1403" w:rsidRPr="001F614C" w:rsidRDefault="00AE1403" w:rsidP="00AE1403">
      <w:pPr>
        <w:spacing w:line="360" w:lineRule="auto"/>
        <w:ind w:firstLine="432"/>
        <w:jc w:val="both"/>
        <w:rPr>
          <w:rFonts w:ascii="Arial" w:hAnsi="Arial" w:cs="Arial"/>
          <w:color w:val="000000" w:themeColor="text1"/>
        </w:rPr>
      </w:pPr>
      <w:r w:rsidRPr="001F614C">
        <w:rPr>
          <w:rFonts w:ascii="Arial" w:hAnsi="Arial" w:cs="Arial"/>
          <w:color w:val="000000" w:themeColor="text1"/>
        </w:rPr>
        <w:t>The ELIDZ reserves the right:</w:t>
      </w:r>
    </w:p>
    <w:p w14:paraId="4AB74D08" w14:textId="77777777" w:rsidR="00AE1403" w:rsidRPr="001F614C" w:rsidRDefault="00AE1403" w:rsidP="00AE1403">
      <w:pPr>
        <w:numPr>
          <w:ilvl w:val="0"/>
          <w:numId w:val="3"/>
        </w:numPr>
        <w:spacing w:line="360" w:lineRule="auto"/>
        <w:ind w:left="1070"/>
        <w:jc w:val="both"/>
        <w:rPr>
          <w:rFonts w:ascii="Arial" w:hAnsi="Arial" w:cs="Arial"/>
          <w:color w:val="000000" w:themeColor="text1"/>
          <w:lang w:val="en-ZA"/>
        </w:rPr>
      </w:pPr>
      <w:r w:rsidRPr="001F614C">
        <w:rPr>
          <w:rFonts w:ascii="Arial" w:hAnsi="Arial" w:cs="Arial"/>
          <w:color w:val="000000" w:themeColor="text1"/>
          <w:lang w:val="en-ZA"/>
        </w:rPr>
        <w:t>To negotiate with the successful tenderer and/or</w:t>
      </w:r>
    </w:p>
    <w:p w14:paraId="75131255"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modify the RFP’s goods / service(s) and request Respondents to re-bid on any changes;</w:t>
      </w:r>
    </w:p>
    <w:p w14:paraId="77B32C54"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lastRenderedPageBreak/>
        <w:t>reject any Proposal which does not conform to instructions and specifications which are detailed herein;</w:t>
      </w:r>
    </w:p>
    <w:p w14:paraId="2FB8909F"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disqualify Proposals submitted after the stated submission deadline;</w:t>
      </w:r>
    </w:p>
    <w:p w14:paraId="5690F236"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disqualify Proposals submitted that do not meet the goods or services specifications;</w:t>
      </w:r>
    </w:p>
    <w:p w14:paraId="11A8E247"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disqualify Proposals submitted that do not meet the necessary functionality where required;</w:t>
      </w:r>
    </w:p>
    <w:p w14:paraId="16FD7D69"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not necessarily accept the lowest priced Proposal;</w:t>
      </w:r>
    </w:p>
    <w:p w14:paraId="15C0E0CA"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reject all Proposals, if it so decides;</w:t>
      </w:r>
    </w:p>
    <w:p w14:paraId="237C6F57"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place an order in connection with this Proposal at any time after the RFP’s closing date;</w:t>
      </w:r>
    </w:p>
    <w:p w14:paraId="77C81ACB"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 xml:space="preserve">split the award of the order/s between more than one Supplier/Service Provider; or </w:t>
      </w:r>
    </w:p>
    <w:p w14:paraId="52B8D4CE" w14:textId="77777777" w:rsidR="00AE1403" w:rsidRPr="001F614C" w:rsidRDefault="00AE1403" w:rsidP="00AE1403">
      <w:pPr>
        <w:pStyle w:val="ListParagraph"/>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make no award at all;</w:t>
      </w:r>
    </w:p>
    <w:p w14:paraId="17C8D4CE" w14:textId="77777777" w:rsidR="00AE1403" w:rsidRPr="001F614C" w:rsidRDefault="00AE1403" w:rsidP="00AE1403">
      <w:pPr>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 xml:space="preserve">ELIDZ reserves the right not to award business to the highest scoring bidder/s where objective criteria justify the award to another bidder. </w:t>
      </w:r>
    </w:p>
    <w:p w14:paraId="0E98A0E1" w14:textId="77777777" w:rsidR="00AE1403" w:rsidRPr="001F614C" w:rsidRDefault="00AE1403" w:rsidP="00AE1403">
      <w:pPr>
        <w:numPr>
          <w:ilvl w:val="0"/>
          <w:numId w:val="3"/>
        </w:numPr>
        <w:autoSpaceDE w:val="0"/>
        <w:autoSpaceDN w:val="0"/>
        <w:adjustRightInd w:val="0"/>
        <w:spacing w:line="360" w:lineRule="auto"/>
        <w:ind w:left="1070"/>
        <w:rPr>
          <w:rFonts w:ascii="Arial" w:hAnsi="Arial" w:cs="Arial"/>
          <w:color w:val="000000" w:themeColor="text1"/>
          <w:lang w:val="en-ZA"/>
        </w:rPr>
      </w:pPr>
      <w:r w:rsidRPr="001F614C">
        <w:rPr>
          <w:rFonts w:ascii="Arial" w:hAnsi="Arial" w:cs="Arial"/>
          <w:color w:val="000000" w:themeColor="text1"/>
          <w:lang w:val="en-ZA"/>
        </w:rPr>
        <w:t>The ELIDZ does not bind itself to accept your (or any) proposal, nor will it disclose any information regarded as confidential.</w:t>
      </w:r>
    </w:p>
    <w:p w14:paraId="10609A81" w14:textId="77777777" w:rsidR="00195404" w:rsidRPr="001F614C" w:rsidRDefault="00195404"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513F445" w14:textId="77777777" w:rsidR="00195404" w:rsidRPr="001F614C" w:rsidRDefault="00195404"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98ED7C1"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7F7D50B" w14:textId="77777777" w:rsidR="00C5452E" w:rsidRPr="001F614C" w:rsidRDefault="00C5452E">
      <w:pPr>
        <w:rPr>
          <w:rFonts w:ascii="Arial" w:hAnsi="Arial" w:cs="Arial"/>
          <w:color w:val="000000" w:themeColor="text1"/>
          <w:sz w:val="24"/>
          <w:szCs w:val="24"/>
        </w:rPr>
      </w:pPr>
      <w:r w:rsidRPr="001F614C">
        <w:rPr>
          <w:rFonts w:ascii="Arial" w:hAnsi="Arial" w:cs="Arial"/>
          <w:color w:val="000000" w:themeColor="text1"/>
          <w:sz w:val="24"/>
          <w:szCs w:val="24"/>
        </w:rPr>
        <w:br w:type="page"/>
      </w:r>
    </w:p>
    <w:p w14:paraId="49B4B6E0" w14:textId="77777777" w:rsidR="00C5452E" w:rsidRPr="001F614C" w:rsidRDefault="00C5452E">
      <w:pPr>
        <w:rPr>
          <w:rFonts w:ascii="Arial" w:hAnsi="Arial" w:cs="Arial"/>
          <w:color w:val="000000" w:themeColor="text1"/>
          <w:sz w:val="24"/>
          <w:szCs w:val="24"/>
        </w:rPr>
        <w:sectPr w:rsidR="00C5452E" w:rsidRPr="001F614C" w:rsidSect="0058756E">
          <w:headerReference w:type="default" r:id="rId20"/>
          <w:headerReference w:type="first" r:id="rId21"/>
          <w:pgSz w:w="11907" w:h="16840" w:code="9"/>
          <w:pgMar w:top="1962" w:right="1107" w:bottom="1225" w:left="851" w:header="425" w:footer="273" w:gutter="0"/>
          <w:cols w:space="720"/>
          <w:titlePg/>
        </w:sectPr>
      </w:pPr>
    </w:p>
    <w:p w14:paraId="34D88BD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2797020" w14:textId="77777777" w:rsidR="00195404" w:rsidRPr="001F614C" w:rsidRDefault="00195404"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7CF5E3B" w14:textId="77777777" w:rsidR="00EC7788" w:rsidRPr="001F614C" w:rsidRDefault="00327126"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w:drawing>
          <wp:anchor distT="0" distB="0" distL="114300" distR="114300" simplePos="0" relativeHeight="251649024" behindDoc="0" locked="0" layoutInCell="1" allowOverlap="1" wp14:anchorId="67B11D0D" wp14:editId="10B466F3">
            <wp:simplePos x="0" y="0"/>
            <wp:positionH relativeFrom="column">
              <wp:posOffset>1697990</wp:posOffset>
            </wp:positionH>
            <wp:positionV relativeFrom="paragraph">
              <wp:posOffset>170501</wp:posOffset>
            </wp:positionV>
            <wp:extent cx="3245145" cy="1390125"/>
            <wp:effectExtent l="0" t="0" r="0" b="0"/>
            <wp:wrapNone/>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5145" cy="1390125"/>
                    </a:xfrm>
                    <a:prstGeom prst="rect">
                      <a:avLst/>
                    </a:prstGeom>
                    <a:noFill/>
                    <a:ln w="9525">
                      <a:noFill/>
                      <a:miter lim="800000"/>
                      <a:headEnd/>
                      <a:tailEnd/>
                    </a:ln>
                  </pic:spPr>
                </pic:pic>
              </a:graphicData>
            </a:graphic>
            <wp14:sizeRelV relativeFrom="margin">
              <wp14:pctHeight>0</wp14:pctHeight>
            </wp14:sizeRelV>
          </wp:anchor>
        </w:drawing>
      </w:r>
    </w:p>
    <w:p w14:paraId="295ED8C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6AEE784"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EF486A5"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5DE640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FB00C3A"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FD1E2F1"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1FBF12D"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95FF29C"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0EB2B68"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8ED125E"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9E674F8"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9221940" w14:textId="77777777" w:rsidR="00327126" w:rsidRPr="001F614C" w:rsidRDefault="00327126"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C2F66D9" w14:textId="77777777" w:rsidR="00327126" w:rsidRPr="001F614C" w:rsidRDefault="00327126"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18947F4" w14:textId="77777777" w:rsidR="00EC7788" w:rsidRPr="001F614C" w:rsidRDefault="00E32101"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mc:AlternateContent>
          <mc:Choice Requires="wps">
            <w:drawing>
              <wp:anchor distT="0" distB="0" distL="114300" distR="114300" simplePos="0" relativeHeight="251654144" behindDoc="0" locked="0" layoutInCell="1" allowOverlap="1" wp14:anchorId="73DE28FA" wp14:editId="2CD70192">
                <wp:simplePos x="0" y="0"/>
                <wp:positionH relativeFrom="column">
                  <wp:posOffset>211826</wp:posOffset>
                </wp:positionH>
                <wp:positionV relativeFrom="paragraph">
                  <wp:posOffset>102870</wp:posOffset>
                </wp:positionV>
                <wp:extent cx="6202392" cy="1763395"/>
                <wp:effectExtent l="0" t="0" r="8255" b="8255"/>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2392" cy="1763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90B8C5" w14:textId="77777777" w:rsidR="00F24849" w:rsidRDefault="00F24849" w:rsidP="00195404">
                            <w:pPr>
                              <w:pStyle w:val="Footer"/>
                              <w:tabs>
                                <w:tab w:val="clear" w:pos="4320"/>
                                <w:tab w:val="clear" w:pos="8640"/>
                              </w:tabs>
                              <w:jc w:val="center"/>
                              <w:rPr>
                                <w:rFonts w:ascii="Arial" w:hAnsi="Arial" w:cs="Arial"/>
                              </w:rPr>
                            </w:pPr>
                          </w:p>
                          <w:p w14:paraId="5A0D5779" w14:textId="77777777" w:rsidR="00F24849" w:rsidRPr="009B7507" w:rsidRDefault="00F24849" w:rsidP="00195404">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section B</w:t>
                            </w:r>
                            <w:r w:rsidRPr="000573D0">
                              <w:rPr>
                                <w:rFonts w:ascii="Arial" w:hAnsi="Arial" w:cs="Arial"/>
                                <w:b/>
                                <w:caps/>
                                <w:kern w:val="20"/>
                                <w:sz w:val="40"/>
                                <w:szCs w:val="40"/>
                              </w:rPr>
                              <w:t>:</w:t>
                            </w:r>
                            <w:r>
                              <w:rPr>
                                <w:rFonts w:ascii="Arial" w:hAnsi="Arial" w:cs="Arial"/>
                                <w:caps/>
                                <w:kern w:val="20"/>
                                <w:sz w:val="40"/>
                                <w:szCs w:val="40"/>
                              </w:rPr>
                              <w:t xml:space="preserve"> </w:t>
                            </w:r>
                            <w:r>
                              <w:rPr>
                                <w:rFonts w:ascii="Tahoma" w:hAnsi="Tahoma"/>
                                <w:sz w:val="40"/>
                                <w:szCs w:val="40"/>
                              </w:rPr>
                              <w:t>Requirements Specification</w:t>
                            </w:r>
                            <w:r w:rsidR="009D4BCF">
                              <w:rPr>
                                <w:rFonts w:ascii="Tahoma" w:hAnsi="Tahoma"/>
                                <w:b/>
                                <w:sz w:val="48"/>
                              </w:rPr>
                              <w:pict w14:anchorId="7BE8413F">
                                <v:rect id="_x0000_i1032" style="width:0;height:1.5pt" o:hralign="center" o:hrstd="t" o:hr="t" fillcolor="#aca899" stroked="f"/>
                              </w:pict>
                            </w:r>
                          </w:p>
                          <w:p w14:paraId="7A06A76A" w14:textId="2DF04B03" w:rsidR="00F24849" w:rsidRPr="001928C0" w:rsidRDefault="00F24849" w:rsidP="001928C0">
                            <w:pPr>
                              <w:jc w:val="center"/>
                              <w:rPr>
                                <w:rFonts w:ascii="Arial" w:hAnsi="Arial" w:cs="Arial"/>
                                <w:kern w:val="20"/>
                                <w:lang w:val="en-ZA"/>
                              </w:rPr>
                            </w:pPr>
                            <w:r w:rsidRPr="001928C0">
                              <w:rPr>
                                <w:rFonts w:ascii="Arial" w:hAnsi="Arial" w:cs="Arial"/>
                                <w:caps/>
                                <w:kern w:val="20"/>
                                <w:sz w:val="22"/>
                                <w:szCs w:val="22"/>
                              </w:rPr>
                              <w:t xml:space="preserve">For the PROVISION of </w:t>
                            </w:r>
                            <w:r w:rsidRPr="00A201CF">
                              <w:rPr>
                                <w:rFonts w:ascii="Arial" w:hAnsi="Arial" w:cs="Arial"/>
                                <w:caps/>
                                <w:kern w:val="20"/>
                                <w:sz w:val="22"/>
                                <w:szCs w:val="22"/>
                              </w:rPr>
                              <w:t>ORGANISATIONAL DESIGN: HUMAN CAPITAL MANAGEMENT SUPPORT AND SERVICES</w:t>
                            </w:r>
                          </w:p>
                          <w:p w14:paraId="6C517488" w14:textId="77777777" w:rsidR="00F24849" w:rsidRPr="007D0AEB" w:rsidRDefault="00F24849" w:rsidP="001928C0">
                            <w:pPr>
                              <w:jc w:val="both"/>
                              <w:rPr>
                                <w:rFonts w:cs="Arial"/>
                                <w:b/>
                                <w:i/>
                                <w:color w:val="FF0000"/>
                                <w:sz w:val="22"/>
                                <w:szCs w:val="22"/>
                                <w:lang w:val="en-Z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E28FA" id="Text Box 5" o:spid="_x0000_s1029" type="#_x0000_t202" style="position:absolute;margin-left:16.7pt;margin-top:8.1pt;width:488.4pt;height:138.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7othwIAABg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" stroked="f">
                <v:textbox>
                  <w:txbxContent>
                    <w:p w14:paraId="5B90B8C5" w14:textId="77777777" w:rsidR="00F24849" w:rsidRDefault="00F24849" w:rsidP="00195404">
                      <w:pPr>
                        <w:pStyle w:val="Footer"/>
                        <w:tabs>
                          <w:tab w:val="clear" w:pos="4320"/>
                          <w:tab w:val="clear" w:pos="8640"/>
                        </w:tabs>
                        <w:jc w:val="center"/>
                        <w:rPr>
                          <w:rFonts w:ascii="Arial" w:hAnsi="Arial" w:cs="Arial"/>
                        </w:rPr>
                      </w:pPr>
                    </w:p>
                    <w:p w14:paraId="5A0D5779" w14:textId="77777777" w:rsidR="00F24849" w:rsidRPr="009B7507" w:rsidRDefault="00F24849" w:rsidP="00195404">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section B</w:t>
                      </w:r>
                      <w:r w:rsidRPr="000573D0">
                        <w:rPr>
                          <w:rFonts w:ascii="Arial" w:hAnsi="Arial" w:cs="Arial"/>
                          <w:b/>
                          <w:caps/>
                          <w:kern w:val="20"/>
                          <w:sz w:val="40"/>
                          <w:szCs w:val="40"/>
                        </w:rPr>
                        <w:t>:</w:t>
                      </w:r>
                      <w:r>
                        <w:rPr>
                          <w:rFonts w:ascii="Arial" w:hAnsi="Arial" w:cs="Arial"/>
                          <w:caps/>
                          <w:kern w:val="20"/>
                          <w:sz w:val="40"/>
                          <w:szCs w:val="40"/>
                        </w:rPr>
                        <w:t xml:space="preserve"> </w:t>
                      </w:r>
                      <w:r>
                        <w:rPr>
                          <w:rFonts w:ascii="Tahoma" w:hAnsi="Tahoma"/>
                          <w:sz w:val="40"/>
                          <w:szCs w:val="40"/>
                        </w:rPr>
                        <w:t>Requirements Specification</w:t>
                      </w:r>
                      <w:r>
                        <w:rPr>
                          <w:rFonts w:ascii="Tahoma" w:hAnsi="Tahoma"/>
                          <w:b/>
                          <w:sz w:val="48"/>
                        </w:rPr>
                        <w:pict w14:anchorId="7BE8413F">
                          <v:rect id="_x0000_i1032" style="width:0;height:1.5pt" o:hralign="center" o:hrstd="t" o:hr="t" fillcolor="#aca899" stroked="f"/>
                        </w:pict>
                      </w:r>
                    </w:p>
                    <w:p w14:paraId="7A06A76A" w14:textId="2DF04B03" w:rsidR="00F24849" w:rsidRPr="001928C0" w:rsidRDefault="00F24849" w:rsidP="001928C0">
                      <w:pPr>
                        <w:jc w:val="center"/>
                        <w:rPr>
                          <w:rFonts w:ascii="Arial" w:hAnsi="Arial" w:cs="Arial"/>
                          <w:kern w:val="20"/>
                          <w:lang w:val="en-ZA"/>
                        </w:rPr>
                      </w:pPr>
                      <w:r w:rsidRPr="001928C0">
                        <w:rPr>
                          <w:rFonts w:ascii="Arial" w:hAnsi="Arial" w:cs="Arial"/>
                          <w:caps/>
                          <w:kern w:val="20"/>
                          <w:sz w:val="22"/>
                          <w:szCs w:val="22"/>
                        </w:rPr>
                        <w:t xml:space="preserve">For the PROVISION of </w:t>
                      </w:r>
                      <w:r w:rsidRPr="00A201CF">
                        <w:rPr>
                          <w:rFonts w:ascii="Arial" w:hAnsi="Arial" w:cs="Arial"/>
                          <w:caps/>
                          <w:kern w:val="20"/>
                          <w:sz w:val="22"/>
                          <w:szCs w:val="22"/>
                        </w:rPr>
                        <w:t>ORGANISATIONAL DESIGN: HUMAN CAPITAL MANAGEMENT SUPPORT AND SERVICES</w:t>
                      </w:r>
                    </w:p>
                    <w:p w14:paraId="6C517488" w14:textId="77777777" w:rsidR="00F24849" w:rsidRPr="007D0AEB" w:rsidRDefault="00F24849" w:rsidP="001928C0">
                      <w:pPr>
                        <w:jc w:val="both"/>
                        <w:rPr>
                          <w:rFonts w:cs="Arial"/>
                          <w:b/>
                          <w:i/>
                          <w:color w:val="FF0000"/>
                          <w:sz w:val="22"/>
                          <w:szCs w:val="22"/>
                          <w:lang w:val="en-ZA"/>
                        </w:rPr>
                      </w:pPr>
                    </w:p>
                  </w:txbxContent>
                </v:textbox>
              </v:shape>
            </w:pict>
          </mc:Fallback>
        </mc:AlternateContent>
      </w:r>
    </w:p>
    <w:p w14:paraId="6A9A538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D832D7F"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C75379A"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7E3004F"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A8FD029"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A31793B"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7049915"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671B3DD"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30DFB14"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A660749"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73226E8"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A0B4C47"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E7A09E7"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ADA88AE" w14:textId="77777777" w:rsidR="00EC7788" w:rsidRPr="001F614C" w:rsidRDefault="0058756E" w:rsidP="0058756E">
      <w:pPr>
        <w:tabs>
          <w:tab w:val="left" w:pos="-144"/>
          <w:tab w:val="left" w:pos="26496"/>
        </w:tabs>
        <w:rPr>
          <w:rFonts w:ascii="Arial" w:hAnsi="Arial" w:cs="Arial"/>
          <w:color w:val="000000" w:themeColor="text1"/>
          <w:sz w:val="24"/>
          <w:szCs w:val="24"/>
        </w:rPr>
      </w:pPr>
      <w:r w:rsidRPr="001F614C">
        <w:rPr>
          <w:rFonts w:ascii="Arial" w:hAnsi="Arial" w:cs="Arial"/>
          <w:color w:val="000000" w:themeColor="text1"/>
          <w:sz w:val="24"/>
          <w:szCs w:val="24"/>
        </w:rPr>
        <w:tab/>
      </w:r>
    </w:p>
    <w:p w14:paraId="2CBA6A08"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6828143"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7A59E5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7B82F8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003D8D5" w14:textId="77777777" w:rsidR="00EC7788" w:rsidRPr="001F614C" w:rsidRDefault="00327126" w:rsidP="00327126">
      <w:pPr>
        <w:tabs>
          <w:tab w:val="left" w:pos="-144"/>
          <w:tab w:val="left" w:pos="26496"/>
        </w:tabs>
        <w:rPr>
          <w:rFonts w:ascii="Arial" w:hAnsi="Arial" w:cs="Arial"/>
          <w:color w:val="000000" w:themeColor="text1"/>
          <w:sz w:val="24"/>
          <w:szCs w:val="24"/>
        </w:rPr>
      </w:pPr>
      <w:r w:rsidRPr="001F614C">
        <w:rPr>
          <w:rFonts w:ascii="Arial" w:hAnsi="Arial" w:cs="Arial"/>
          <w:color w:val="000000" w:themeColor="text1"/>
          <w:sz w:val="24"/>
          <w:szCs w:val="24"/>
        </w:rPr>
        <w:tab/>
      </w:r>
    </w:p>
    <w:p w14:paraId="6EA2433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1F954AB"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5320D3F"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C32FDA8"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B39F2B8"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9214AC4" w14:textId="77777777" w:rsidR="00537C06" w:rsidRPr="001F614C" w:rsidRDefault="00537C06"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D3E3DCF"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7D60AAA"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963D4C8"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5E6B8E6"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F502AE5"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sectPr w:rsidR="00EC7788" w:rsidRPr="001F614C" w:rsidSect="0058756E">
          <w:headerReference w:type="default" r:id="rId22"/>
          <w:headerReference w:type="first" r:id="rId23"/>
          <w:pgSz w:w="11907" w:h="16840" w:code="9"/>
          <w:pgMar w:top="2377" w:right="1107" w:bottom="1225" w:left="851" w:header="425" w:footer="268" w:gutter="0"/>
          <w:cols w:space="720"/>
          <w:titlePg/>
        </w:sectPr>
      </w:pPr>
    </w:p>
    <w:p w14:paraId="118A56C8" w14:textId="77777777" w:rsidR="00537C06" w:rsidRPr="001F614C" w:rsidRDefault="00537C06" w:rsidP="00D841E2">
      <w:pPr>
        <w:pStyle w:val="Footer"/>
        <w:tabs>
          <w:tab w:val="clear" w:pos="4320"/>
          <w:tab w:val="clear" w:pos="8640"/>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rPr>
      </w:pPr>
    </w:p>
    <w:p w14:paraId="032FE3FE" w14:textId="77777777" w:rsidR="00EC7788" w:rsidRPr="001F614C" w:rsidRDefault="002E36B7" w:rsidP="00D841E2">
      <w:pPr>
        <w:pStyle w:val="Ltitle"/>
        <w:rPr>
          <w:rFonts w:ascii="Arial" w:hAnsi="Arial" w:cs="Arial"/>
          <w:color w:val="000000" w:themeColor="text1"/>
        </w:rPr>
      </w:pPr>
      <w:bookmarkStart w:id="78" w:name="_Toc453663433"/>
      <w:r w:rsidRPr="001F614C">
        <w:rPr>
          <w:rFonts w:ascii="Arial" w:hAnsi="Arial" w:cs="Arial"/>
          <w:color w:val="000000" w:themeColor="text1"/>
        </w:rPr>
        <w:t>Table of C</w:t>
      </w:r>
      <w:r w:rsidR="00EC7788" w:rsidRPr="001F614C">
        <w:rPr>
          <w:rFonts w:ascii="Arial" w:hAnsi="Arial" w:cs="Arial"/>
          <w:color w:val="000000" w:themeColor="text1"/>
        </w:rPr>
        <w:t>ontents</w:t>
      </w:r>
    </w:p>
    <w:p w14:paraId="2C7669B2" w14:textId="35167769" w:rsidR="003C2C73" w:rsidRPr="001F614C" w:rsidRDefault="00017D60">
      <w:pPr>
        <w:pStyle w:val="TOC3"/>
        <w:tabs>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color w:val="000000" w:themeColor="text1"/>
        </w:rPr>
        <w:fldChar w:fldCharType="begin"/>
      </w:r>
      <w:r w:rsidR="00EC7788" w:rsidRPr="001F614C">
        <w:rPr>
          <w:rFonts w:ascii="Arial" w:hAnsi="Arial" w:cs="Arial"/>
          <w:color w:val="000000" w:themeColor="text1"/>
        </w:rPr>
        <w:instrText xml:space="preserve"> TOC \o "1-3" </w:instrText>
      </w:r>
      <w:r w:rsidRPr="001F614C">
        <w:rPr>
          <w:rFonts w:ascii="Arial" w:hAnsi="Arial" w:cs="Arial"/>
          <w:color w:val="000000" w:themeColor="text1"/>
        </w:rPr>
        <w:fldChar w:fldCharType="separate"/>
      </w:r>
      <w:r w:rsidR="003C2C73" w:rsidRPr="001F614C">
        <w:rPr>
          <w:rFonts w:ascii="Arial" w:hAnsi="Arial" w:cs="Arial"/>
          <w:noProof/>
          <w:color w:val="000000" w:themeColor="text1"/>
          <w:u w:val="single"/>
        </w:rPr>
        <w:t>CHECKLIST FOR SUBMISSIONS</w:t>
      </w:r>
      <w:r w:rsidR="003C2C73" w:rsidRPr="001F614C">
        <w:rPr>
          <w:noProof/>
          <w:color w:val="000000" w:themeColor="text1"/>
        </w:rPr>
        <w:tab/>
      </w:r>
      <w:r w:rsidR="003C2C73" w:rsidRPr="001F614C">
        <w:rPr>
          <w:noProof/>
          <w:color w:val="000000" w:themeColor="text1"/>
        </w:rPr>
        <w:fldChar w:fldCharType="begin"/>
      </w:r>
      <w:r w:rsidR="003C2C73" w:rsidRPr="001F614C">
        <w:rPr>
          <w:noProof/>
          <w:color w:val="000000" w:themeColor="text1"/>
        </w:rPr>
        <w:instrText xml:space="preserve"> PAGEREF _Toc23233754 \h </w:instrText>
      </w:r>
      <w:r w:rsidR="003C2C73" w:rsidRPr="001F614C">
        <w:rPr>
          <w:noProof/>
          <w:color w:val="000000" w:themeColor="text1"/>
        </w:rPr>
      </w:r>
      <w:r w:rsidR="003C2C73" w:rsidRPr="001F614C">
        <w:rPr>
          <w:noProof/>
          <w:color w:val="000000" w:themeColor="text1"/>
        </w:rPr>
        <w:fldChar w:fldCharType="separate"/>
      </w:r>
      <w:r w:rsidR="0098040F">
        <w:rPr>
          <w:noProof/>
          <w:color w:val="000000" w:themeColor="text1"/>
        </w:rPr>
        <w:t>2</w:t>
      </w:r>
      <w:r w:rsidR="003C2C73" w:rsidRPr="001F614C">
        <w:rPr>
          <w:noProof/>
          <w:color w:val="000000" w:themeColor="text1"/>
        </w:rPr>
        <w:fldChar w:fldCharType="end"/>
      </w:r>
    </w:p>
    <w:p w14:paraId="55C1897C" w14:textId="3F98CC13" w:rsidR="003C2C73" w:rsidRPr="001F614C" w:rsidRDefault="003C2C73">
      <w:pPr>
        <w:pStyle w:val="TOC3"/>
        <w:tabs>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rPr>
        <w:t>Please Note: All the above documents must be submitted with Envelope A - Technical Proposal.</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_Toc23233755 \h </w:instrText>
      </w:r>
      <w:r w:rsidRPr="001F614C">
        <w:rPr>
          <w:noProof/>
          <w:color w:val="000000" w:themeColor="text1"/>
        </w:rPr>
      </w:r>
      <w:r w:rsidRPr="001F614C">
        <w:rPr>
          <w:noProof/>
          <w:color w:val="000000" w:themeColor="text1"/>
        </w:rPr>
        <w:fldChar w:fldCharType="separate"/>
      </w:r>
      <w:r w:rsidR="0098040F">
        <w:rPr>
          <w:noProof/>
          <w:color w:val="000000" w:themeColor="text1"/>
        </w:rPr>
        <w:t>2</w:t>
      </w:r>
      <w:r w:rsidRPr="001F614C">
        <w:rPr>
          <w:noProof/>
          <w:color w:val="000000" w:themeColor="text1"/>
        </w:rPr>
        <w:fldChar w:fldCharType="end"/>
      </w:r>
    </w:p>
    <w:p w14:paraId="7CC4403F" w14:textId="340895C7" w:rsidR="003C2C73" w:rsidRPr="001F614C" w:rsidRDefault="003C2C73">
      <w:pPr>
        <w:pStyle w:val="TOC3"/>
        <w:tabs>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rPr>
        <w:t>The price schedule and proposed solution costing must be submitted with Envelope B – Financial Proposal.</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_Toc23233756 \h </w:instrText>
      </w:r>
      <w:r w:rsidRPr="001F614C">
        <w:rPr>
          <w:noProof/>
          <w:color w:val="000000" w:themeColor="text1"/>
        </w:rPr>
      </w:r>
      <w:r w:rsidRPr="001F614C">
        <w:rPr>
          <w:noProof/>
          <w:color w:val="000000" w:themeColor="text1"/>
        </w:rPr>
        <w:fldChar w:fldCharType="separate"/>
      </w:r>
      <w:r w:rsidR="0098040F">
        <w:rPr>
          <w:noProof/>
          <w:color w:val="000000" w:themeColor="text1"/>
        </w:rPr>
        <w:t>2</w:t>
      </w:r>
      <w:r w:rsidRPr="001F614C">
        <w:rPr>
          <w:noProof/>
          <w:color w:val="000000" w:themeColor="text1"/>
        </w:rPr>
        <w:fldChar w:fldCharType="end"/>
      </w:r>
    </w:p>
    <w:p w14:paraId="0FE1A7CD" w14:textId="27F5A443" w:rsidR="003C2C73" w:rsidRPr="001F614C" w:rsidRDefault="003C2C73">
      <w:pPr>
        <w:pStyle w:val="TOC1"/>
        <w:tabs>
          <w:tab w:val="left" w:pos="660"/>
          <w:tab w:val="right" w:leader="dot" w:pos="9782"/>
        </w:tabs>
        <w:rPr>
          <w:rFonts w:asciiTheme="minorHAnsi" w:eastAsiaTheme="minorEastAsia" w:hAnsiTheme="minorHAnsi" w:cstheme="minorBidi"/>
          <w:b w:val="0"/>
          <w:noProof/>
          <w:color w:val="000000" w:themeColor="text1"/>
          <w:sz w:val="22"/>
          <w:szCs w:val="22"/>
          <w:lang w:val="en-ZA" w:eastAsia="en-ZA"/>
        </w:rPr>
      </w:pPr>
      <w:r w:rsidRPr="001F614C">
        <w:rPr>
          <w:rFonts w:ascii="Arial" w:hAnsi="Arial" w:cs="Arial"/>
          <w:noProof/>
          <w:color w:val="000000" w:themeColor="text1"/>
        </w:rPr>
        <w:t>1.</w:t>
      </w:r>
      <w:r w:rsidRPr="001F614C">
        <w:rPr>
          <w:rFonts w:asciiTheme="minorHAnsi" w:eastAsiaTheme="minorEastAsia" w:hAnsiTheme="minorHAnsi" w:cstheme="minorBidi"/>
          <w:b w:val="0"/>
          <w:noProof/>
          <w:color w:val="000000" w:themeColor="text1"/>
          <w:sz w:val="22"/>
          <w:szCs w:val="22"/>
          <w:lang w:val="en-ZA" w:eastAsia="en-ZA"/>
        </w:rPr>
        <w:tab/>
      </w:r>
      <w:r w:rsidRPr="001F614C">
        <w:rPr>
          <w:rFonts w:ascii="Arial" w:hAnsi="Arial" w:cs="Arial"/>
          <w:noProof/>
          <w:color w:val="000000" w:themeColor="text1"/>
        </w:rPr>
        <w:t>Introduction</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_Toc23233757 \h </w:instrText>
      </w:r>
      <w:r w:rsidRPr="001F614C">
        <w:rPr>
          <w:noProof/>
          <w:color w:val="000000" w:themeColor="text1"/>
        </w:rPr>
      </w:r>
      <w:r w:rsidRPr="001F614C">
        <w:rPr>
          <w:noProof/>
          <w:color w:val="000000" w:themeColor="text1"/>
        </w:rPr>
        <w:fldChar w:fldCharType="separate"/>
      </w:r>
      <w:r w:rsidR="0098040F">
        <w:rPr>
          <w:noProof/>
          <w:color w:val="000000" w:themeColor="text1"/>
        </w:rPr>
        <w:t>15</w:t>
      </w:r>
      <w:r w:rsidRPr="001F614C">
        <w:rPr>
          <w:noProof/>
          <w:color w:val="000000" w:themeColor="text1"/>
        </w:rPr>
        <w:fldChar w:fldCharType="end"/>
      </w:r>
    </w:p>
    <w:p w14:paraId="5EEF2123" w14:textId="6BDB4927" w:rsidR="003C2C73" w:rsidRPr="001F614C" w:rsidRDefault="003C2C73">
      <w:pPr>
        <w:pStyle w:val="TOC2"/>
        <w:tabs>
          <w:tab w:val="left" w:pos="880"/>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bCs/>
          <w:noProof/>
          <w:color w:val="000000" w:themeColor="text1"/>
        </w:rPr>
        <w:t>1.1.</w:t>
      </w:r>
      <w:r w:rsidRPr="001F614C">
        <w:rPr>
          <w:rFonts w:asciiTheme="minorHAnsi" w:eastAsiaTheme="minorEastAsia" w:hAnsiTheme="minorHAnsi" w:cstheme="minorBidi"/>
          <w:noProof/>
          <w:color w:val="000000" w:themeColor="text1"/>
          <w:sz w:val="22"/>
          <w:szCs w:val="22"/>
          <w:lang w:val="en-ZA" w:eastAsia="en-ZA"/>
        </w:rPr>
        <w:tab/>
      </w:r>
      <w:r w:rsidRPr="001F614C">
        <w:rPr>
          <w:rFonts w:ascii="Arial" w:hAnsi="Arial" w:cs="Arial"/>
          <w:bCs/>
          <w:noProof/>
          <w:color w:val="000000" w:themeColor="text1"/>
        </w:rPr>
        <w:t>The scope of this RFP includes the following:</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_Toc23233758 \h </w:instrText>
      </w:r>
      <w:r w:rsidRPr="001F614C">
        <w:rPr>
          <w:noProof/>
          <w:color w:val="000000" w:themeColor="text1"/>
        </w:rPr>
      </w:r>
      <w:r w:rsidRPr="001F614C">
        <w:rPr>
          <w:noProof/>
          <w:color w:val="000000" w:themeColor="text1"/>
        </w:rPr>
        <w:fldChar w:fldCharType="separate"/>
      </w:r>
      <w:r w:rsidR="0098040F">
        <w:rPr>
          <w:noProof/>
          <w:color w:val="000000" w:themeColor="text1"/>
        </w:rPr>
        <w:t>15</w:t>
      </w:r>
      <w:r w:rsidRPr="001F614C">
        <w:rPr>
          <w:noProof/>
          <w:color w:val="000000" w:themeColor="text1"/>
        </w:rPr>
        <w:fldChar w:fldCharType="end"/>
      </w:r>
    </w:p>
    <w:p w14:paraId="16D7285D" w14:textId="439FAAAD" w:rsidR="003C2C73" w:rsidRPr="001F614C" w:rsidRDefault="003C2C73">
      <w:pPr>
        <w:pStyle w:val="TOC1"/>
        <w:tabs>
          <w:tab w:val="left" w:pos="660"/>
          <w:tab w:val="right" w:leader="dot" w:pos="9782"/>
        </w:tabs>
        <w:rPr>
          <w:rFonts w:asciiTheme="minorHAnsi" w:eastAsiaTheme="minorEastAsia" w:hAnsiTheme="minorHAnsi" w:cstheme="minorBidi"/>
          <w:b w:val="0"/>
          <w:noProof/>
          <w:color w:val="000000" w:themeColor="text1"/>
          <w:sz w:val="22"/>
          <w:szCs w:val="22"/>
          <w:lang w:val="en-ZA" w:eastAsia="en-ZA"/>
        </w:rPr>
      </w:pPr>
      <w:r w:rsidRPr="001F614C">
        <w:rPr>
          <w:rFonts w:ascii="Arial" w:hAnsi="Arial" w:cs="Arial"/>
          <w:noProof/>
          <w:color w:val="000000" w:themeColor="text1"/>
        </w:rPr>
        <w:t>2.</w:t>
      </w:r>
      <w:r w:rsidRPr="001F614C">
        <w:rPr>
          <w:rFonts w:asciiTheme="minorHAnsi" w:eastAsiaTheme="minorEastAsia" w:hAnsiTheme="minorHAnsi" w:cstheme="minorBidi"/>
          <w:b w:val="0"/>
          <w:noProof/>
          <w:color w:val="000000" w:themeColor="text1"/>
          <w:sz w:val="22"/>
          <w:szCs w:val="22"/>
          <w:lang w:val="en-ZA" w:eastAsia="en-ZA"/>
        </w:rPr>
        <w:tab/>
      </w:r>
      <w:r w:rsidRPr="001F614C">
        <w:rPr>
          <w:rFonts w:ascii="Arial" w:hAnsi="Arial" w:cs="Arial"/>
          <w:noProof/>
          <w:color w:val="000000" w:themeColor="text1"/>
        </w:rPr>
        <w:t>Considerations</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_Toc23233759 \h </w:instrText>
      </w:r>
      <w:r w:rsidRPr="001F614C">
        <w:rPr>
          <w:noProof/>
          <w:color w:val="000000" w:themeColor="text1"/>
        </w:rPr>
      </w:r>
      <w:r w:rsidRPr="001F614C">
        <w:rPr>
          <w:noProof/>
          <w:color w:val="000000" w:themeColor="text1"/>
        </w:rPr>
        <w:fldChar w:fldCharType="separate"/>
      </w:r>
      <w:r w:rsidR="0098040F">
        <w:rPr>
          <w:noProof/>
          <w:color w:val="000000" w:themeColor="text1"/>
        </w:rPr>
        <w:t>15</w:t>
      </w:r>
      <w:r w:rsidRPr="001F614C">
        <w:rPr>
          <w:noProof/>
          <w:color w:val="000000" w:themeColor="text1"/>
        </w:rPr>
        <w:fldChar w:fldCharType="end"/>
      </w:r>
    </w:p>
    <w:p w14:paraId="573439CC" w14:textId="087CB9BE" w:rsidR="003C2C73" w:rsidRPr="001F614C" w:rsidRDefault="003C2C73">
      <w:pPr>
        <w:pStyle w:val="TOC2"/>
        <w:tabs>
          <w:tab w:val="left" w:pos="880"/>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rPr>
        <w:t>2.1.</w:t>
      </w:r>
      <w:r w:rsidRPr="001F614C">
        <w:rPr>
          <w:rFonts w:asciiTheme="minorHAnsi" w:eastAsiaTheme="minorEastAsia" w:hAnsiTheme="minorHAnsi" w:cstheme="minorBidi"/>
          <w:noProof/>
          <w:color w:val="000000" w:themeColor="text1"/>
          <w:sz w:val="22"/>
          <w:szCs w:val="22"/>
          <w:lang w:val="en-ZA" w:eastAsia="en-ZA"/>
        </w:rPr>
        <w:tab/>
      </w:r>
      <w:r w:rsidRPr="001F614C">
        <w:rPr>
          <w:rFonts w:ascii="Arial" w:hAnsi="Arial" w:cs="Arial"/>
          <w:noProof/>
          <w:color w:val="000000" w:themeColor="text1"/>
        </w:rPr>
        <w:t>Requirements Considerations</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_Toc23233760 \h </w:instrText>
      </w:r>
      <w:r w:rsidRPr="001F614C">
        <w:rPr>
          <w:noProof/>
          <w:color w:val="000000" w:themeColor="text1"/>
        </w:rPr>
      </w:r>
      <w:r w:rsidRPr="001F614C">
        <w:rPr>
          <w:noProof/>
          <w:color w:val="000000" w:themeColor="text1"/>
        </w:rPr>
        <w:fldChar w:fldCharType="separate"/>
      </w:r>
      <w:r w:rsidR="0098040F">
        <w:rPr>
          <w:noProof/>
          <w:color w:val="000000" w:themeColor="text1"/>
        </w:rPr>
        <w:t>15</w:t>
      </w:r>
      <w:r w:rsidRPr="001F614C">
        <w:rPr>
          <w:noProof/>
          <w:color w:val="000000" w:themeColor="text1"/>
        </w:rPr>
        <w:fldChar w:fldCharType="end"/>
      </w:r>
    </w:p>
    <w:p w14:paraId="099A21ED" w14:textId="5BAC16D5" w:rsidR="003C2C73" w:rsidRPr="001F614C" w:rsidRDefault="003C2C73">
      <w:pPr>
        <w:pStyle w:val="TOC3"/>
        <w:tabs>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u w:val="single"/>
        </w:rPr>
        <w:t>FUNCTIONALITY EVALUATION MATRIX</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_Toc23233761 \h </w:instrText>
      </w:r>
      <w:r w:rsidRPr="001F614C">
        <w:rPr>
          <w:noProof/>
          <w:color w:val="000000" w:themeColor="text1"/>
        </w:rPr>
      </w:r>
      <w:r w:rsidRPr="001F614C">
        <w:rPr>
          <w:noProof/>
          <w:color w:val="000000" w:themeColor="text1"/>
        </w:rPr>
        <w:fldChar w:fldCharType="separate"/>
      </w:r>
      <w:r w:rsidR="0098040F">
        <w:rPr>
          <w:noProof/>
          <w:color w:val="000000" w:themeColor="text1"/>
        </w:rPr>
        <w:t>15</w:t>
      </w:r>
      <w:r w:rsidRPr="001F614C">
        <w:rPr>
          <w:noProof/>
          <w:color w:val="000000" w:themeColor="text1"/>
        </w:rPr>
        <w:fldChar w:fldCharType="end"/>
      </w:r>
    </w:p>
    <w:p w14:paraId="79143A44" w14:textId="141C7D0A" w:rsidR="003C2C73" w:rsidRPr="001F614C" w:rsidRDefault="003C2C73">
      <w:pPr>
        <w:pStyle w:val="TOC2"/>
        <w:tabs>
          <w:tab w:val="left" w:pos="880"/>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rPr>
        <w:t>2.2.</w:t>
      </w:r>
      <w:r w:rsidRPr="001F614C">
        <w:rPr>
          <w:rFonts w:asciiTheme="minorHAnsi" w:eastAsiaTheme="minorEastAsia" w:hAnsiTheme="minorHAnsi" w:cstheme="minorBidi"/>
          <w:noProof/>
          <w:color w:val="000000" w:themeColor="text1"/>
          <w:sz w:val="22"/>
          <w:szCs w:val="22"/>
          <w:lang w:val="en-ZA" w:eastAsia="en-ZA"/>
        </w:rPr>
        <w:tab/>
      </w:r>
      <w:r w:rsidRPr="001F614C">
        <w:rPr>
          <w:rFonts w:ascii="Arial" w:hAnsi="Arial" w:cs="Arial"/>
          <w:noProof/>
          <w:color w:val="000000" w:themeColor="text1"/>
        </w:rPr>
        <w:t>Financial Considerations</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_Toc23233762 \h </w:instrText>
      </w:r>
      <w:r w:rsidRPr="001F614C">
        <w:rPr>
          <w:noProof/>
          <w:color w:val="000000" w:themeColor="text1"/>
        </w:rPr>
      </w:r>
      <w:r w:rsidRPr="001F614C">
        <w:rPr>
          <w:noProof/>
          <w:color w:val="000000" w:themeColor="text1"/>
        </w:rPr>
        <w:fldChar w:fldCharType="separate"/>
      </w:r>
      <w:r w:rsidR="0098040F">
        <w:rPr>
          <w:noProof/>
          <w:color w:val="000000" w:themeColor="text1"/>
        </w:rPr>
        <w:t>16</w:t>
      </w:r>
      <w:r w:rsidRPr="001F614C">
        <w:rPr>
          <w:noProof/>
          <w:color w:val="000000" w:themeColor="text1"/>
        </w:rPr>
        <w:fldChar w:fldCharType="end"/>
      </w:r>
    </w:p>
    <w:p w14:paraId="180C3340" w14:textId="213BE6CB" w:rsidR="003C2C73" w:rsidRPr="001F614C" w:rsidRDefault="003C2C73">
      <w:pPr>
        <w:pStyle w:val="TOC2"/>
        <w:tabs>
          <w:tab w:val="left" w:pos="880"/>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rPr>
        <w:t>2.3.</w:t>
      </w:r>
      <w:r w:rsidRPr="001F614C">
        <w:rPr>
          <w:rFonts w:asciiTheme="minorHAnsi" w:eastAsiaTheme="minorEastAsia" w:hAnsiTheme="minorHAnsi" w:cstheme="minorBidi"/>
          <w:noProof/>
          <w:color w:val="000000" w:themeColor="text1"/>
          <w:sz w:val="22"/>
          <w:szCs w:val="22"/>
          <w:lang w:val="en-ZA" w:eastAsia="en-ZA"/>
        </w:rPr>
        <w:tab/>
      </w:r>
      <w:r w:rsidRPr="001F614C">
        <w:rPr>
          <w:rFonts w:ascii="Arial" w:hAnsi="Arial" w:cs="Arial"/>
          <w:noProof/>
          <w:color w:val="000000" w:themeColor="text1"/>
        </w:rPr>
        <w:t>Time Constraints</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_Toc23233763 \h </w:instrText>
      </w:r>
      <w:r w:rsidRPr="001F614C">
        <w:rPr>
          <w:noProof/>
          <w:color w:val="000000" w:themeColor="text1"/>
        </w:rPr>
      </w:r>
      <w:r w:rsidRPr="001F614C">
        <w:rPr>
          <w:noProof/>
          <w:color w:val="000000" w:themeColor="text1"/>
        </w:rPr>
        <w:fldChar w:fldCharType="separate"/>
      </w:r>
      <w:r w:rsidR="0098040F">
        <w:rPr>
          <w:noProof/>
          <w:color w:val="000000" w:themeColor="text1"/>
        </w:rPr>
        <w:t>16</w:t>
      </w:r>
      <w:r w:rsidRPr="001F614C">
        <w:rPr>
          <w:noProof/>
          <w:color w:val="000000" w:themeColor="text1"/>
        </w:rPr>
        <w:fldChar w:fldCharType="end"/>
      </w:r>
    </w:p>
    <w:p w14:paraId="2716CB22" w14:textId="4DE11657" w:rsidR="003C2C73" w:rsidRPr="001F614C" w:rsidRDefault="003C2C73">
      <w:pPr>
        <w:pStyle w:val="TOC2"/>
        <w:tabs>
          <w:tab w:val="left" w:pos="880"/>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rPr>
        <w:t>2.4.</w:t>
      </w:r>
      <w:r w:rsidRPr="001F614C">
        <w:rPr>
          <w:rFonts w:asciiTheme="minorHAnsi" w:eastAsiaTheme="minorEastAsia" w:hAnsiTheme="minorHAnsi" w:cstheme="minorBidi"/>
          <w:noProof/>
          <w:color w:val="000000" w:themeColor="text1"/>
          <w:sz w:val="22"/>
          <w:szCs w:val="22"/>
          <w:lang w:val="en-ZA" w:eastAsia="en-ZA"/>
        </w:rPr>
        <w:tab/>
      </w:r>
      <w:r w:rsidRPr="001F614C">
        <w:rPr>
          <w:rFonts w:ascii="Arial" w:hAnsi="Arial" w:cs="Arial"/>
          <w:noProof/>
          <w:color w:val="000000" w:themeColor="text1"/>
        </w:rPr>
        <w:t>Area of Service and Facilities</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_Toc23233764 \h </w:instrText>
      </w:r>
      <w:r w:rsidRPr="001F614C">
        <w:rPr>
          <w:noProof/>
          <w:color w:val="000000" w:themeColor="text1"/>
        </w:rPr>
      </w:r>
      <w:r w:rsidRPr="001F614C">
        <w:rPr>
          <w:noProof/>
          <w:color w:val="000000" w:themeColor="text1"/>
        </w:rPr>
        <w:fldChar w:fldCharType="separate"/>
      </w:r>
      <w:r w:rsidR="0098040F">
        <w:rPr>
          <w:noProof/>
          <w:color w:val="000000" w:themeColor="text1"/>
        </w:rPr>
        <w:t>16</w:t>
      </w:r>
      <w:r w:rsidRPr="001F614C">
        <w:rPr>
          <w:noProof/>
          <w:color w:val="000000" w:themeColor="text1"/>
        </w:rPr>
        <w:fldChar w:fldCharType="end"/>
      </w:r>
    </w:p>
    <w:p w14:paraId="307BA9A0" w14:textId="09605662" w:rsidR="003C2C73" w:rsidRPr="001F614C" w:rsidRDefault="003C2C73">
      <w:pPr>
        <w:pStyle w:val="TOC1"/>
        <w:tabs>
          <w:tab w:val="left" w:pos="660"/>
          <w:tab w:val="right" w:leader="dot" w:pos="9782"/>
        </w:tabs>
        <w:rPr>
          <w:rFonts w:asciiTheme="minorHAnsi" w:eastAsiaTheme="minorEastAsia" w:hAnsiTheme="minorHAnsi" w:cstheme="minorBidi"/>
          <w:b w:val="0"/>
          <w:noProof/>
          <w:color w:val="000000" w:themeColor="text1"/>
          <w:sz w:val="22"/>
          <w:szCs w:val="22"/>
          <w:lang w:val="en-ZA" w:eastAsia="en-ZA"/>
        </w:rPr>
      </w:pPr>
      <w:r w:rsidRPr="001F614C">
        <w:rPr>
          <w:rFonts w:ascii="Arial" w:hAnsi="Arial" w:cs="Arial"/>
          <w:noProof/>
          <w:color w:val="000000" w:themeColor="text1"/>
        </w:rPr>
        <w:t>3.</w:t>
      </w:r>
      <w:r w:rsidRPr="001F614C">
        <w:rPr>
          <w:rFonts w:asciiTheme="minorHAnsi" w:eastAsiaTheme="minorEastAsia" w:hAnsiTheme="minorHAnsi" w:cstheme="minorBidi"/>
          <w:b w:val="0"/>
          <w:noProof/>
          <w:color w:val="000000" w:themeColor="text1"/>
          <w:sz w:val="22"/>
          <w:szCs w:val="22"/>
          <w:lang w:val="en-ZA" w:eastAsia="en-ZA"/>
        </w:rPr>
        <w:tab/>
      </w:r>
      <w:r w:rsidRPr="001F614C">
        <w:rPr>
          <w:rFonts w:ascii="Arial" w:hAnsi="Arial" w:cs="Arial"/>
          <w:noProof/>
          <w:color w:val="000000" w:themeColor="text1"/>
        </w:rPr>
        <w:t>Detailed Requirements</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_Toc23233765 \h </w:instrText>
      </w:r>
      <w:r w:rsidRPr="001F614C">
        <w:rPr>
          <w:noProof/>
          <w:color w:val="000000" w:themeColor="text1"/>
        </w:rPr>
      </w:r>
      <w:r w:rsidRPr="001F614C">
        <w:rPr>
          <w:noProof/>
          <w:color w:val="000000" w:themeColor="text1"/>
        </w:rPr>
        <w:fldChar w:fldCharType="separate"/>
      </w:r>
      <w:r w:rsidR="0098040F">
        <w:rPr>
          <w:noProof/>
          <w:color w:val="000000" w:themeColor="text1"/>
        </w:rPr>
        <w:t>17</w:t>
      </w:r>
      <w:r w:rsidRPr="001F614C">
        <w:rPr>
          <w:noProof/>
          <w:color w:val="000000" w:themeColor="text1"/>
        </w:rPr>
        <w:fldChar w:fldCharType="end"/>
      </w:r>
    </w:p>
    <w:p w14:paraId="1327238A" w14:textId="288BE852" w:rsidR="003C2C73" w:rsidRPr="001F614C" w:rsidRDefault="003C2C73">
      <w:pPr>
        <w:pStyle w:val="TOC1"/>
        <w:tabs>
          <w:tab w:val="left" w:pos="660"/>
          <w:tab w:val="right" w:leader="dot" w:pos="9782"/>
        </w:tabs>
        <w:rPr>
          <w:rFonts w:asciiTheme="minorHAnsi" w:eastAsiaTheme="minorEastAsia" w:hAnsiTheme="minorHAnsi" w:cstheme="minorBidi"/>
          <w:b w:val="0"/>
          <w:noProof/>
          <w:color w:val="000000" w:themeColor="text1"/>
          <w:sz w:val="22"/>
          <w:szCs w:val="22"/>
          <w:lang w:val="en-ZA" w:eastAsia="en-ZA"/>
        </w:rPr>
      </w:pPr>
      <w:r w:rsidRPr="001F614C">
        <w:rPr>
          <w:rFonts w:ascii="Arial" w:hAnsi="Arial" w:cs="Arial"/>
          <w:noProof/>
          <w:color w:val="000000" w:themeColor="text1"/>
        </w:rPr>
        <w:t>4.</w:t>
      </w:r>
      <w:r w:rsidRPr="001F614C">
        <w:rPr>
          <w:rFonts w:asciiTheme="minorHAnsi" w:eastAsiaTheme="minorEastAsia" w:hAnsiTheme="minorHAnsi" w:cstheme="minorBidi"/>
          <w:b w:val="0"/>
          <w:noProof/>
          <w:color w:val="000000" w:themeColor="text1"/>
          <w:sz w:val="22"/>
          <w:szCs w:val="22"/>
          <w:lang w:val="en-ZA" w:eastAsia="en-ZA"/>
        </w:rPr>
        <w:tab/>
      </w:r>
      <w:r w:rsidRPr="001F614C">
        <w:rPr>
          <w:rFonts w:ascii="Arial" w:hAnsi="Arial" w:cs="Arial"/>
          <w:noProof/>
          <w:color w:val="000000" w:themeColor="text1"/>
        </w:rPr>
        <w:t>Response Format</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_Toc23233766 \h </w:instrText>
      </w:r>
      <w:r w:rsidRPr="001F614C">
        <w:rPr>
          <w:noProof/>
          <w:color w:val="000000" w:themeColor="text1"/>
        </w:rPr>
      </w:r>
      <w:r w:rsidRPr="001F614C">
        <w:rPr>
          <w:noProof/>
          <w:color w:val="000000" w:themeColor="text1"/>
        </w:rPr>
        <w:fldChar w:fldCharType="separate"/>
      </w:r>
      <w:r w:rsidR="0098040F">
        <w:rPr>
          <w:noProof/>
          <w:color w:val="000000" w:themeColor="text1"/>
        </w:rPr>
        <w:t>19</w:t>
      </w:r>
      <w:r w:rsidRPr="001F614C">
        <w:rPr>
          <w:noProof/>
          <w:color w:val="000000" w:themeColor="text1"/>
        </w:rPr>
        <w:fldChar w:fldCharType="end"/>
      </w:r>
    </w:p>
    <w:p w14:paraId="5F8B1263" w14:textId="660A17A0" w:rsidR="003C2C73" w:rsidRPr="001F614C" w:rsidRDefault="003C2C73">
      <w:pPr>
        <w:pStyle w:val="TOC2"/>
        <w:tabs>
          <w:tab w:val="right" w:leader="dot" w:pos="9782"/>
        </w:tabs>
        <w:rPr>
          <w:rFonts w:asciiTheme="minorHAnsi" w:eastAsiaTheme="minorEastAsia" w:hAnsiTheme="minorHAnsi" w:cstheme="minorBidi"/>
          <w:noProof/>
          <w:color w:val="000000" w:themeColor="text1"/>
          <w:sz w:val="22"/>
          <w:szCs w:val="22"/>
          <w:lang w:val="en-ZA" w:eastAsia="en-ZA"/>
        </w:rPr>
      </w:pPr>
      <w:r w:rsidRPr="001F614C">
        <w:rPr>
          <w:rFonts w:ascii="Arial" w:hAnsi="Arial" w:cs="Arial"/>
          <w:noProof/>
          <w:color w:val="000000" w:themeColor="text1"/>
        </w:rPr>
        <w:t>5.3 References</w:t>
      </w:r>
      <w:r w:rsidRPr="001F614C">
        <w:rPr>
          <w:noProof/>
          <w:color w:val="000000" w:themeColor="text1"/>
        </w:rPr>
        <w:tab/>
      </w:r>
      <w:r w:rsidRPr="001F614C">
        <w:rPr>
          <w:noProof/>
          <w:color w:val="000000" w:themeColor="text1"/>
        </w:rPr>
        <w:fldChar w:fldCharType="begin"/>
      </w:r>
      <w:r w:rsidRPr="001F614C">
        <w:rPr>
          <w:noProof/>
          <w:color w:val="000000" w:themeColor="text1"/>
        </w:rPr>
        <w:instrText xml:space="preserve"> PAGEREF _Toc23233767 \h </w:instrText>
      </w:r>
      <w:r w:rsidRPr="001F614C">
        <w:rPr>
          <w:noProof/>
          <w:color w:val="000000" w:themeColor="text1"/>
        </w:rPr>
      </w:r>
      <w:r w:rsidRPr="001F614C">
        <w:rPr>
          <w:noProof/>
          <w:color w:val="000000" w:themeColor="text1"/>
        </w:rPr>
        <w:fldChar w:fldCharType="separate"/>
      </w:r>
      <w:r w:rsidR="0098040F">
        <w:rPr>
          <w:noProof/>
          <w:color w:val="000000" w:themeColor="text1"/>
        </w:rPr>
        <w:t>20</w:t>
      </w:r>
      <w:r w:rsidRPr="001F614C">
        <w:rPr>
          <w:noProof/>
          <w:color w:val="000000" w:themeColor="text1"/>
        </w:rPr>
        <w:fldChar w:fldCharType="end"/>
      </w:r>
    </w:p>
    <w:p w14:paraId="23603DA4" w14:textId="582C0987" w:rsidR="00EC7788" w:rsidRPr="001F614C" w:rsidRDefault="00017D60" w:rsidP="00D841E2">
      <w:pPr>
        <w:pStyle w:val="BodyText"/>
        <w:jc w:val="center"/>
        <w:rPr>
          <w:rFonts w:ascii="Arial" w:hAnsi="Arial" w:cs="Arial"/>
          <w:color w:val="000000" w:themeColor="text1"/>
        </w:rPr>
      </w:pPr>
      <w:r w:rsidRPr="001F614C">
        <w:rPr>
          <w:rFonts w:ascii="Arial" w:hAnsi="Arial" w:cs="Arial"/>
          <w:color w:val="000000" w:themeColor="text1"/>
        </w:rPr>
        <w:fldChar w:fldCharType="end"/>
      </w:r>
      <w:r w:rsidR="00EC7788" w:rsidRPr="001F614C">
        <w:rPr>
          <w:rFonts w:ascii="Arial" w:hAnsi="Arial" w:cs="Arial"/>
          <w:color w:val="000000" w:themeColor="text1"/>
        </w:rPr>
        <w:br w:type="page"/>
      </w:r>
      <w:bookmarkEnd w:id="78"/>
    </w:p>
    <w:p w14:paraId="3E2976CC" w14:textId="77777777" w:rsidR="00EC7788" w:rsidRPr="001F614C" w:rsidRDefault="00EC7788" w:rsidP="00EC7788">
      <w:pPr>
        <w:pStyle w:val="Heading1"/>
        <w:spacing w:line="360" w:lineRule="auto"/>
        <w:rPr>
          <w:rFonts w:ascii="Arial" w:hAnsi="Arial" w:cs="Arial"/>
          <w:color w:val="000000" w:themeColor="text1"/>
        </w:rPr>
      </w:pPr>
      <w:bookmarkStart w:id="79" w:name="_Toc23233757"/>
      <w:r w:rsidRPr="001F614C">
        <w:rPr>
          <w:rFonts w:ascii="Arial" w:hAnsi="Arial" w:cs="Arial"/>
          <w:color w:val="000000" w:themeColor="text1"/>
        </w:rPr>
        <w:lastRenderedPageBreak/>
        <w:t>Introduction</w:t>
      </w:r>
      <w:bookmarkEnd w:id="79"/>
    </w:p>
    <w:p w14:paraId="048FB2EF" w14:textId="1735FF3A" w:rsidR="00EC7788" w:rsidRPr="001F614C" w:rsidRDefault="00320A73" w:rsidP="000F6082">
      <w:pPr>
        <w:spacing w:line="360" w:lineRule="auto"/>
        <w:jc w:val="both"/>
        <w:rPr>
          <w:rFonts w:ascii="Arial" w:hAnsi="Arial" w:cs="Arial"/>
          <w:color w:val="000000" w:themeColor="text1"/>
        </w:rPr>
      </w:pPr>
      <w:r w:rsidRPr="001F614C">
        <w:rPr>
          <w:rFonts w:ascii="Arial" w:hAnsi="Arial" w:cs="Arial"/>
          <w:color w:val="000000" w:themeColor="text1"/>
        </w:rPr>
        <w:t xml:space="preserve">The objective of this bid is to appoint a suitable, independent service provider </w:t>
      </w:r>
      <w:r w:rsidR="0044137D" w:rsidRPr="001F614C">
        <w:rPr>
          <w:rFonts w:ascii="Arial" w:hAnsi="Arial" w:cs="Arial"/>
          <w:color w:val="000000" w:themeColor="text1"/>
        </w:rPr>
        <w:t xml:space="preserve">for ORGANISATIONAL DESIGN: HUMAN CAPITAL MANAGEMENT SUPPORT AND SERVICES for the </w:t>
      </w:r>
      <w:r w:rsidR="00B446F8" w:rsidRPr="001F614C">
        <w:rPr>
          <w:rFonts w:ascii="Arial" w:hAnsi="Arial" w:cs="Arial"/>
          <w:color w:val="000000" w:themeColor="text1"/>
        </w:rPr>
        <w:t>ELIDZ</w:t>
      </w:r>
      <w:r w:rsidRPr="001F614C">
        <w:rPr>
          <w:rFonts w:ascii="Arial" w:hAnsi="Arial" w:cs="Arial"/>
          <w:color w:val="000000" w:themeColor="text1"/>
        </w:rPr>
        <w:t xml:space="preserve">. </w:t>
      </w:r>
    </w:p>
    <w:p w14:paraId="17D01CB2" w14:textId="77777777" w:rsidR="00EC7788" w:rsidRPr="001F614C" w:rsidRDefault="00EC7788" w:rsidP="00EC7788">
      <w:pPr>
        <w:pStyle w:val="BodyText"/>
        <w:spacing w:line="360" w:lineRule="auto"/>
        <w:rPr>
          <w:rFonts w:ascii="Arial" w:hAnsi="Arial" w:cs="Arial"/>
          <w:color w:val="000000" w:themeColor="text1"/>
        </w:rPr>
      </w:pPr>
    </w:p>
    <w:p w14:paraId="25E9900A" w14:textId="77777777" w:rsidR="00EC7788" w:rsidRPr="001F614C" w:rsidRDefault="00EC7788" w:rsidP="00EC7788">
      <w:pPr>
        <w:pStyle w:val="Heading2"/>
        <w:spacing w:line="360" w:lineRule="auto"/>
        <w:rPr>
          <w:rFonts w:ascii="Arial" w:hAnsi="Arial" w:cs="Arial"/>
          <w:bCs/>
          <w:color w:val="000000" w:themeColor="text1"/>
          <w:sz w:val="20"/>
        </w:rPr>
      </w:pPr>
      <w:bookmarkStart w:id="80" w:name="_Toc23233758"/>
      <w:r w:rsidRPr="001F614C">
        <w:rPr>
          <w:rFonts w:ascii="Arial" w:hAnsi="Arial" w:cs="Arial"/>
          <w:bCs/>
          <w:color w:val="000000" w:themeColor="text1"/>
          <w:sz w:val="20"/>
        </w:rPr>
        <w:t xml:space="preserve">The </w:t>
      </w:r>
      <w:r w:rsidR="00320A73" w:rsidRPr="001F614C">
        <w:rPr>
          <w:rFonts w:ascii="Arial" w:hAnsi="Arial" w:cs="Arial"/>
          <w:bCs/>
          <w:color w:val="000000" w:themeColor="text1"/>
          <w:sz w:val="20"/>
        </w:rPr>
        <w:t>s</w:t>
      </w:r>
      <w:r w:rsidR="00123FAE" w:rsidRPr="001F614C">
        <w:rPr>
          <w:rFonts w:ascii="Arial" w:hAnsi="Arial" w:cs="Arial"/>
          <w:bCs/>
          <w:color w:val="000000" w:themeColor="text1"/>
          <w:sz w:val="20"/>
        </w:rPr>
        <w:t xml:space="preserve">cope </w:t>
      </w:r>
      <w:r w:rsidR="00A328EB" w:rsidRPr="001F614C">
        <w:rPr>
          <w:rFonts w:ascii="Arial" w:hAnsi="Arial" w:cs="Arial"/>
          <w:bCs/>
          <w:color w:val="000000" w:themeColor="text1"/>
          <w:sz w:val="20"/>
        </w:rPr>
        <w:t>of</w:t>
      </w:r>
      <w:r w:rsidR="00320A73" w:rsidRPr="001F614C">
        <w:rPr>
          <w:rFonts w:ascii="Arial" w:hAnsi="Arial" w:cs="Arial"/>
          <w:bCs/>
          <w:color w:val="000000" w:themeColor="text1"/>
          <w:sz w:val="20"/>
        </w:rPr>
        <w:t xml:space="preserve"> t</w:t>
      </w:r>
      <w:r w:rsidR="00123FAE" w:rsidRPr="001F614C">
        <w:rPr>
          <w:rFonts w:ascii="Arial" w:hAnsi="Arial" w:cs="Arial"/>
          <w:bCs/>
          <w:color w:val="000000" w:themeColor="text1"/>
          <w:sz w:val="20"/>
        </w:rPr>
        <w:t xml:space="preserve">his RFP </w:t>
      </w:r>
      <w:r w:rsidR="00320A73" w:rsidRPr="001F614C">
        <w:rPr>
          <w:rFonts w:ascii="Arial" w:hAnsi="Arial" w:cs="Arial"/>
          <w:bCs/>
          <w:color w:val="000000" w:themeColor="text1"/>
          <w:sz w:val="20"/>
        </w:rPr>
        <w:t>i</w:t>
      </w:r>
      <w:r w:rsidR="00123FAE" w:rsidRPr="001F614C">
        <w:rPr>
          <w:rFonts w:ascii="Arial" w:hAnsi="Arial" w:cs="Arial"/>
          <w:bCs/>
          <w:color w:val="000000" w:themeColor="text1"/>
          <w:sz w:val="20"/>
        </w:rPr>
        <w:t xml:space="preserve">ncludes </w:t>
      </w:r>
      <w:r w:rsidR="00A328EB" w:rsidRPr="001F614C">
        <w:rPr>
          <w:rFonts w:ascii="Arial" w:hAnsi="Arial" w:cs="Arial"/>
          <w:bCs/>
          <w:color w:val="000000" w:themeColor="text1"/>
          <w:sz w:val="20"/>
        </w:rPr>
        <w:t>the</w:t>
      </w:r>
      <w:r w:rsidR="00320A73" w:rsidRPr="001F614C">
        <w:rPr>
          <w:rFonts w:ascii="Arial" w:hAnsi="Arial" w:cs="Arial"/>
          <w:bCs/>
          <w:color w:val="000000" w:themeColor="text1"/>
          <w:sz w:val="20"/>
        </w:rPr>
        <w:t xml:space="preserve"> f</w:t>
      </w:r>
      <w:r w:rsidRPr="001F614C">
        <w:rPr>
          <w:rFonts w:ascii="Arial" w:hAnsi="Arial" w:cs="Arial"/>
          <w:bCs/>
          <w:color w:val="000000" w:themeColor="text1"/>
          <w:sz w:val="20"/>
        </w:rPr>
        <w:t>ollowing:</w:t>
      </w:r>
      <w:bookmarkEnd w:id="80"/>
    </w:p>
    <w:p w14:paraId="5074618E" w14:textId="6BA775BE" w:rsidR="004B45F2" w:rsidRPr="001F614C" w:rsidRDefault="004B45F2" w:rsidP="003A019A">
      <w:pPr>
        <w:pStyle w:val="Default"/>
        <w:rPr>
          <w:color w:val="000000" w:themeColor="text1"/>
          <w:sz w:val="20"/>
          <w:szCs w:val="20"/>
        </w:rPr>
      </w:pPr>
    </w:p>
    <w:p w14:paraId="1E2553FA" w14:textId="4041350D" w:rsidR="0044137D" w:rsidRPr="001F614C" w:rsidRDefault="0044137D" w:rsidP="0044137D">
      <w:pPr>
        <w:pStyle w:val="ListParagraph"/>
        <w:numPr>
          <w:ilvl w:val="0"/>
          <w:numId w:val="17"/>
        </w:numPr>
        <w:rPr>
          <w:rFonts w:ascii="Arial" w:eastAsia="Calibri" w:hAnsi="Arial" w:cs="Arial"/>
          <w:color w:val="000000" w:themeColor="text1"/>
          <w:lang w:val="en-ZA"/>
        </w:rPr>
      </w:pPr>
      <w:bookmarkStart w:id="81" w:name="_Hlk22732546"/>
      <w:r w:rsidRPr="001F614C">
        <w:rPr>
          <w:rFonts w:ascii="Arial" w:eastAsia="Calibri" w:hAnsi="Arial" w:cs="Arial"/>
          <w:color w:val="000000" w:themeColor="text1"/>
          <w:lang w:val="en-ZA"/>
        </w:rPr>
        <w:t>Project plan with clear deliverables and time frames</w:t>
      </w:r>
      <w:r w:rsidR="00614FF2" w:rsidRPr="001F614C">
        <w:rPr>
          <w:rFonts w:ascii="Arial" w:eastAsia="Calibri" w:hAnsi="Arial" w:cs="Arial"/>
          <w:color w:val="000000" w:themeColor="text1"/>
          <w:lang w:val="en-ZA"/>
        </w:rPr>
        <w:t xml:space="preserve"> to meet deadline of 15 March 20</w:t>
      </w:r>
      <w:r w:rsidR="00C93B97">
        <w:rPr>
          <w:rFonts w:ascii="Arial" w:eastAsia="Calibri" w:hAnsi="Arial" w:cs="Arial"/>
          <w:color w:val="000000" w:themeColor="text1"/>
          <w:lang w:val="en-ZA"/>
        </w:rPr>
        <w:t>20</w:t>
      </w:r>
      <w:bookmarkStart w:id="82" w:name="_GoBack"/>
      <w:bookmarkEnd w:id="82"/>
      <w:r w:rsidR="00614FF2" w:rsidRPr="001F614C">
        <w:rPr>
          <w:rFonts w:ascii="Arial" w:eastAsia="Calibri" w:hAnsi="Arial" w:cs="Arial"/>
          <w:color w:val="000000" w:themeColor="text1"/>
          <w:lang w:val="en-ZA"/>
        </w:rPr>
        <w:t>;</w:t>
      </w:r>
    </w:p>
    <w:p w14:paraId="19135D5D" w14:textId="2BF1549D" w:rsidR="0044137D" w:rsidRPr="001F614C" w:rsidRDefault="0044137D"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Consultation with multiple internal stakeholders to establish resource needs;</w:t>
      </w:r>
    </w:p>
    <w:p w14:paraId="6447DD28" w14:textId="6ECA386A" w:rsidR="001E3F98" w:rsidRPr="001F614C" w:rsidRDefault="001E3F98"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Implementation of change management;</w:t>
      </w:r>
    </w:p>
    <w:p w14:paraId="4603F20E" w14:textId="4503A92A" w:rsidR="003C2C73" w:rsidRPr="001F614C" w:rsidRDefault="003C2C73"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Work study;</w:t>
      </w:r>
    </w:p>
    <w:p w14:paraId="16F16D76" w14:textId="5595C8CA" w:rsidR="0044137D" w:rsidRPr="001F614C" w:rsidRDefault="0044137D"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Alignment of needs with Corporate Strategy</w:t>
      </w:r>
      <w:r w:rsidR="00A8177D" w:rsidRPr="001F614C">
        <w:rPr>
          <w:rFonts w:ascii="Arial" w:eastAsia="Calibri" w:hAnsi="Arial" w:cs="Arial"/>
          <w:color w:val="000000" w:themeColor="text1"/>
          <w:lang w:val="en-ZA"/>
        </w:rPr>
        <w:t>, other strategies</w:t>
      </w:r>
      <w:r w:rsidRPr="001F614C">
        <w:rPr>
          <w:rFonts w:ascii="Arial" w:eastAsia="Calibri" w:hAnsi="Arial" w:cs="Arial"/>
          <w:color w:val="000000" w:themeColor="text1"/>
          <w:lang w:val="en-ZA"/>
        </w:rPr>
        <w:t xml:space="preserve"> and Business Processes;</w:t>
      </w:r>
    </w:p>
    <w:p w14:paraId="470115F1" w14:textId="79D13037" w:rsidR="0044137D" w:rsidRPr="001F614C" w:rsidRDefault="0044137D"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Development of Job Descriptions aligned to Corporate Strategy and Business Processes;</w:t>
      </w:r>
    </w:p>
    <w:p w14:paraId="0FB3A2BC" w14:textId="6933948E" w:rsidR="0044137D" w:rsidRPr="001F614C" w:rsidRDefault="0044137D"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Job Evaluation (Grading);</w:t>
      </w:r>
    </w:p>
    <w:p w14:paraId="7976B426" w14:textId="2A7A21C4" w:rsidR="0044137D" w:rsidRPr="001F614C" w:rsidRDefault="0044137D"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Management Meetings and report back meetings;</w:t>
      </w:r>
    </w:p>
    <w:p w14:paraId="59EA1C4D" w14:textId="2A6E2DCD" w:rsidR="0044137D" w:rsidRPr="001F614C" w:rsidRDefault="0044137D" w:rsidP="0044137D">
      <w:pPr>
        <w:pStyle w:val="ListParagraph"/>
        <w:numPr>
          <w:ilvl w:val="0"/>
          <w:numId w:val="17"/>
        </w:numPr>
        <w:rPr>
          <w:rFonts w:ascii="Arial" w:eastAsia="Calibri" w:hAnsi="Arial" w:cs="Arial"/>
          <w:color w:val="000000" w:themeColor="text1"/>
          <w:lang w:val="en-ZA"/>
        </w:rPr>
      </w:pPr>
      <w:r w:rsidRPr="001F614C">
        <w:rPr>
          <w:rFonts w:ascii="Arial" w:eastAsia="Calibri" w:hAnsi="Arial" w:cs="Arial"/>
          <w:color w:val="000000" w:themeColor="text1"/>
          <w:lang w:val="en-ZA"/>
        </w:rPr>
        <w:t>Determination and consolidation of competencies;</w:t>
      </w:r>
    </w:p>
    <w:p w14:paraId="125CD9A3" w14:textId="2F6481FB" w:rsidR="0044137D" w:rsidRPr="001F614C" w:rsidRDefault="0044137D" w:rsidP="0044137D">
      <w:pPr>
        <w:pStyle w:val="Default"/>
        <w:numPr>
          <w:ilvl w:val="0"/>
          <w:numId w:val="17"/>
        </w:numPr>
        <w:rPr>
          <w:color w:val="000000" w:themeColor="text1"/>
          <w:sz w:val="20"/>
          <w:szCs w:val="20"/>
        </w:rPr>
      </w:pPr>
      <w:r w:rsidRPr="001F614C">
        <w:rPr>
          <w:rFonts w:eastAsia="Calibri"/>
          <w:color w:val="000000" w:themeColor="text1"/>
          <w:sz w:val="20"/>
          <w:szCs w:val="20"/>
          <w:lang w:val="en-ZA"/>
        </w:rPr>
        <w:t>Development of costed organogram (structure) options</w:t>
      </w:r>
      <w:r w:rsidR="001302E5" w:rsidRPr="001F614C">
        <w:rPr>
          <w:rFonts w:eastAsia="Calibri"/>
          <w:color w:val="000000" w:themeColor="text1"/>
          <w:sz w:val="20"/>
          <w:szCs w:val="20"/>
          <w:lang w:val="en-ZA"/>
        </w:rPr>
        <w:t>.</w:t>
      </w:r>
    </w:p>
    <w:bookmarkEnd w:id="81"/>
    <w:p w14:paraId="2D1F55B0" w14:textId="5EBED9F5" w:rsidR="0044137D" w:rsidRPr="001F614C" w:rsidRDefault="0044137D" w:rsidP="003A019A">
      <w:pPr>
        <w:pStyle w:val="Default"/>
        <w:rPr>
          <w:color w:val="000000" w:themeColor="text1"/>
          <w:sz w:val="20"/>
          <w:szCs w:val="20"/>
        </w:rPr>
      </w:pPr>
    </w:p>
    <w:p w14:paraId="1BCF6A57" w14:textId="77777777" w:rsidR="00086194" w:rsidRPr="001F614C" w:rsidRDefault="00086194" w:rsidP="00086194">
      <w:pPr>
        <w:pStyle w:val="Heading1"/>
        <w:spacing w:line="360" w:lineRule="auto"/>
        <w:rPr>
          <w:rFonts w:ascii="Arial" w:hAnsi="Arial" w:cs="Arial"/>
          <w:color w:val="000000" w:themeColor="text1"/>
        </w:rPr>
      </w:pPr>
      <w:bookmarkStart w:id="83" w:name="_Toc23233759"/>
      <w:r w:rsidRPr="001F614C">
        <w:rPr>
          <w:rFonts w:ascii="Arial" w:hAnsi="Arial" w:cs="Arial"/>
          <w:color w:val="000000" w:themeColor="text1"/>
        </w:rPr>
        <w:t>Considerations</w:t>
      </w:r>
      <w:bookmarkEnd w:id="83"/>
    </w:p>
    <w:p w14:paraId="7F2F58B4" w14:textId="77777777" w:rsidR="00EC7788" w:rsidRPr="001F614C" w:rsidRDefault="000C48CD" w:rsidP="004B45F2">
      <w:pPr>
        <w:pStyle w:val="Heading2"/>
        <w:spacing w:before="0" w:after="0" w:line="276" w:lineRule="auto"/>
        <w:rPr>
          <w:rFonts w:ascii="Arial" w:hAnsi="Arial" w:cs="Arial"/>
          <w:color w:val="000000" w:themeColor="text1"/>
          <w:sz w:val="20"/>
        </w:rPr>
      </w:pPr>
      <w:bookmarkStart w:id="84" w:name="_Toc171821562"/>
      <w:bookmarkStart w:id="85" w:name="_Toc171910293"/>
      <w:bookmarkStart w:id="86" w:name="_Toc171929791"/>
      <w:bookmarkStart w:id="87" w:name="_Toc23233760"/>
      <w:r w:rsidRPr="001F614C">
        <w:rPr>
          <w:rFonts w:ascii="Arial" w:hAnsi="Arial" w:cs="Arial"/>
          <w:color w:val="000000" w:themeColor="text1"/>
          <w:sz w:val="20"/>
        </w:rPr>
        <w:t xml:space="preserve">Requirements </w:t>
      </w:r>
      <w:r w:rsidR="00EC7788" w:rsidRPr="001F614C">
        <w:rPr>
          <w:rFonts w:ascii="Arial" w:hAnsi="Arial" w:cs="Arial"/>
          <w:color w:val="000000" w:themeColor="text1"/>
          <w:sz w:val="20"/>
        </w:rPr>
        <w:t>Considerations</w:t>
      </w:r>
      <w:bookmarkEnd w:id="84"/>
      <w:bookmarkEnd w:id="85"/>
      <w:bookmarkEnd w:id="86"/>
      <w:bookmarkEnd w:id="87"/>
    </w:p>
    <w:p w14:paraId="566AEE12" w14:textId="77777777" w:rsidR="009C72B4" w:rsidRPr="001F614C" w:rsidRDefault="009C72B4" w:rsidP="003050F3">
      <w:pPr>
        <w:spacing w:line="276" w:lineRule="auto"/>
        <w:ind w:left="360"/>
        <w:jc w:val="both"/>
        <w:rPr>
          <w:rFonts w:ascii="Arial" w:hAnsi="Arial" w:cs="Arial"/>
          <w:color w:val="000000" w:themeColor="text1"/>
        </w:rPr>
      </w:pPr>
      <w:r w:rsidRPr="001F614C">
        <w:rPr>
          <w:rFonts w:ascii="Arial" w:hAnsi="Arial" w:cs="Arial"/>
          <w:color w:val="000000" w:themeColor="text1"/>
        </w:rPr>
        <w:t>The score achieved for quality functionality will be assessed using the following criteria, each of which will be scored individually up to the maximum number of points indicated (failure to submit the relevant information will result in zero score for that section).</w:t>
      </w:r>
    </w:p>
    <w:p w14:paraId="5F3C0BF8" w14:textId="5E203F94" w:rsidR="004B45F2" w:rsidRPr="001F614C" w:rsidRDefault="004B45F2" w:rsidP="004B45F2">
      <w:pPr>
        <w:spacing w:line="276" w:lineRule="auto"/>
        <w:ind w:left="936"/>
        <w:jc w:val="both"/>
        <w:rPr>
          <w:rFonts w:ascii="Arial" w:hAnsi="Arial" w:cs="Arial"/>
          <w:color w:val="000000" w:themeColor="text1"/>
        </w:rPr>
      </w:pPr>
    </w:p>
    <w:p w14:paraId="0F79FF2D" w14:textId="77777777" w:rsidR="003050F3" w:rsidRPr="001F614C" w:rsidRDefault="003050F3" w:rsidP="003050F3">
      <w:pPr>
        <w:pStyle w:val="Heading3"/>
        <w:numPr>
          <w:ilvl w:val="0"/>
          <w:numId w:val="0"/>
        </w:numPr>
        <w:spacing w:line="360" w:lineRule="auto"/>
        <w:jc w:val="center"/>
        <w:rPr>
          <w:rFonts w:ascii="Arial" w:hAnsi="Arial" w:cs="Arial"/>
          <w:color w:val="000000" w:themeColor="text1"/>
          <w:sz w:val="22"/>
          <w:szCs w:val="22"/>
          <w:u w:val="single"/>
        </w:rPr>
      </w:pPr>
      <w:bookmarkStart w:id="88" w:name="_Toc329685800"/>
      <w:bookmarkStart w:id="89" w:name="_Toc329689987"/>
      <w:bookmarkStart w:id="90" w:name="_Toc330194202"/>
      <w:bookmarkStart w:id="91" w:name="_Toc339609589"/>
      <w:bookmarkStart w:id="92" w:name="_Toc340827992"/>
      <w:bookmarkStart w:id="93" w:name="_Toc340828049"/>
      <w:bookmarkStart w:id="94" w:name="_Toc353262085"/>
      <w:bookmarkStart w:id="95" w:name="_Toc364422109"/>
      <w:bookmarkStart w:id="96" w:name="_Toc364666015"/>
      <w:bookmarkStart w:id="97" w:name="_Toc364920313"/>
      <w:bookmarkStart w:id="98" w:name="_Toc389575628"/>
      <w:bookmarkStart w:id="99" w:name="_Toc392511245"/>
      <w:bookmarkStart w:id="100" w:name="_Toc424730968"/>
      <w:bookmarkStart w:id="101" w:name="_Toc424740528"/>
      <w:bookmarkStart w:id="102" w:name="_Toc432326849"/>
      <w:bookmarkStart w:id="103" w:name="_Toc433631657"/>
      <w:bookmarkStart w:id="104" w:name="_Toc433631804"/>
      <w:bookmarkStart w:id="105" w:name="_Toc442177242"/>
      <w:bookmarkStart w:id="106" w:name="_Toc442345419"/>
      <w:bookmarkStart w:id="107" w:name="_Toc457394724"/>
      <w:bookmarkStart w:id="108" w:name="_Toc23233761"/>
      <w:r w:rsidRPr="001F614C">
        <w:rPr>
          <w:rFonts w:ascii="Arial" w:hAnsi="Arial" w:cs="Arial"/>
          <w:color w:val="000000" w:themeColor="text1"/>
          <w:sz w:val="22"/>
          <w:szCs w:val="22"/>
          <w:u w:val="single"/>
        </w:rPr>
        <w:t>FUNCTIONALITY EVALUATION MA</w:t>
      </w:r>
      <w:bookmarkEnd w:id="88"/>
      <w:bookmarkEnd w:id="89"/>
      <w:r w:rsidRPr="001F614C">
        <w:rPr>
          <w:rFonts w:ascii="Arial" w:hAnsi="Arial" w:cs="Arial"/>
          <w:color w:val="000000" w:themeColor="text1"/>
          <w:sz w:val="22"/>
          <w:szCs w:val="22"/>
          <w:u w:val="single"/>
        </w:rPr>
        <w:t>TRIX</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tbl>
      <w:tblPr>
        <w:tblW w:w="10056" w:type="dxa"/>
        <w:tblLook w:val="04A0" w:firstRow="1" w:lastRow="0" w:firstColumn="1" w:lastColumn="0" w:noHBand="0" w:noVBand="1"/>
      </w:tblPr>
      <w:tblGrid>
        <w:gridCol w:w="3423"/>
        <w:gridCol w:w="801"/>
        <w:gridCol w:w="5832"/>
      </w:tblGrid>
      <w:tr w:rsidR="003050F3" w:rsidRPr="001F614C" w14:paraId="4E0E88D0" w14:textId="77777777" w:rsidTr="0031339D">
        <w:trPr>
          <w:trHeight w:val="264"/>
        </w:trPr>
        <w:tc>
          <w:tcPr>
            <w:tcW w:w="10056" w:type="dxa"/>
            <w:gridSpan w:val="3"/>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63F1B7E" w14:textId="77777777" w:rsidR="003050F3" w:rsidRPr="001F614C" w:rsidRDefault="003050F3" w:rsidP="0031339D">
            <w:pPr>
              <w:jc w:val="center"/>
              <w:rPr>
                <w:rFonts w:ascii="Arial" w:eastAsia="Calibri" w:hAnsi="Arial" w:cs="Arial"/>
                <w:b/>
                <w:color w:val="000000" w:themeColor="text1"/>
                <w:szCs w:val="16"/>
              </w:rPr>
            </w:pPr>
            <w:r w:rsidRPr="001F614C">
              <w:rPr>
                <w:rFonts w:ascii="Arial" w:eastAsia="Calibri" w:hAnsi="Arial" w:cs="Arial"/>
                <w:b/>
                <w:color w:val="000000" w:themeColor="text1"/>
                <w:szCs w:val="16"/>
                <w:lang w:val="en-ZA"/>
              </w:rPr>
              <w:t>FUNCTIONALITY TABLE</w:t>
            </w:r>
          </w:p>
        </w:tc>
      </w:tr>
      <w:tr w:rsidR="003050F3" w:rsidRPr="001F614C" w14:paraId="6F047304" w14:textId="77777777" w:rsidTr="00A201CF">
        <w:trPr>
          <w:trHeight w:val="806"/>
        </w:trPr>
        <w:tc>
          <w:tcPr>
            <w:tcW w:w="34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A37DD0" w14:textId="49D0BD38" w:rsidR="003050F3" w:rsidRPr="001F614C" w:rsidRDefault="00A201CF" w:rsidP="0031339D">
            <w:pPr>
              <w:rPr>
                <w:rFonts w:ascii="Arial" w:eastAsia="Calibri" w:hAnsi="Arial" w:cs="Arial"/>
                <w:b/>
                <w:color w:val="000000" w:themeColor="text1"/>
                <w:szCs w:val="16"/>
              </w:rPr>
            </w:pPr>
            <w:bookmarkStart w:id="109" w:name="_Hlk23343178"/>
            <w:r w:rsidRPr="001F614C">
              <w:rPr>
                <w:rFonts w:ascii="Arial" w:eastAsia="Calibri" w:hAnsi="Arial" w:cs="Arial"/>
                <w:b/>
                <w:color w:val="000000" w:themeColor="text1"/>
                <w:szCs w:val="16"/>
              </w:rPr>
              <w:t>Company Experience</w:t>
            </w:r>
          </w:p>
        </w:tc>
        <w:tc>
          <w:tcPr>
            <w:tcW w:w="8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1E5DC6" w14:textId="05772F0D" w:rsidR="003050F3" w:rsidRPr="001F614C" w:rsidRDefault="00614FF2" w:rsidP="0031339D">
            <w:pPr>
              <w:rPr>
                <w:rFonts w:ascii="Arial" w:eastAsia="Calibri" w:hAnsi="Arial" w:cs="Arial"/>
                <w:b/>
                <w:color w:val="000000" w:themeColor="text1"/>
                <w:szCs w:val="16"/>
              </w:rPr>
            </w:pPr>
            <w:r w:rsidRPr="001F614C">
              <w:rPr>
                <w:rFonts w:ascii="Arial" w:eastAsia="Calibri" w:hAnsi="Arial" w:cs="Arial"/>
                <w:b/>
                <w:color w:val="000000" w:themeColor="text1"/>
                <w:szCs w:val="16"/>
              </w:rPr>
              <w:t>2</w:t>
            </w:r>
            <w:r w:rsidR="003050F3" w:rsidRPr="001F614C">
              <w:rPr>
                <w:rFonts w:ascii="Arial" w:eastAsia="Calibri" w:hAnsi="Arial" w:cs="Arial"/>
                <w:b/>
                <w:color w:val="000000" w:themeColor="text1"/>
                <w:szCs w:val="16"/>
              </w:rPr>
              <w:t>0</w:t>
            </w:r>
          </w:p>
        </w:tc>
        <w:tc>
          <w:tcPr>
            <w:tcW w:w="5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0013CE" w14:textId="7EBAB758" w:rsidR="003050F3" w:rsidRPr="001F614C" w:rsidRDefault="003050F3" w:rsidP="0031339D">
            <w:pPr>
              <w:rPr>
                <w:rFonts w:ascii="Arial" w:eastAsia="Calibri" w:hAnsi="Arial" w:cs="Arial"/>
                <w:color w:val="000000" w:themeColor="text1"/>
                <w:szCs w:val="16"/>
              </w:rPr>
            </w:pPr>
          </w:p>
        </w:tc>
      </w:tr>
      <w:tr w:rsidR="003050F3" w:rsidRPr="001F614C" w14:paraId="29873138" w14:textId="77777777" w:rsidTr="0031339D">
        <w:trPr>
          <w:trHeight w:val="276"/>
        </w:trPr>
        <w:tc>
          <w:tcPr>
            <w:tcW w:w="3423" w:type="dxa"/>
            <w:tcBorders>
              <w:top w:val="single" w:sz="4" w:space="0" w:color="auto"/>
              <w:left w:val="single" w:sz="4" w:space="0" w:color="auto"/>
              <w:bottom w:val="single" w:sz="4" w:space="0" w:color="auto"/>
              <w:right w:val="single" w:sz="4" w:space="0" w:color="auto"/>
            </w:tcBorders>
            <w:vAlign w:val="center"/>
          </w:tcPr>
          <w:p w14:paraId="18BD5A19" w14:textId="62C922C7" w:rsidR="003050F3" w:rsidRPr="001F614C" w:rsidRDefault="00A201CF" w:rsidP="0031339D">
            <w:pPr>
              <w:rPr>
                <w:rFonts w:ascii="Arial" w:eastAsia="Calibri" w:hAnsi="Arial" w:cs="Arial"/>
                <w:color w:val="000000" w:themeColor="text1"/>
                <w:szCs w:val="16"/>
                <w:lang w:val="en-ZA"/>
              </w:rPr>
            </w:pPr>
            <w:r w:rsidRPr="001F614C">
              <w:rPr>
                <w:rFonts w:ascii="Arial" w:eastAsia="Calibri" w:hAnsi="Arial" w:cs="Arial"/>
                <w:color w:val="000000" w:themeColor="text1"/>
                <w:szCs w:val="16"/>
                <w:lang w:val="en-ZA"/>
              </w:rPr>
              <w:t>1</w:t>
            </w:r>
            <w:r w:rsidR="00A8177D" w:rsidRPr="001F614C">
              <w:rPr>
                <w:rFonts w:ascii="Arial" w:eastAsia="Calibri" w:hAnsi="Arial" w:cs="Arial"/>
                <w:color w:val="000000" w:themeColor="text1"/>
                <w:szCs w:val="16"/>
                <w:lang w:val="en-ZA"/>
              </w:rPr>
              <w:t>0</w:t>
            </w:r>
            <w:r w:rsidRPr="001F614C">
              <w:rPr>
                <w:rFonts w:ascii="Arial" w:eastAsia="Calibri" w:hAnsi="Arial" w:cs="Arial"/>
                <w:color w:val="000000" w:themeColor="text1"/>
                <w:szCs w:val="16"/>
                <w:lang w:val="en-ZA"/>
              </w:rPr>
              <w:t xml:space="preserve"> or more years in Organisational Design</w:t>
            </w:r>
          </w:p>
        </w:tc>
        <w:tc>
          <w:tcPr>
            <w:tcW w:w="801" w:type="dxa"/>
            <w:tcBorders>
              <w:top w:val="single" w:sz="4" w:space="0" w:color="auto"/>
              <w:left w:val="single" w:sz="4" w:space="0" w:color="auto"/>
              <w:bottom w:val="single" w:sz="4" w:space="0" w:color="auto"/>
              <w:right w:val="single" w:sz="4" w:space="0" w:color="auto"/>
            </w:tcBorders>
            <w:vAlign w:val="center"/>
          </w:tcPr>
          <w:p w14:paraId="33362C0D" w14:textId="1EFFDAA3" w:rsidR="003050F3" w:rsidRPr="001F614C" w:rsidRDefault="00F24849" w:rsidP="0031339D">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2</w:t>
            </w:r>
            <w:r w:rsidR="00A201CF" w:rsidRPr="001F614C">
              <w:rPr>
                <w:rFonts w:ascii="Arial" w:eastAsia="Calibri" w:hAnsi="Arial" w:cs="Arial"/>
                <w:b/>
                <w:color w:val="000000" w:themeColor="text1"/>
                <w:szCs w:val="16"/>
                <w:lang w:val="en-ZA"/>
              </w:rPr>
              <w:t>0</w:t>
            </w:r>
          </w:p>
        </w:tc>
        <w:tc>
          <w:tcPr>
            <w:tcW w:w="5832" w:type="dxa"/>
            <w:tcBorders>
              <w:top w:val="single" w:sz="4" w:space="0" w:color="auto"/>
              <w:left w:val="single" w:sz="4" w:space="0" w:color="auto"/>
              <w:bottom w:val="single" w:sz="4" w:space="0" w:color="auto"/>
              <w:right w:val="single" w:sz="4" w:space="0" w:color="auto"/>
            </w:tcBorders>
            <w:vAlign w:val="center"/>
          </w:tcPr>
          <w:p w14:paraId="4044C6B0" w14:textId="77777777" w:rsidR="003050F3" w:rsidRPr="001F614C" w:rsidRDefault="003050F3" w:rsidP="0031339D">
            <w:pPr>
              <w:rPr>
                <w:rFonts w:ascii="Arial" w:eastAsia="Calibri" w:hAnsi="Arial" w:cs="Arial"/>
                <w:color w:val="000000" w:themeColor="text1"/>
                <w:szCs w:val="16"/>
                <w:lang w:val="en-ZA"/>
              </w:rPr>
            </w:pPr>
          </w:p>
        </w:tc>
      </w:tr>
      <w:tr w:rsidR="003050F3" w:rsidRPr="001F614C" w14:paraId="3036D9A8" w14:textId="77777777" w:rsidTr="00614FF2">
        <w:trPr>
          <w:trHeight w:val="70"/>
        </w:trPr>
        <w:tc>
          <w:tcPr>
            <w:tcW w:w="3423" w:type="dxa"/>
            <w:tcBorders>
              <w:top w:val="single" w:sz="4" w:space="0" w:color="auto"/>
              <w:left w:val="single" w:sz="4" w:space="0" w:color="auto"/>
              <w:bottom w:val="single" w:sz="4" w:space="0" w:color="auto"/>
              <w:right w:val="single" w:sz="4" w:space="0" w:color="auto"/>
            </w:tcBorders>
            <w:vAlign w:val="center"/>
          </w:tcPr>
          <w:p w14:paraId="4277FEAC" w14:textId="1F4F47F8" w:rsidR="003050F3" w:rsidRPr="001F614C" w:rsidRDefault="00A8177D" w:rsidP="0031339D">
            <w:pPr>
              <w:rPr>
                <w:rFonts w:ascii="Arial" w:eastAsia="Calibri" w:hAnsi="Arial" w:cs="Arial"/>
                <w:color w:val="000000" w:themeColor="text1"/>
                <w:szCs w:val="16"/>
                <w:lang w:val="en-ZA"/>
              </w:rPr>
            </w:pPr>
            <w:r w:rsidRPr="001F614C">
              <w:rPr>
                <w:rFonts w:ascii="Arial" w:eastAsia="Calibri" w:hAnsi="Arial" w:cs="Arial"/>
                <w:color w:val="000000" w:themeColor="text1"/>
                <w:szCs w:val="16"/>
                <w:lang w:val="en-ZA"/>
              </w:rPr>
              <w:t>5</w:t>
            </w:r>
            <w:r w:rsidR="003C2C73" w:rsidRPr="001F614C">
              <w:rPr>
                <w:rFonts w:ascii="Arial" w:eastAsia="Calibri" w:hAnsi="Arial" w:cs="Arial"/>
                <w:color w:val="000000" w:themeColor="text1"/>
                <w:szCs w:val="16"/>
                <w:lang w:val="en-ZA"/>
              </w:rPr>
              <w:t xml:space="preserve"> - </w:t>
            </w:r>
            <w:r w:rsidRPr="001F614C">
              <w:rPr>
                <w:rFonts w:ascii="Arial" w:eastAsia="Calibri" w:hAnsi="Arial" w:cs="Arial"/>
                <w:color w:val="000000" w:themeColor="text1"/>
                <w:szCs w:val="16"/>
                <w:lang w:val="en-ZA"/>
              </w:rPr>
              <w:t>9</w:t>
            </w:r>
            <w:r w:rsidR="00A201CF" w:rsidRPr="001F614C">
              <w:rPr>
                <w:rFonts w:ascii="Arial" w:eastAsia="Calibri" w:hAnsi="Arial" w:cs="Arial"/>
                <w:color w:val="000000" w:themeColor="text1"/>
                <w:szCs w:val="16"/>
                <w:lang w:val="en-ZA"/>
              </w:rPr>
              <w:t xml:space="preserve"> years in Organisational Design</w:t>
            </w:r>
          </w:p>
        </w:tc>
        <w:tc>
          <w:tcPr>
            <w:tcW w:w="801" w:type="dxa"/>
            <w:tcBorders>
              <w:top w:val="single" w:sz="4" w:space="0" w:color="auto"/>
              <w:left w:val="single" w:sz="4" w:space="0" w:color="auto"/>
              <w:bottom w:val="single" w:sz="4" w:space="0" w:color="auto"/>
              <w:right w:val="single" w:sz="4" w:space="0" w:color="auto"/>
            </w:tcBorders>
            <w:vAlign w:val="center"/>
          </w:tcPr>
          <w:p w14:paraId="1071D159" w14:textId="581E43E6" w:rsidR="003050F3" w:rsidRPr="001F614C" w:rsidRDefault="00F24849" w:rsidP="0031339D">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10</w:t>
            </w:r>
          </w:p>
        </w:tc>
        <w:tc>
          <w:tcPr>
            <w:tcW w:w="5832" w:type="dxa"/>
            <w:tcBorders>
              <w:top w:val="single" w:sz="4" w:space="0" w:color="auto"/>
              <w:left w:val="single" w:sz="4" w:space="0" w:color="auto"/>
              <w:bottom w:val="single" w:sz="4" w:space="0" w:color="auto"/>
              <w:right w:val="single" w:sz="4" w:space="0" w:color="auto"/>
            </w:tcBorders>
            <w:vAlign w:val="center"/>
          </w:tcPr>
          <w:p w14:paraId="7978F408" w14:textId="77777777" w:rsidR="003050F3" w:rsidRPr="001F614C" w:rsidRDefault="003050F3" w:rsidP="0031339D">
            <w:pPr>
              <w:rPr>
                <w:rFonts w:ascii="Arial" w:eastAsia="Calibri" w:hAnsi="Arial" w:cs="Arial"/>
                <w:color w:val="000000" w:themeColor="text1"/>
                <w:szCs w:val="16"/>
                <w:lang w:val="en-ZA"/>
              </w:rPr>
            </w:pPr>
          </w:p>
        </w:tc>
      </w:tr>
      <w:tr w:rsidR="003050F3" w:rsidRPr="001F614C" w14:paraId="03CF1B4F" w14:textId="77777777" w:rsidTr="0031339D">
        <w:trPr>
          <w:trHeight w:val="264"/>
        </w:trPr>
        <w:tc>
          <w:tcPr>
            <w:tcW w:w="3423" w:type="dxa"/>
            <w:tcBorders>
              <w:top w:val="single" w:sz="4" w:space="0" w:color="auto"/>
              <w:left w:val="single" w:sz="4" w:space="0" w:color="auto"/>
              <w:bottom w:val="single" w:sz="4" w:space="0" w:color="auto"/>
              <w:right w:val="single" w:sz="4" w:space="0" w:color="auto"/>
            </w:tcBorders>
            <w:vAlign w:val="center"/>
          </w:tcPr>
          <w:p w14:paraId="4348DA86" w14:textId="642E157D" w:rsidR="003050F3" w:rsidRPr="001F614C" w:rsidRDefault="00A201CF" w:rsidP="0031339D">
            <w:pPr>
              <w:rPr>
                <w:rFonts w:ascii="Arial" w:eastAsia="Calibri" w:hAnsi="Arial" w:cs="Arial"/>
                <w:color w:val="000000" w:themeColor="text1"/>
                <w:szCs w:val="16"/>
                <w:lang w:val="en-ZA"/>
              </w:rPr>
            </w:pPr>
            <w:r w:rsidRPr="001F614C">
              <w:rPr>
                <w:rFonts w:ascii="Arial" w:eastAsia="Calibri" w:hAnsi="Arial" w:cs="Arial"/>
                <w:color w:val="000000" w:themeColor="text1"/>
                <w:szCs w:val="16"/>
                <w:lang w:val="en-ZA"/>
              </w:rPr>
              <w:t xml:space="preserve">Less than </w:t>
            </w:r>
            <w:r w:rsidR="00A8177D" w:rsidRPr="001F614C">
              <w:rPr>
                <w:rFonts w:ascii="Arial" w:eastAsia="Calibri" w:hAnsi="Arial" w:cs="Arial"/>
                <w:color w:val="000000" w:themeColor="text1"/>
                <w:szCs w:val="16"/>
                <w:lang w:val="en-ZA"/>
              </w:rPr>
              <w:t>5</w:t>
            </w:r>
            <w:r w:rsidRPr="001F614C">
              <w:rPr>
                <w:rFonts w:ascii="Arial" w:eastAsia="Calibri" w:hAnsi="Arial" w:cs="Arial"/>
                <w:color w:val="000000" w:themeColor="text1"/>
                <w:szCs w:val="16"/>
                <w:lang w:val="en-ZA"/>
              </w:rPr>
              <w:t xml:space="preserve"> years</w:t>
            </w:r>
          </w:p>
        </w:tc>
        <w:tc>
          <w:tcPr>
            <w:tcW w:w="801" w:type="dxa"/>
            <w:tcBorders>
              <w:top w:val="single" w:sz="4" w:space="0" w:color="auto"/>
              <w:left w:val="single" w:sz="4" w:space="0" w:color="auto"/>
              <w:bottom w:val="single" w:sz="4" w:space="0" w:color="auto"/>
              <w:right w:val="single" w:sz="4" w:space="0" w:color="auto"/>
            </w:tcBorders>
            <w:vAlign w:val="center"/>
          </w:tcPr>
          <w:p w14:paraId="5CF40E03" w14:textId="06C26E66" w:rsidR="003050F3" w:rsidRPr="001F614C" w:rsidRDefault="00F24849" w:rsidP="0031339D">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5</w:t>
            </w:r>
          </w:p>
        </w:tc>
        <w:tc>
          <w:tcPr>
            <w:tcW w:w="5832" w:type="dxa"/>
            <w:tcBorders>
              <w:top w:val="single" w:sz="4" w:space="0" w:color="auto"/>
              <w:left w:val="single" w:sz="4" w:space="0" w:color="auto"/>
              <w:bottom w:val="single" w:sz="4" w:space="0" w:color="auto"/>
              <w:right w:val="single" w:sz="4" w:space="0" w:color="auto"/>
            </w:tcBorders>
            <w:vAlign w:val="center"/>
          </w:tcPr>
          <w:p w14:paraId="19CA5FEF" w14:textId="77777777" w:rsidR="003050F3" w:rsidRPr="001F614C" w:rsidRDefault="003050F3" w:rsidP="0031339D">
            <w:pPr>
              <w:rPr>
                <w:rFonts w:ascii="Arial" w:eastAsia="Calibri" w:hAnsi="Arial" w:cs="Arial"/>
                <w:color w:val="000000" w:themeColor="text1"/>
                <w:szCs w:val="16"/>
                <w:lang w:val="en-ZA"/>
              </w:rPr>
            </w:pPr>
          </w:p>
        </w:tc>
      </w:tr>
      <w:bookmarkEnd w:id="109"/>
      <w:tr w:rsidR="003050F3" w:rsidRPr="001F614C" w14:paraId="33C1350F" w14:textId="77777777" w:rsidTr="0044137D">
        <w:trPr>
          <w:trHeight w:val="1084"/>
        </w:trPr>
        <w:tc>
          <w:tcPr>
            <w:tcW w:w="34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600B4F" w14:textId="211197DA" w:rsidR="003050F3" w:rsidRPr="001F614C" w:rsidRDefault="00614FF2" w:rsidP="0031339D">
            <w:pPr>
              <w:rPr>
                <w:rFonts w:ascii="Arial" w:eastAsia="Calibri" w:hAnsi="Arial" w:cs="Arial"/>
                <w:b/>
                <w:color w:val="000000" w:themeColor="text1"/>
                <w:szCs w:val="16"/>
              </w:rPr>
            </w:pPr>
            <w:r w:rsidRPr="001F614C">
              <w:rPr>
                <w:rFonts w:ascii="Arial" w:eastAsia="Calibri" w:hAnsi="Arial" w:cs="Arial"/>
                <w:b/>
                <w:color w:val="000000" w:themeColor="text1"/>
                <w:szCs w:val="16"/>
              </w:rPr>
              <w:t>Project Team Experience</w:t>
            </w:r>
          </w:p>
        </w:tc>
        <w:tc>
          <w:tcPr>
            <w:tcW w:w="8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9EB801" w14:textId="55363241" w:rsidR="003050F3" w:rsidRPr="001F614C" w:rsidRDefault="00614FF2" w:rsidP="0031339D">
            <w:pPr>
              <w:rPr>
                <w:rFonts w:ascii="Arial" w:eastAsia="Calibri" w:hAnsi="Arial" w:cs="Arial"/>
                <w:b/>
                <w:color w:val="000000" w:themeColor="text1"/>
                <w:szCs w:val="16"/>
              </w:rPr>
            </w:pPr>
            <w:r w:rsidRPr="001F614C">
              <w:rPr>
                <w:rFonts w:ascii="Arial" w:eastAsia="Calibri" w:hAnsi="Arial" w:cs="Arial"/>
                <w:b/>
                <w:color w:val="000000" w:themeColor="text1"/>
                <w:szCs w:val="16"/>
              </w:rPr>
              <w:t>30</w:t>
            </w:r>
          </w:p>
        </w:tc>
        <w:tc>
          <w:tcPr>
            <w:tcW w:w="5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D7E035" w14:textId="5B3A50BB" w:rsidR="003050F3" w:rsidRPr="001F614C" w:rsidRDefault="00614FF2" w:rsidP="0031339D">
            <w:pPr>
              <w:rPr>
                <w:rFonts w:ascii="Arial" w:eastAsia="Calibri" w:hAnsi="Arial" w:cs="Arial"/>
                <w:color w:val="000000" w:themeColor="text1"/>
                <w:szCs w:val="16"/>
              </w:rPr>
            </w:pPr>
            <w:r w:rsidRPr="001F614C">
              <w:rPr>
                <w:rFonts w:ascii="Arial" w:eastAsia="Calibri" w:hAnsi="Arial" w:cs="Arial"/>
                <w:color w:val="000000" w:themeColor="text1"/>
                <w:szCs w:val="16"/>
              </w:rPr>
              <w:t xml:space="preserve">Experience must be relevant. This means experience in respect of public sector and the </w:t>
            </w:r>
            <w:r w:rsidR="00F24849" w:rsidRPr="001F614C">
              <w:rPr>
                <w:rFonts w:ascii="Arial" w:eastAsia="Calibri" w:hAnsi="Arial" w:cs="Arial"/>
                <w:color w:val="000000" w:themeColor="text1"/>
                <w:szCs w:val="16"/>
              </w:rPr>
              <w:t xml:space="preserve">industrial </w:t>
            </w:r>
            <w:r w:rsidRPr="001F614C">
              <w:rPr>
                <w:rFonts w:ascii="Arial" w:eastAsia="Calibri" w:hAnsi="Arial" w:cs="Arial"/>
                <w:color w:val="000000" w:themeColor="text1"/>
                <w:szCs w:val="16"/>
              </w:rPr>
              <w:t>property / development industry as well as in respect of organisations with a complement of 80 to 120 employees.</w:t>
            </w:r>
          </w:p>
        </w:tc>
      </w:tr>
      <w:tr w:rsidR="00614FF2" w:rsidRPr="001F614C" w14:paraId="17C362B1" w14:textId="77777777" w:rsidTr="00F24849">
        <w:trPr>
          <w:trHeight w:val="1084"/>
        </w:trPr>
        <w:tc>
          <w:tcPr>
            <w:tcW w:w="1005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3569BA" w14:textId="77777777" w:rsidR="00614FF2" w:rsidRPr="001F614C" w:rsidRDefault="00614FF2" w:rsidP="0031339D">
            <w:pPr>
              <w:rPr>
                <w:rFonts w:ascii="Arial" w:eastAsia="Calibri" w:hAnsi="Arial" w:cs="Arial"/>
                <w:b/>
                <w:color w:val="000000" w:themeColor="text1"/>
                <w:szCs w:val="16"/>
              </w:rPr>
            </w:pPr>
            <w:r w:rsidRPr="001F614C">
              <w:rPr>
                <w:rFonts w:ascii="Arial" w:eastAsia="Calibri" w:hAnsi="Arial" w:cs="Arial"/>
                <w:b/>
                <w:color w:val="000000" w:themeColor="text1"/>
                <w:szCs w:val="16"/>
              </w:rPr>
              <w:t>Experience of Project Manager</w:t>
            </w:r>
          </w:p>
          <w:p w14:paraId="26E0C3C7" w14:textId="366044FC" w:rsidR="00614FF2" w:rsidRPr="001F614C" w:rsidRDefault="00614FF2" w:rsidP="0031339D">
            <w:pPr>
              <w:rPr>
                <w:rFonts w:ascii="Arial" w:eastAsia="Calibri" w:hAnsi="Arial" w:cs="Arial"/>
                <w:color w:val="000000" w:themeColor="text1"/>
                <w:szCs w:val="16"/>
              </w:rPr>
            </w:pPr>
          </w:p>
        </w:tc>
      </w:tr>
      <w:tr w:rsidR="00614FF2" w:rsidRPr="001F614C" w14:paraId="4FE4DAE3" w14:textId="77777777" w:rsidTr="00614FF2">
        <w:trPr>
          <w:trHeight w:val="558"/>
        </w:trPr>
        <w:tc>
          <w:tcPr>
            <w:tcW w:w="3423" w:type="dxa"/>
            <w:tcBorders>
              <w:top w:val="single" w:sz="4" w:space="0" w:color="auto"/>
              <w:left w:val="single" w:sz="4" w:space="0" w:color="auto"/>
              <w:bottom w:val="single" w:sz="4" w:space="0" w:color="auto"/>
              <w:right w:val="single" w:sz="4" w:space="0" w:color="auto"/>
            </w:tcBorders>
            <w:vAlign w:val="center"/>
          </w:tcPr>
          <w:p w14:paraId="0E809C38" w14:textId="1AD95974" w:rsidR="00614FF2" w:rsidRPr="001F614C" w:rsidRDefault="00614FF2" w:rsidP="00614FF2">
            <w:pPr>
              <w:rPr>
                <w:rFonts w:ascii="Arial" w:eastAsia="Calibri" w:hAnsi="Arial" w:cs="Arial"/>
                <w:color w:val="000000" w:themeColor="text1"/>
                <w:szCs w:val="16"/>
              </w:rPr>
            </w:pPr>
            <w:r w:rsidRPr="001F614C">
              <w:rPr>
                <w:rFonts w:ascii="Arial" w:eastAsia="Calibri" w:hAnsi="Arial" w:cs="Arial"/>
                <w:color w:val="000000" w:themeColor="text1"/>
                <w:szCs w:val="16"/>
                <w:lang w:val="en-ZA"/>
              </w:rPr>
              <w:t>10 or more years in Organisational Design</w:t>
            </w:r>
          </w:p>
        </w:tc>
        <w:tc>
          <w:tcPr>
            <w:tcW w:w="801" w:type="dxa"/>
            <w:tcBorders>
              <w:top w:val="single" w:sz="4" w:space="0" w:color="auto"/>
              <w:left w:val="single" w:sz="4" w:space="0" w:color="auto"/>
              <w:bottom w:val="single" w:sz="4" w:space="0" w:color="auto"/>
              <w:right w:val="single" w:sz="4" w:space="0" w:color="auto"/>
            </w:tcBorders>
            <w:vAlign w:val="center"/>
          </w:tcPr>
          <w:p w14:paraId="76F5D4F0" w14:textId="4B1F4067" w:rsidR="00614FF2" w:rsidRPr="001F614C" w:rsidRDefault="00F24849" w:rsidP="00614FF2">
            <w:pPr>
              <w:rPr>
                <w:rFonts w:ascii="Arial" w:eastAsia="Calibri" w:hAnsi="Arial" w:cs="Arial"/>
                <w:b/>
                <w:color w:val="000000" w:themeColor="text1"/>
                <w:szCs w:val="16"/>
              </w:rPr>
            </w:pPr>
            <w:r w:rsidRPr="001F614C">
              <w:rPr>
                <w:rFonts w:ascii="Arial" w:eastAsia="Calibri" w:hAnsi="Arial" w:cs="Arial"/>
                <w:b/>
                <w:color w:val="000000" w:themeColor="text1"/>
                <w:szCs w:val="16"/>
              </w:rPr>
              <w:t>15</w:t>
            </w:r>
          </w:p>
        </w:tc>
        <w:tc>
          <w:tcPr>
            <w:tcW w:w="58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6F369" w14:textId="77777777" w:rsidR="00614FF2" w:rsidRPr="001F614C" w:rsidRDefault="00614FF2" w:rsidP="00614FF2">
            <w:pPr>
              <w:rPr>
                <w:rFonts w:ascii="Arial" w:eastAsia="Calibri" w:hAnsi="Arial" w:cs="Arial"/>
                <w:color w:val="000000" w:themeColor="text1"/>
                <w:szCs w:val="16"/>
              </w:rPr>
            </w:pPr>
          </w:p>
        </w:tc>
      </w:tr>
      <w:tr w:rsidR="00614FF2" w:rsidRPr="001F614C" w14:paraId="52902641" w14:textId="77777777" w:rsidTr="00614FF2">
        <w:trPr>
          <w:trHeight w:val="416"/>
        </w:trPr>
        <w:tc>
          <w:tcPr>
            <w:tcW w:w="3423" w:type="dxa"/>
            <w:tcBorders>
              <w:top w:val="single" w:sz="4" w:space="0" w:color="auto"/>
              <w:left w:val="single" w:sz="4" w:space="0" w:color="auto"/>
              <w:bottom w:val="single" w:sz="4" w:space="0" w:color="auto"/>
              <w:right w:val="single" w:sz="4" w:space="0" w:color="auto"/>
            </w:tcBorders>
            <w:vAlign w:val="center"/>
          </w:tcPr>
          <w:p w14:paraId="31EE58B4" w14:textId="626E9452" w:rsidR="00614FF2" w:rsidRPr="001F614C" w:rsidRDefault="00614FF2" w:rsidP="00614FF2">
            <w:pPr>
              <w:rPr>
                <w:rFonts w:ascii="Arial" w:eastAsia="Calibri" w:hAnsi="Arial" w:cs="Arial"/>
                <w:color w:val="000000" w:themeColor="text1"/>
                <w:szCs w:val="16"/>
              </w:rPr>
            </w:pPr>
            <w:r w:rsidRPr="001F614C">
              <w:rPr>
                <w:rFonts w:ascii="Arial" w:eastAsia="Calibri" w:hAnsi="Arial" w:cs="Arial"/>
                <w:color w:val="000000" w:themeColor="text1"/>
                <w:szCs w:val="16"/>
                <w:lang w:val="en-ZA"/>
              </w:rPr>
              <w:lastRenderedPageBreak/>
              <w:t>5 - 9 years in Organisational Design</w:t>
            </w:r>
          </w:p>
        </w:tc>
        <w:tc>
          <w:tcPr>
            <w:tcW w:w="801" w:type="dxa"/>
            <w:tcBorders>
              <w:top w:val="single" w:sz="4" w:space="0" w:color="auto"/>
              <w:left w:val="single" w:sz="4" w:space="0" w:color="auto"/>
              <w:bottom w:val="single" w:sz="4" w:space="0" w:color="auto"/>
              <w:right w:val="single" w:sz="4" w:space="0" w:color="auto"/>
            </w:tcBorders>
            <w:vAlign w:val="center"/>
          </w:tcPr>
          <w:p w14:paraId="1FCDBF8B" w14:textId="0CE0260B" w:rsidR="00614FF2" w:rsidRPr="001F614C" w:rsidRDefault="00F24849" w:rsidP="00614FF2">
            <w:pPr>
              <w:rPr>
                <w:rFonts w:ascii="Arial" w:eastAsia="Calibri" w:hAnsi="Arial" w:cs="Arial"/>
                <w:b/>
                <w:color w:val="000000" w:themeColor="text1"/>
                <w:szCs w:val="16"/>
              </w:rPr>
            </w:pPr>
            <w:r w:rsidRPr="001F614C">
              <w:rPr>
                <w:rFonts w:ascii="Arial" w:eastAsia="Calibri" w:hAnsi="Arial" w:cs="Arial"/>
                <w:b/>
                <w:color w:val="000000" w:themeColor="text1"/>
                <w:szCs w:val="16"/>
              </w:rPr>
              <w:t>10</w:t>
            </w:r>
          </w:p>
        </w:tc>
        <w:tc>
          <w:tcPr>
            <w:tcW w:w="58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9FC48" w14:textId="77777777" w:rsidR="00614FF2" w:rsidRPr="001F614C" w:rsidRDefault="00614FF2" w:rsidP="00614FF2">
            <w:pPr>
              <w:rPr>
                <w:rFonts w:ascii="Arial" w:eastAsia="Calibri" w:hAnsi="Arial" w:cs="Arial"/>
                <w:color w:val="000000" w:themeColor="text1"/>
                <w:szCs w:val="16"/>
              </w:rPr>
            </w:pPr>
          </w:p>
        </w:tc>
      </w:tr>
      <w:tr w:rsidR="00614FF2" w:rsidRPr="001F614C" w14:paraId="2C36E7F9" w14:textId="77777777" w:rsidTr="00614FF2">
        <w:trPr>
          <w:trHeight w:val="422"/>
        </w:trPr>
        <w:tc>
          <w:tcPr>
            <w:tcW w:w="3423" w:type="dxa"/>
            <w:tcBorders>
              <w:top w:val="single" w:sz="4" w:space="0" w:color="auto"/>
              <w:left w:val="single" w:sz="4" w:space="0" w:color="auto"/>
              <w:bottom w:val="single" w:sz="4" w:space="0" w:color="auto"/>
              <w:right w:val="single" w:sz="4" w:space="0" w:color="auto"/>
            </w:tcBorders>
            <w:vAlign w:val="center"/>
          </w:tcPr>
          <w:p w14:paraId="72FE8E19" w14:textId="0B4626D9" w:rsidR="00614FF2" w:rsidRPr="001F614C" w:rsidRDefault="00614FF2" w:rsidP="00614FF2">
            <w:pPr>
              <w:rPr>
                <w:rFonts w:ascii="Arial" w:eastAsia="Calibri" w:hAnsi="Arial" w:cs="Arial"/>
                <w:color w:val="000000" w:themeColor="text1"/>
                <w:szCs w:val="16"/>
              </w:rPr>
            </w:pPr>
            <w:r w:rsidRPr="001F614C">
              <w:rPr>
                <w:rFonts w:ascii="Arial" w:eastAsia="Calibri" w:hAnsi="Arial" w:cs="Arial"/>
                <w:color w:val="000000" w:themeColor="text1"/>
                <w:szCs w:val="16"/>
                <w:lang w:val="en-ZA"/>
              </w:rPr>
              <w:t>Less than 5 years</w:t>
            </w:r>
          </w:p>
        </w:tc>
        <w:tc>
          <w:tcPr>
            <w:tcW w:w="801" w:type="dxa"/>
            <w:tcBorders>
              <w:top w:val="single" w:sz="4" w:space="0" w:color="auto"/>
              <w:left w:val="single" w:sz="4" w:space="0" w:color="auto"/>
              <w:bottom w:val="single" w:sz="4" w:space="0" w:color="auto"/>
              <w:right w:val="single" w:sz="4" w:space="0" w:color="auto"/>
            </w:tcBorders>
            <w:vAlign w:val="center"/>
          </w:tcPr>
          <w:p w14:paraId="2A9E48EC" w14:textId="059F3BB7" w:rsidR="00614FF2" w:rsidRPr="001F614C" w:rsidRDefault="00F24849" w:rsidP="00614FF2">
            <w:pPr>
              <w:rPr>
                <w:rFonts w:ascii="Arial" w:eastAsia="Calibri" w:hAnsi="Arial" w:cs="Arial"/>
                <w:b/>
                <w:color w:val="000000" w:themeColor="text1"/>
                <w:szCs w:val="16"/>
              </w:rPr>
            </w:pPr>
            <w:r w:rsidRPr="001F614C">
              <w:rPr>
                <w:rFonts w:ascii="Arial" w:eastAsia="Calibri" w:hAnsi="Arial" w:cs="Arial"/>
                <w:b/>
                <w:color w:val="000000" w:themeColor="text1"/>
                <w:szCs w:val="16"/>
              </w:rPr>
              <w:t>5</w:t>
            </w:r>
          </w:p>
        </w:tc>
        <w:tc>
          <w:tcPr>
            <w:tcW w:w="58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058AF" w14:textId="77777777" w:rsidR="00614FF2" w:rsidRPr="001F614C" w:rsidRDefault="00614FF2" w:rsidP="00614FF2">
            <w:pPr>
              <w:rPr>
                <w:rFonts w:ascii="Arial" w:eastAsia="Calibri" w:hAnsi="Arial" w:cs="Arial"/>
                <w:color w:val="000000" w:themeColor="text1"/>
                <w:szCs w:val="16"/>
              </w:rPr>
            </w:pPr>
          </w:p>
        </w:tc>
      </w:tr>
      <w:tr w:rsidR="00614FF2" w:rsidRPr="001F614C" w14:paraId="39EF0972" w14:textId="77777777" w:rsidTr="00614FF2">
        <w:trPr>
          <w:trHeight w:val="264"/>
        </w:trPr>
        <w:tc>
          <w:tcPr>
            <w:tcW w:w="3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4D2ED2" w14:textId="77777777" w:rsidR="00614FF2" w:rsidRPr="001F614C" w:rsidRDefault="00614FF2" w:rsidP="00614FF2">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Experience of Team Members</w:t>
            </w:r>
          </w:p>
          <w:p w14:paraId="689B159F" w14:textId="77777777" w:rsidR="00614FF2" w:rsidRPr="001F614C" w:rsidRDefault="00614FF2" w:rsidP="00614FF2">
            <w:pPr>
              <w:rPr>
                <w:rFonts w:ascii="Arial" w:eastAsia="Calibri" w:hAnsi="Arial" w:cs="Arial"/>
                <w:color w:val="000000" w:themeColor="text1"/>
                <w:szCs w:val="16"/>
                <w:lang w:val="en-ZA"/>
              </w:rPr>
            </w:pPr>
          </w:p>
          <w:p w14:paraId="161D5831" w14:textId="680A2785" w:rsidR="00614FF2" w:rsidRPr="001F614C" w:rsidRDefault="00614FF2" w:rsidP="00614FF2">
            <w:pPr>
              <w:rPr>
                <w:rFonts w:ascii="Arial" w:eastAsia="Calibri" w:hAnsi="Arial" w:cs="Arial"/>
                <w:color w:val="000000" w:themeColor="text1"/>
                <w:szCs w:val="16"/>
                <w:lang w:val="en-ZA"/>
              </w:rPr>
            </w:pPr>
          </w:p>
        </w:tc>
        <w:tc>
          <w:tcPr>
            <w:tcW w:w="8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CD1E2C" w14:textId="17272935" w:rsidR="00614FF2" w:rsidRPr="001F614C" w:rsidRDefault="00614FF2" w:rsidP="00614FF2">
            <w:pPr>
              <w:rPr>
                <w:rFonts w:ascii="Arial" w:eastAsia="Calibri" w:hAnsi="Arial" w:cs="Arial"/>
                <w:b/>
                <w:color w:val="000000" w:themeColor="text1"/>
                <w:szCs w:val="16"/>
                <w:lang w:val="en-ZA"/>
              </w:rPr>
            </w:pPr>
          </w:p>
        </w:tc>
        <w:tc>
          <w:tcPr>
            <w:tcW w:w="58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0B7E0A" w14:textId="77777777" w:rsidR="00614FF2" w:rsidRPr="001F614C" w:rsidRDefault="00614FF2" w:rsidP="00614FF2">
            <w:pPr>
              <w:rPr>
                <w:rFonts w:ascii="Arial" w:eastAsia="Calibri" w:hAnsi="Arial" w:cs="Arial"/>
                <w:color w:val="000000" w:themeColor="text1"/>
                <w:szCs w:val="16"/>
                <w:lang w:val="en-ZA"/>
              </w:rPr>
            </w:pPr>
          </w:p>
        </w:tc>
      </w:tr>
      <w:tr w:rsidR="00614FF2" w:rsidRPr="001F614C" w14:paraId="091F5900" w14:textId="77777777" w:rsidTr="0031339D">
        <w:trPr>
          <w:trHeight w:val="264"/>
        </w:trPr>
        <w:tc>
          <w:tcPr>
            <w:tcW w:w="3423" w:type="dxa"/>
            <w:tcBorders>
              <w:top w:val="single" w:sz="4" w:space="0" w:color="auto"/>
              <w:left w:val="single" w:sz="4" w:space="0" w:color="auto"/>
              <w:bottom w:val="single" w:sz="4" w:space="0" w:color="auto"/>
              <w:right w:val="single" w:sz="4" w:space="0" w:color="auto"/>
            </w:tcBorders>
            <w:vAlign w:val="center"/>
          </w:tcPr>
          <w:p w14:paraId="224A1CA7" w14:textId="4C4331D3" w:rsidR="00614FF2" w:rsidRPr="001F614C" w:rsidRDefault="00614FF2" w:rsidP="00614FF2">
            <w:pPr>
              <w:rPr>
                <w:rFonts w:ascii="Arial" w:eastAsia="Calibri" w:hAnsi="Arial" w:cs="Arial"/>
                <w:color w:val="000000" w:themeColor="text1"/>
                <w:szCs w:val="16"/>
                <w:lang w:val="en-ZA"/>
              </w:rPr>
            </w:pPr>
            <w:r w:rsidRPr="001F614C">
              <w:rPr>
                <w:rFonts w:ascii="Arial" w:eastAsia="Calibri" w:hAnsi="Arial" w:cs="Arial"/>
                <w:color w:val="000000" w:themeColor="text1"/>
                <w:szCs w:val="16"/>
                <w:lang w:val="en-ZA"/>
              </w:rPr>
              <w:t>10 or more years in Organisational Design</w:t>
            </w:r>
          </w:p>
        </w:tc>
        <w:tc>
          <w:tcPr>
            <w:tcW w:w="801" w:type="dxa"/>
            <w:tcBorders>
              <w:top w:val="single" w:sz="4" w:space="0" w:color="auto"/>
              <w:left w:val="single" w:sz="4" w:space="0" w:color="auto"/>
              <w:bottom w:val="single" w:sz="4" w:space="0" w:color="auto"/>
              <w:right w:val="single" w:sz="4" w:space="0" w:color="auto"/>
            </w:tcBorders>
            <w:vAlign w:val="center"/>
          </w:tcPr>
          <w:p w14:paraId="1039FC07" w14:textId="6ADC1FB5" w:rsidR="00614FF2" w:rsidRPr="001F614C" w:rsidRDefault="00614FF2" w:rsidP="00614FF2">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1</w:t>
            </w:r>
            <w:r w:rsidR="00F24849" w:rsidRPr="001F614C">
              <w:rPr>
                <w:rFonts w:ascii="Arial" w:eastAsia="Calibri" w:hAnsi="Arial" w:cs="Arial"/>
                <w:b/>
                <w:color w:val="000000" w:themeColor="text1"/>
                <w:szCs w:val="16"/>
                <w:lang w:val="en-ZA"/>
              </w:rPr>
              <w:t>5</w:t>
            </w:r>
          </w:p>
        </w:tc>
        <w:tc>
          <w:tcPr>
            <w:tcW w:w="5832" w:type="dxa"/>
            <w:tcBorders>
              <w:top w:val="single" w:sz="4" w:space="0" w:color="auto"/>
              <w:left w:val="single" w:sz="4" w:space="0" w:color="auto"/>
              <w:bottom w:val="single" w:sz="4" w:space="0" w:color="auto"/>
              <w:right w:val="single" w:sz="4" w:space="0" w:color="auto"/>
            </w:tcBorders>
            <w:vAlign w:val="center"/>
          </w:tcPr>
          <w:p w14:paraId="1B86455A" w14:textId="77777777" w:rsidR="00614FF2" w:rsidRPr="001F614C" w:rsidRDefault="00614FF2" w:rsidP="00614FF2">
            <w:pPr>
              <w:rPr>
                <w:rFonts w:ascii="Arial" w:eastAsia="Calibri" w:hAnsi="Arial" w:cs="Arial"/>
                <w:color w:val="000000" w:themeColor="text1"/>
                <w:szCs w:val="16"/>
                <w:lang w:val="en-ZA"/>
              </w:rPr>
            </w:pPr>
          </w:p>
        </w:tc>
      </w:tr>
      <w:tr w:rsidR="00614FF2" w:rsidRPr="001F614C" w14:paraId="513B185C" w14:textId="77777777" w:rsidTr="0031339D">
        <w:trPr>
          <w:trHeight w:val="264"/>
        </w:trPr>
        <w:tc>
          <w:tcPr>
            <w:tcW w:w="3423" w:type="dxa"/>
            <w:tcBorders>
              <w:top w:val="single" w:sz="4" w:space="0" w:color="auto"/>
              <w:left w:val="single" w:sz="4" w:space="0" w:color="auto"/>
              <w:bottom w:val="single" w:sz="4" w:space="0" w:color="auto"/>
              <w:right w:val="single" w:sz="4" w:space="0" w:color="auto"/>
            </w:tcBorders>
            <w:vAlign w:val="center"/>
          </w:tcPr>
          <w:p w14:paraId="7E5EF515" w14:textId="1E4DCCB9" w:rsidR="00614FF2" w:rsidRPr="001F614C" w:rsidRDefault="00614FF2" w:rsidP="00614FF2">
            <w:pPr>
              <w:rPr>
                <w:rFonts w:ascii="Arial" w:eastAsia="Calibri" w:hAnsi="Arial" w:cs="Arial"/>
                <w:color w:val="000000" w:themeColor="text1"/>
                <w:szCs w:val="16"/>
                <w:lang w:val="en-ZA"/>
              </w:rPr>
            </w:pPr>
            <w:r w:rsidRPr="001F614C">
              <w:rPr>
                <w:rFonts w:ascii="Arial" w:eastAsia="Calibri" w:hAnsi="Arial" w:cs="Arial"/>
                <w:color w:val="000000" w:themeColor="text1"/>
                <w:szCs w:val="16"/>
                <w:lang w:val="en-ZA"/>
              </w:rPr>
              <w:t>5 - 9 years in Organisational Design</w:t>
            </w:r>
          </w:p>
        </w:tc>
        <w:tc>
          <w:tcPr>
            <w:tcW w:w="801" w:type="dxa"/>
            <w:tcBorders>
              <w:top w:val="single" w:sz="4" w:space="0" w:color="auto"/>
              <w:left w:val="single" w:sz="4" w:space="0" w:color="auto"/>
              <w:bottom w:val="single" w:sz="4" w:space="0" w:color="auto"/>
              <w:right w:val="single" w:sz="4" w:space="0" w:color="auto"/>
            </w:tcBorders>
            <w:vAlign w:val="center"/>
          </w:tcPr>
          <w:p w14:paraId="1BED28A2" w14:textId="6ACBBCA2" w:rsidR="00614FF2" w:rsidRPr="001F614C" w:rsidRDefault="00F24849" w:rsidP="00614FF2">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10</w:t>
            </w:r>
          </w:p>
        </w:tc>
        <w:tc>
          <w:tcPr>
            <w:tcW w:w="5832" w:type="dxa"/>
            <w:tcBorders>
              <w:top w:val="single" w:sz="4" w:space="0" w:color="auto"/>
              <w:left w:val="single" w:sz="4" w:space="0" w:color="auto"/>
              <w:bottom w:val="single" w:sz="4" w:space="0" w:color="auto"/>
              <w:right w:val="single" w:sz="4" w:space="0" w:color="auto"/>
            </w:tcBorders>
            <w:vAlign w:val="center"/>
          </w:tcPr>
          <w:p w14:paraId="743C8805" w14:textId="77777777" w:rsidR="00614FF2" w:rsidRPr="001F614C" w:rsidRDefault="00614FF2" w:rsidP="00614FF2">
            <w:pPr>
              <w:rPr>
                <w:rFonts w:ascii="Arial" w:eastAsia="Calibri" w:hAnsi="Arial" w:cs="Arial"/>
                <w:color w:val="000000" w:themeColor="text1"/>
                <w:szCs w:val="16"/>
                <w:lang w:val="en-ZA"/>
              </w:rPr>
            </w:pPr>
          </w:p>
        </w:tc>
      </w:tr>
      <w:tr w:rsidR="00614FF2" w:rsidRPr="001F614C" w14:paraId="49C20697" w14:textId="77777777" w:rsidTr="0031339D">
        <w:trPr>
          <w:trHeight w:val="264"/>
        </w:trPr>
        <w:tc>
          <w:tcPr>
            <w:tcW w:w="3423" w:type="dxa"/>
            <w:tcBorders>
              <w:top w:val="single" w:sz="4" w:space="0" w:color="auto"/>
              <w:left w:val="single" w:sz="4" w:space="0" w:color="auto"/>
              <w:bottom w:val="single" w:sz="4" w:space="0" w:color="auto"/>
              <w:right w:val="single" w:sz="4" w:space="0" w:color="auto"/>
            </w:tcBorders>
            <w:vAlign w:val="center"/>
          </w:tcPr>
          <w:p w14:paraId="385869C0" w14:textId="6C85FA15" w:rsidR="00614FF2" w:rsidRPr="001F614C" w:rsidRDefault="00614FF2" w:rsidP="00614FF2">
            <w:pPr>
              <w:rPr>
                <w:rFonts w:ascii="Arial" w:eastAsia="Calibri" w:hAnsi="Arial" w:cs="Arial"/>
                <w:color w:val="000000" w:themeColor="text1"/>
                <w:szCs w:val="16"/>
                <w:lang w:val="en-ZA"/>
              </w:rPr>
            </w:pPr>
            <w:r w:rsidRPr="001F614C">
              <w:rPr>
                <w:rFonts w:ascii="Arial" w:eastAsia="Calibri" w:hAnsi="Arial" w:cs="Arial"/>
                <w:color w:val="000000" w:themeColor="text1"/>
                <w:szCs w:val="16"/>
                <w:lang w:val="en-ZA"/>
              </w:rPr>
              <w:t>Less than 5 years</w:t>
            </w:r>
          </w:p>
        </w:tc>
        <w:tc>
          <w:tcPr>
            <w:tcW w:w="801" w:type="dxa"/>
            <w:tcBorders>
              <w:top w:val="single" w:sz="4" w:space="0" w:color="auto"/>
              <w:left w:val="single" w:sz="4" w:space="0" w:color="auto"/>
              <w:bottom w:val="single" w:sz="4" w:space="0" w:color="auto"/>
              <w:right w:val="single" w:sz="4" w:space="0" w:color="auto"/>
            </w:tcBorders>
            <w:vAlign w:val="center"/>
          </w:tcPr>
          <w:p w14:paraId="32DDAA71" w14:textId="06E95D38" w:rsidR="00614FF2" w:rsidRPr="001F614C" w:rsidRDefault="00F24849" w:rsidP="00614FF2">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5</w:t>
            </w:r>
          </w:p>
        </w:tc>
        <w:tc>
          <w:tcPr>
            <w:tcW w:w="5832" w:type="dxa"/>
            <w:tcBorders>
              <w:top w:val="single" w:sz="4" w:space="0" w:color="auto"/>
              <w:left w:val="single" w:sz="4" w:space="0" w:color="auto"/>
              <w:bottom w:val="single" w:sz="4" w:space="0" w:color="auto"/>
              <w:right w:val="single" w:sz="4" w:space="0" w:color="auto"/>
            </w:tcBorders>
            <w:vAlign w:val="center"/>
          </w:tcPr>
          <w:p w14:paraId="7CE073A9" w14:textId="77777777" w:rsidR="00614FF2" w:rsidRPr="001F614C" w:rsidRDefault="00614FF2" w:rsidP="00614FF2">
            <w:pPr>
              <w:rPr>
                <w:rFonts w:ascii="Arial" w:eastAsia="Calibri" w:hAnsi="Arial" w:cs="Arial"/>
                <w:color w:val="000000" w:themeColor="text1"/>
                <w:szCs w:val="16"/>
                <w:lang w:val="en-ZA"/>
              </w:rPr>
            </w:pPr>
          </w:p>
        </w:tc>
      </w:tr>
      <w:tr w:rsidR="00614FF2" w:rsidRPr="001F614C" w14:paraId="44BFB1EE" w14:textId="77777777" w:rsidTr="0044137D">
        <w:trPr>
          <w:trHeight w:val="1343"/>
        </w:trPr>
        <w:tc>
          <w:tcPr>
            <w:tcW w:w="34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38341D" w14:textId="77777777" w:rsidR="00614FF2" w:rsidRPr="001F614C" w:rsidRDefault="00614FF2" w:rsidP="00614FF2">
            <w:pPr>
              <w:rPr>
                <w:rFonts w:ascii="Arial" w:hAnsi="Arial" w:cs="Arial"/>
                <w:color w:val="000000" w:themeColor="text1"/>
                <w:szCs w:val="16"/>
              </w:rPr>
            </w:pPr>
            <w:r w:rsidRPr="001F614C">
              <w:rPr>
                <w:rFonts w:ascii="Arial" w:eastAsia="Calibri" w:hAnsi="Arial" w:cs="Arial"/>
                <w:b/>
                <w:color w:val="000000" w:themeColor="text1"/>
                <w:szCs w:val="16"/>
                <w:lang w:val="en-ZA"/>
              </w:rPr>
              <w:t>REFERENCE SCORE</w:t>
            </w:r>
          </w:p>
        </w:tc>
        <w:tc>
          <w:tcPr>
            <w:tcW w:w="80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1342E80" w14:textId="1D3D1EE5" w:rsidR="00614FF2" w:rsidRPr="001F614C" w:rsidRDefault="00614FF2" w:rsidP="00614FF2">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rPr>
              <w:t>50</w:t>
            </w:r>
          </w:p>
        </w:tc>
        <w:tc>
          <w:tcPr>
            <w:tcW w:w="583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E8C8FA" w14:textId="4976F9EE" w:rsidR="00614FF2" w:rsidRPr="001F614C" w:rsidRDefault="00614FF2" w:rsidP="00614FF2">
            <w:pPr>
              <w:rPr>
                <w:rFonts w:ascii="Arial" w:eastAsia="Calibri" w:hAnsi="Arial" w:cs="Arial"/>
                <w:color w:val="000000" w:themeColor="text1"/>
                <w:szCs w:val="16"/>
              </w:rPr>
            </w:pPr>
            <w:r w:rsidRPr="001F614C">
              <w:rPr>
                <w:rFonts w:ascii="Arial" w:eastAsia="Calibri" w:hAnsi="Arial" w:cs="Arial"/>
                <w:color w:val="000000" w:themeColor="text1"/>
                <w:szCs w:val="16"/>
                <w:lang w:val="en-ZA"/>
              </w:rPr>
              <w:t>Annexure 2 completed with Five (5) respective referees contact details and stamp.</w:t>
            </w:r>
            <w:r w:rsidRPr="001F614C">
              <w:rPr>
                <w:rFonts w:ascii="Arial" w:eastAsia="Calibri" w:hAnsi="Arial" w:cs="Arial"/>
                <w:color w:val="000000" w:themeColor="text1"/>
                <w:szCs w:val="16"/>
              </w:rPr>
              <w:t xml:space="preserve"> (Score calculated by adding the total scores of submitted relevant reference letters and converting same to a score out of 10 for each letter</w:t>
            </w:r>
            <w:r w:rsidR="00F24849" w:rsidRPr="001F614C">
              <w:rPr>
                <w:rFonts w:ascii="Arial" w:eastAsia="Calibri" w:hAnsi="Arial" w:cs="Arial"/>
                <w:color w:val="000000" w:themeColor="text1"/>
                <w:szCs w:val="16"/>
              </w:rPr>
              <w:t>)_</w:t>
            </w:r>
          </w:p>
          <w:p w14:paraId="7115A05C" w14:textId="71FBED08" w:rsidR="00614FF2" w:rsidRPr="001F614C" w:rsidRDefault="00614FF2" w:rsidP="00614FF2">
            <w:pPr>
              <w:rPr>
                <w:rFonts w:ascii="Arial" w:hAnsi="Arial" w:cs="Arial"/>
                <w:color w:val="000000" w:themeColor="text1"/>
                <w:szCs w:val="16"/>
              </w:rPr>
            </w:pPr>
            <w:r w:rsidRPr="001F614C">
              <w:rPr>
                <w:rFonts w:ascii="Arial" w:hAnsi="Arial" w:cs="Arial"/>
                <w:color w:val="000000" w:themeColor="text1"/>
                <w:szCs w:val="16"/>
              </w:rPr>
              <w:t xml:space="preserve">Experience must be relevant. This means experience in respect of public sector and the </w:t>
            </w:r>
            <w:r w:rsidR="00F24849" w:rsidRPr="001F614C">
              <w:rPr>
                <w:rFonts w:ascii="Arial" w:hAnsi="Arial" w:cs="Arial"/>
                <w:color w:val="000000" w:themeColor="text1"/>
                <w:szCs w:val="16"/>
              </w:rPr>
              <w:t xml:space="preserve">industrial </w:t>
            </w:r>
            <w:r w:rsidRPr="001F614C">
              <w:rPr>
                <w:rFonts w:ascii="Arial" w:hAnsi="Arial" w:cs="Arial"/>
                <w:color w:val="000000" w:themeColor="text1"/>
                <w:szCs w:val="16"/>
              </w:rPr>
              <w:t>property / development industry as well as in respect of organisations with a complement of 80 to 120 employees.</w:t>
            </w:r>
          </w:p>
          <w:p w14:paraId="4312D69A" w14:textId="51C4BC2F" w:rsidR="00614FF2" w:rsidRPr="001F614C" w:rsidRDefault="00614FF2" w:rsidP="00614FF2">
            <w:pPr>
              <w:rPr>
                <w:rFonts w:ascii="Arial" w:eastAsia="Calibri" w:hAnsi="Arial" w:cs="Arial"/>
                <w:color w:val="000000" w:themeColor="text1"/>
                <w:szCs w:val="16"/>
                <w:lang w:val="en-ZA"/>
              </w:rPr>
            </w:pPr>
          </w:p>
        </w:tc>
      </w:tr>
      <w:tr w:rsidR="00614FF2" w:rsidRPr="001F614C" w14:paraId="44765189" w14:textId="77777777" w:rsidTr="0031339D">
        <w:trPr>
          <w:trHeight w:val="264"/>
        </w:trPr>
        <w:tc>
          <w:tcPr>
            <w:tcW w:w="342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55087D" w14:textId="77777777" w:rsidR="00614FF2" w:rsidRPr="001F614C" w:rsidRDefault="00614FF2" w:rsidP="00614FF2">
            <w:pPr>
              <w:rPr>
                <w:rFonts w:ascii="Arial" w:hAnsi="Arial" w:cs="Arial"/>
                <w:color w:val="000000" w:themeColor="text1"/>
                <w:szCs w:val="16"/>
              </w:rPr>
            </w:pPr>
            <w:r w:rsidRPr="001F614C">
              <w:rPr>
                <w:rFonts w:ascii="Arial" w:eastAsia="Calibri" w:hAnsi="Arial" w:cs="Arial"/>
                <w:color w:val="000000" w:themeColor="text1"/>
                <w:szCs w:val="16"/>
                <w:lang w:val="en-ZA"/>
              </w:rPr>
              <w:t xml:space="preserve">Total Score </w:t>
            </w:r>
          </w:p>
        </w:tc>
        <w:tc>
          <w:tcPr>
            <w:tcW w:w="80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338B68" w14:textId="77777777" w:rsidR="00614FF2" w:rsidRPr="001F614C" w:rsidRDefault="00614FF2" w:rsidP="00614FF2">
            <w:pPr>
              <w:rPr>
                <w:rFonts w:ascii="Arial" w:eastAsia="Calibri" w:hAnsi="Arial" w:cs="Arial"/>
                <w:b/>
                <w:color w:val="000000" w:themeColor="text1"/>
                <w:szCs w:val="16"/>
                <w:lang w:val="en-ZA"/>
              </w:rPr>
            </w:pPr>
            <w:r w:rsidRPr="001F614C">
              <w:rPr>
                <w:rFonts w:ascii="Arial" w:eastAsia="Calibri" w:hAnsi="Arial" w:cs="Arial"/>
                <w:b/>
                <w:color w:val="000000" w:themeColor="text1"/>
                <w:szCs w:val="16"/>
                <w:lang w:val="en-ZA"/>
              </w:rPr>
              <w:t>100</w:t>
            </w:r>
          </w:p>
        </w:tc>
        <w:tc>
          <w:tcPr>
            <w:tcW w:w="583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278197B" w14:textId="77777777" w:rsidR="00614FF2" w:rsidRPr="001F614C" w:rsidRDefault="00614FF2" w:rsidP="00614FF2">
            <w:pPr>
              <w:rPr>
                <w:rFonts w:ascii="Arial" w:eastAsia="Calibri" w:hAnsi="Arial" w:cs="Arial"/>
                <w:color w:val="000000" w:themeColor="text1"/>
                <w:sz w:val="16"/>
                <w:szCs w:val="16"/>
                <w:lang w:val="en-ZA"/>
              </w:rPr>
            </w:pPr>
          </w:p>
        </w:tc>
      </w:tr>
    </w:tbl>
    <w:p w14:paraId="16340595" w14:textId="31BE192A" w:rsidR="003050F3" w:rsidRPr="001F614C" w:rsidRDefault="003050F3" w:rsidP="003050F3">
      <w:pPr>
        <w:spacing w:line="276" w:lineRule="auto"/>
        <w:jc w:val="both"/>
        <w:rPr>
          <w:rFonts w:ascii="Arial" w:hAnsi="Arial" w:cs="Arial"/>
          <w:color w:val="000000" w:themeColor="text1"/>
        </w:rPr>
      </w:pPr>
    </w:p>
    <w:p w14:paraId="6D8CFA69" w14:textId="77777777" w:rsidR="003C2C73" w:rsidRPr="001F614C" w:rsidRDefault="003C2C73" w:rsidP="003C2C73">
      <w:pPr>
        <w:spacing w:line="276" w:lineRule="auto"/>
        <w:jc w:val="both"/>
        <w:rPr>
          <w:rFonts w:ascii="Arial" w:hAnsi="Arial" w:cs="Arial"/>
          <w:color w:val="000000" w:themeColor="text1"/>
        </w:rPr>
      </w:pPr>
    </w:p>
    <w:p w14:paraId="0B0F3433" w14:textId="68C14669" w:rsidR="003050F3" w:rsidRPr="001F614C" w:rsidRDefault="003C2C73" w:rsidP="003C2C73">
      <w:pPr>
        <w:spacing w:line="276" w:lineRule="auto"/>
        <w:jc w:val="both"/>
        <w:rPr>
          <w:rFonts w:ascii="Arial" w:hAnsi="Arial" w:cs="Arial"/>
          <w:color w:val="000000" w:themeColor="text1"/>
        </w:rPr>
      </w:pPr>
      <w:r w:rsidRPr="001F614C">
        <w:rPr>
          <w:rFonts w:ascii="Arial" w:hAnsi="Arial" w:cs="Arial"/>
          <w:color w:val="000000" w:themeColor="text1"/>
        </w:rPr>
        <w:t>All tenders with functionality scoring less than 80 % will not be considered for the next stage of tender evaluation</w:t>
      </w:r>
      <w:r w:rsidR="00F24849" w:rsidRPr="001F614C">
        <w:rPr>
          <w:rFonts w:ascii="Arial" w:hAnsi="Arial" w:cs="Arial"/>
          <w:color w:val="000000" w:themeColor="text1"/>
        </w:rPr>
        <w:t>.</w:t>
      </w:r>
    </w:p>
    <w:p w14:paraId="067BEE4E" w14:textId="0BAC041E" w:rsidR="003C2C73" w:rsidRPr="001F614C" w:rsidRDefault="003C2C73" w:rsidP="003C2C73">
      <w:pPr>
        <w:spacing w:line="276" w:lineRule="auto"/>
        <w:jc w:val="both"/>
        <w:rPr>
          <w:rFonts w:ascii="Arial" w:hAnsi="Arial" w:cs="Arial"/>
          <w:color w:val="000000" w:themeColor="text1"/>
        </w:rPr>
      </w:pPr>
    </w:p>
    <w:p w14:paraId="6C7C015C" w14:textId="77777777" w:rsidR="00AD154F" w:rsidRPr="001F614C" w:rsidRDefault="00AD154F" w:rsidP="003C2C73">
      <w:pPr>
        <w:spacing w:line="276" w:lineRule="auto"/>
        <w:jc w:val="both"/>
        <w:rPr>
          <w:rFonts w:ascii="Arial" w:hAnsi="Arial" w:cs="Arial"/>
          <w:color w:val="000000" w:themeColor="text1"/>
        </w:rPr>
      </w:pPr>
    </w:p>
    <w:p w14:paraId="13D39F8F" w14:textId="77777777" w:rsidR="003C2C73" w:rsidRPr="001F614C" w:rsidRDefault="003C2C73" w:rsidP="003C2C73">
      <w:pPr>
        <w:spacing w:line="276" w:lineRule="auto"/>
        <w:jc w:val="both"/>
        <w:rPr>
          <w:rFonts w:ascii="Arial" w:hAnsi="Arial" w:cs="Arial"/>
          <w:color w:val="000000" w:themeColor="text1"/>
        </w:rPr>
      </w:pPr>
    </w:p>
    <w:p w14:paraId="1DA4045C" w14:textId="77777777" w:rsidR="00681A74" w:rsidRPr="001F614C" w:rsidRDefault="00EC7788" w:rsidP="004B45F2">
      <w:pPr>
        <w:pStyle w:val="Heading2"/>
        <w:spacing w:before="0" w:after="0" w:line="276" w:lineRule="auto"/>
        <w:rPr>
          <w:rFonts w:ascii="Arial" w:hAnsi="Arial" w:cs="Arial"/>
          <w:color w:val="000000" w:themeColor="text1"/>
        </w:rPr>
      </w:pPr>
      <w:bookmarkStart w:id="110" w:name="_Toc171821563"/>
      <w:bookmarkStart w:id="111" w:name="_Toc171910294"/>
      <w:bookmarkStart w:id="112" w:name="_Toc171929792"/>
      <w:bookmarkStart w:id="113" w:name="_Toc23233762"/>
      <w:r w:rsidRPr="001F614C">
        <w:rPr>
          <w:rFonts w:ascii="Arial" w:hAnsi="Arial" w:cs="Arial"/>
          <w:color w:val="000000" w:themeColor="text1"/>
          <w:sz w:val="20"/>
        </w:rPr>
        <w:t>Financial Considerations</w:t>
      </w:r>
      <w:bookmarkEnd w:id="110"/>
      <w:bookmarkEnd w:id="111"/>
      <w:bookmarkEnd w:id="112"/>
      <w:bookmarkEnd w:id="113"/>
    </w:p>
    <w:p w14:paraId="3847FA0A" w14:textId="77777777" w:rsidR="00316E2E" w:rsidRPr="001F614C" w:rsidRDefault="00316E2E" w:rsidP="003050F3">
      <w:pPr>
        <w:spacing w:line="276" w:lineRule="auto"/>
        <w:ind w:firstLine="360"/>
        <w:jc w:val="both"/>
        <w:rPr>
          <w:rFonts w:ascii="Arial" w:hAnsi="Arial" w:cs="Arial"/>
          <w:bCs/>
          <w:color w:val="000000" w:themeColor="text1"/>
        </w:rPr>
      </w:pPr>
      <w:bookmarkStart w:id="114" w:name="_Toc171821564"/>
      <w:bookmarkStart w:id="115" w:name="_Toc171910295"/>
      <w:bookmarkStart w:id="116" w:name="_Toc171929793"/>
      <w:r w:rsidRPr="001F614C">
        <w:rPr>
          <w:rFonts w:ascii="Arial" w:hAnsi="Arial" w:cs="Arial"/>
          <w:bCs/>
          <w:color w:val="000000" w:themeColor="text1"/>
        </w:rPr>
        <w:t xml:space="preserve">Payment milestones will be attached to the service level agreement. </w:t>
      </w:r>
    </w:p>
    <w:p w14:paraId="3C502973" w14:textId="77777777" w:rsidR="004B45F2" w:rsidRPr="001F614C" w:rsidRDefault="004B45F2" w:rsidP="004B45F2">
      <w:pPr>
        <w:spacing w:line="276" w:lineRule="auto"/>
        <w:ind w:left="792" w:firstLine="144"/>
        <w:jc w:val="both"/>
        <w:rPr>
          <w:rFonts w:ascii="Arial" w:hAnsi="Arial" w:cs="Arial"/>
          <w:bCs/>
          <w:color w:val="000000" w:themeColor="text1"/>
        </w:rPr>
      </w:pPr>
    </w:p>
    <w:p w14:paraId="6A52F61E" w14:textId="77777777" w:rsidR="00EC7788" w:rsidRPr="001F614C" w:rsidRDefault="00EC7788" w:rsidP="004B45F2">
      <w:pPr>
        <w:pStyle w:val="Heading2"/>
        <w:spacing w:before="0" w:after="0" w:line="276" w:lineRule="auto"/>
        <w:rPr>
          <w:rFonts w:ascii="Arial" w:hAnsi="Arial" w:cs="Arial"/>
          <w:color w:val="000000" w:themeColor="text1"/>
          <w:sz w:val="20"/>
        </w:rPr>
      </w:pPr>
      <w:bookmarkStart w:id="117" w:name="_Toc23233763"/>
      <w:r w:rsidRPr="001F614C">
        <w:rPr>
          <w:rFonts w:ascii="Arial" w:hAnsi="Arial" w:cs="Arial"/>
          <w:color w:val="000000" w:themeColor="text1"/>
          <w:sz w:val="20"/>
        </w:rPr>
        <w:t>Time Constraints</w:t>
      </w:r>
      <w:bookmarkEnd w:id="114"/>
      <w:bookmarkEnd w:id="115"/>
      <w:bookmarkEnd w:id="116"/>
      <w:bookmarkEnd w:id="117"/>
    </w:p>
    <w:p w14:paraId="0BB8D8D5" w14:textId="16DD1BBC" w:rsidR="00473989" w:rsidRPr="001F614C" w:rsidRDefault="00316E2E" w:rsidP="003050F3">
      <w:pPr>
        <w:spacing w:line="276" w:lineRule="auto"/>
        <w:ind w:left="360"/>
        <w:rPr>
          <w:rFonts w:ascii="Arial" w:hAnsi="Arial" w:cs="Arial"/>
          <w:bCs/>
          <w:color w:val="000000" w:themeColor="text1"/>
        </w:rPr>
      </w:pPr>
      <w:r w:rsidRPr="001F614C">
        <w:rPr>
          <w:rFonts w:ascii="Arial" w:hAnsi="Arial" w:cs="Arial"/>
          <w:bCs/>
          <w:color w:val="000000" w:themeColor="text1"/>
        </w:rPr>
        <w:t xml:space="preserve">The East London Industrial Development Zone </w:t>
      </w:r>
      <w:r w:rsidR="00614FF2" w:rsidRPr="001F614C">
        <w:rPr>
          <w:rFonts w:ascii="Arial" w:hAnsi="Arial" w:cs="Arial"/>
          <w:bCs/>
          <w:color w:val="000000" w:themeColor="text1"/>
        </w:rPr>
        <w:t xml:space="preserve">requires that this project </w:t>
      </w:r>
      <w:r w:rsidRPr="001F614C">
        <w:rPr>
          <w:rFonts w:ascii="Arial" w:hAnsi="Arial" w:cs="Arial"/>
          <w:bCs/>
          <w:color w:val="000000" w:themeColor="text1"/>
        </w:rPr>
        <w:t>commence</w:t>
      </w:r>
      <w:r w:rsidR="00614FF2" w:rsidRPr="001F614C">
        <w:rPr>
          <w:rFonts w:ascii="Arial" w:hAnsi="Arial" w:cs="Arial"/>
          <w:bCs/>
          <w:color w:val="000000" w:themeColor="text1"/>
        </w:rPr>
        <w:t>s</w:t>
      </w:r>
      <w:r w:rsidRPr="001F614C">
        <w:rPr>
          <w:rFonts w:ascii="Arial" w:hAnsi="Arial" w:cs="Arial"/>
          <w:bCs/>
          <w:color w:val="000000" w:themeColor="text1"/>
        </w:rPr>
        <w:t xml:space="preserve"> on the</w:t>
      </w:r>
      <w:r w:rsidR="00BB1A7B" w:rsidRPr="001F614C">
        <w:rPr>
          <w:rFonts w:ascii="Arial" w:hAnsi="Arial" w:cs="Arial"/>
          <w:bCs/>
          <w:color w:val="000000" w:themeColor="text1"/>
        </w:rPr>
        <w:t xml:space="preserve"> </w:t>
      </w:r>
      <w:r w:rsidR="00A201CF" w:rsidRPr="001F614C">
        <w:rPr>
          <w:rFonts w:ascii="Arial" w:hAnsi="Arial" w:cs="Arial"/>
          <w:bCs/>
          <w:color w:val="000000" w:themeColor="text1"/>
        </w:rPr>
        <w:t xml:space="preserve">01 December </w:t>
      </w:r>
      <w:r w:rsidR="001343AA" w:rsidRPr="001F614C">
        <w:rPr>
          <w:rFonts w:ascii="Arial" w:hAnsi="Arial" w:cs="Arial"/>
          <w:bCs/>
          <w:color w:val="000000" w:themeColor="text1"/>
        </w:rPr>
        <w:t>201</w:t>
      </w:r>
      <w:r w:rsidR="00A201CF" w:rsidRPr="001F614C">
        <w:rPr>
          <w:rFonts w:ascii="Arial" w:hAnsi="Arial" w:cs="Arial"/>
          <w:bCs/>
          <w:color w:val="000000" w:themeColor="text1"/>
        </w:rPr>
        <w:t>9</w:t>
      </w:r>
      <w:r w:rsidRPr="001F614C">
        <w:rPr>
          <w:rFonts w:ascii="Arial" w:hAnsi="Arial" w:cs="Arial"/>
          <w:bCs/>
          <w:color w:val="000000" w:themeColor="text1"/>
        </w:rPr>
        <w:t xml:space="preserve"> </w:t>
      </w:r>
      <w:r w:rsidR="0044137D" w:rsidRPr="001F614C">
        <w:rPr>
          <w:rFonts w:ascii="Arial" w:hAnsi="Arial" w:cs="Arial"/>
          <w:bCs/>
          <w:color w:val="000000" w:themeColor="text1"/>
        </w:rPr>
        <w:t>and to be completed by 15 March 2020.</w:t>
      </w:r>
      <w:r w:rsidR="00614FF2" w:rsidRPr="001F614C">
        <w:rPr>
          <w:rFonts w:ascii="Arial" w:hAnsi="Arial" w:cs="Arial"/>
          <w:bCs/>
          <w:color w:val="000000" w:themeColor="text1"/>
        </w:rPr>
        <w:t xml:space="preserve">  This period may be amended based on the ELIDZ’s </w:t>
      </w:r>
      <w:r w:rsidR="00F24849" w:rsidRPr="001F614C">
        <w:rPr>
          <w:rFonts w:ascii="Arial" w:hAnsi="Arial" w:cs="Arial"/>
          <w:bCs/>
          <w:color w:val="000000" w:themeColor="text1"/>
        </w:rPr>
        <w:t>requirements</w:t>
      </w:r>
      <w:r w:rsidR="00614FF2" w:rsidRPr="001F614C">
        <w:rPr>
          <w:rFonts w:ascii="Arial" w:hAnsi="Arial" w:cs="Arial"/>
          <w:bCs/>
          <w:color w:val="000000" w:themeColor="text1"/>
        </w:rPr>
        <w:t>.</w:t>
      </w:r>
    </w:p>
    <w:p w14:paraId="4D63277D" w14:textId="77777777" w:rsidR="004B45F2" w:rsidRPr="001F614C" w:rsidRDefault="004B45F2" w:rsidP="004B45F2">
      <w:pPr>
        <w:spacing w:line="276" w:lineRule="auto"/>
        <w:ind w:left="864"/>
        <w:rPr>
          <w:rFonts w:ascii="Arial" w:hAnsi="Arial" w:cs="Arial"/>
          <w:bCs/>
          <w:color w:val="000000" w:themeColor="text1"/>
        </w:rPr>
      </w:pPr>
    </w:p>
    <w:p w14:paraId="6FEEC484" w14:textId="77777777" w:rsidR="001B3314" w:rsidRPr="001F614C" w:rsidRDefault="00801EF5" w:rsidP="004B45F2">
      <w:pPr>
        <w:pStyle w:val="Heading2"/>
        <w:spacing w:before="0" w:after="0" w:line="276" w:lineRule="auto"/>
        <w:rPr>
          <w:rFonts w:ascii="Arial" w:hAnsi="Arial" w:cs="Arial"/>
          <w:color w:val="000000" w:themeColor="text1"/>
          <w:sz w:val="20"/>
        </w:rPr>
      </w:pPr>
      <w:bookmarkStart w:id="118" w:name="_Toc23233764"/>
      <w:r w:rsidRPr="001F614C">
        <w:rPr>
          <w:rFonts w:ascii="Arial" w:hAnsi="Arial" w:cs="Arial"/>
          <w:color w:val="000000" w:themeColor="text1"/>
          <w:sz w:val="20"/>
        </w:rPr>
        <w:t>Area of Service</w:t>
      </w:r>
      <w:r w:rsidR="00B42999" w:rsidRPr="001F614C">
        <w:rPr>
          <w:rFonts w:ascii="Arial" w:hAnsi="Arial" w:cs="Arial"/>
          <w:color w:val="000000" w:themeColor="text1"/>
          <w:sz w:val="20"/>
        </w:rPr>
        <w:t xml:space="preserve"> and</w:t>
      </w:r>
      <w:r w:rsidR="001B3314" w:rsidRPr="001F614C">
        <w:rPr>
          <w:rFonts w:ascii="Arial" w:hAnsi="Arial" w:cs="Arial"/>
          <w:color w:val="000000" w:themeColor="text1"/>
          <w:sz w:val="20"/>
        </w:rPr>
        <w:t xml:space="preserve"> </w:t>
      </w:r>
      <w:r w:rsidRPr="001F614C">
        <w:rPr>
          <w:rFonts w:ascii="Arial" w:hAnsi="Arial" w:cs="Arial"/>
          <w:color w:val="000000" w:themeColor="text1"/>
          <w:sz w:val="20"/>
        </w:rPr>
        <w:t>Facilities</w:t>
      </w:r>
      <w:bookmarkEnd w:id="118"/>
    </w:p>
    <w:p w14:paraId="35F6018D" w14:textId="77777777" w:rsidR="00EF7C50" w:rsidRPr="001F614C" w:rsidRDefault="00801EF5" w:rsidP="003050F3">
      <w:pPr>
        <w:spacing w:line="276" w:lineRule="auto"/>
        <w:ind w:left="360"/>
        <w:rPr>
          <w:rFonts w:ascii="Arial" w:hAnsi="Arial" w:cs="Arial"/>
          <w:bCs/>
          <w:color w:val="000000" w:themeColor="text1"/>
        </w:rPr>
      </w:pPr>
      <w:r w:rsidRPr="001F614C">
        <w:rPr>
          <w:rFonts w:ascii="Arial" w:hAnsi="Arial" w:cs="Arial"/>
          <w:bCs/>
          <w:color w:val="000000" w:themeColor="text1"/>
        </w:rPr>
        <w:t>The delivery of services will be required at the East London IDZ offices, Lower Chester Road, Sunnyridge, East Londo</w:t>
      </w:r>
      <w:r w:rsidR="008434F4" w:rsidRPr="001F614C">
        <w:rPr>
          <w:rFonts w:ascii="Arial" w:hAnsi="Arial" w:cs="Arial"/>
          <w:bCs/>
          <w:color w:val="000000" w:themeColor="text1"/>
        </w:rPr>
        <w:t>n. We currently have no remote or</w:t>
      </w:r>
      <w:r w:rsidRPr="001F614C">
        <w:rPr>
          <w:rFonts w:ascii="Arial" w:hAnsi="Arial" w:cs="Arial"/>
          <w:bCs/>
          <w:color w:val="000000" w:themeColor="text1"/>
        </w:rPr>
        <w:t xml:space="preserve"> branch offices. </w:t>
      </w:r>
    </w:p>
    <w:p w14:paraId="39A652F8" w14:textId="77777777" w:rsidR="004B45F2" w:rsidRPr="001F614C" w:rsidRDefault="004B45F2">
      <w:pPr>
        <w:rPr>
          <w:rFonts w:ascii="Arial" w:hAnsi="Arial" w:cs="Arial"/>
          <w:bCs/>
          <w:color w:val="000000" w:themeColor="text1"/>
        </w:rPr>
      </w:pPr>
      <w:r w:rsidRPr="001F614C">
        <w:rPr>
          <w:rFonts w:ascii="Arial" w:hAnsi="Arial" w:cs="Arial"/>
          <w:bCs/>
          <w:color w:val="000000" w:themeColor="text1"/>
        </w:rPr>
        <w:br w:type="page"/>
      </w:r>
    </w:p>
    <w:p w14:paraId="3CC9B847" w14:textId="77777777" w:rsidR="00EF7C50" w:rsidRPr="001F614C" w:rsidRDefault="00EF7C50" w:rsidP="004B45F2">
      <w:pPr>
        <w:spacing w:line="276" w:lineRule="auto"/>
        <w:ind w:left="576"/>
        <w:rPr>
          <w:rFonts w:ascii="Arial" w:hAnsi="Arial" w:cs="Arial"/>
          <w:bCs/>
          <w:color w:val="000000" w:themeColor="text1"/>
        </w:rPr>
      </w:pPr>
    </w:p>
    <w:p w14:paraId="21AF60E0" w14:textId="7158FF3E" w:rsidR="00EC7788" w:rsidRPr="001F614C" w:rsidRDefault="00EC7788" w:rsidP="00EC7788">
      <w:pPr>
        <w:pStyle w:val="Heading1"/>
        <w:tabs>
          <w:tab w:val="clear" w:pos="432"/>
          <w:tab w:val="num" w:pos="-288"/>
        </w:tabs>
        <w:spacing w:line="360" w:lineRule="auto"/>
        <w:rPr>
          <w:rFonts w:ascii="Arial" w:hAnsi="Arial" w:cs="Arial"/>
          <w:color w:val="000000" w:themeColor="text1"/>
        </w:rPr>
      </w:pPr>
      <w:bookmarkStart w:id="119" w:name="_Toc23233765"/>
      <w:r w:rsidRPr="001F614C">
        <w:rPr>
          <w:rFonts w:ascii="Arial" w:hAnsi="Arial" w:cs="Arial"/>
          <w:color w:val="000000" w:themeColor="text1"/>
        </w:rPr>
        <w:t>Detailed Requirements</w:t>
      </w:r>
      <w:bookmarkEnd w:id="119"/>
    </w:p>
    <w:p w14:paraId="7E44EDA6" w14:textId="64BE6CA0" w:rsidR="001302E5" w:rsidRPr="001F614C" w:rsidRDefault="001302E5" w:rsidP="001302E5">
      <w:pPr>
        <w:rPr>
          <w:rFonts w:ascii="Arial" w:hAnsi="Arial" w:cs="Arial"/>
          <w:color w:val="000000" w:themeColor="text1"/>
        </w:rPr>
      </w:pPr>
    </w:p>
    <w:p w14:paraId="785A1DF9" w14:textId="31BEF937" w:rsidR="001302E5" w:rsidRPr="001F614C" w:rsidRDefault="001302E5" w:rsidP="001302E5">
      <w:pPr>
        <w:rPr>
          <w:rFonts w:ascii="Arial" w:hAnsi="Arial" w:cs="Arial"/>
          <w:color w:val="000000" w:themeColor="text1"/>
        </w:rPr>
      </w:pPr>
    </w:p>
    <w:p w14:paraId="45CFEB5F" w14:textId="27CD39E4" w:rsidR="001E3F98" w:rsidRPr="001F614C" w:rsidRDefault="001302E5" w:rsidP="001302E5">
      <w:pPr>
        <w:jc w:val="both"/>
        <w:rPr>
          <w:rFonts w:ascii="Arial" w:hAnsi="Arial" w:cs="Arial"/>
          <w:color w:val="000000" w:themeColor="text1"/>
        </w:rPr>
      </w:pPr>
      <w:bookmarkStart w:id="120" w:name="_Hlk22732808"/>
      <w:r w:rsidRPr="001F614C">
        <w:rPr>
          <w:rFonts w:ascii="Arial" w:hAnsi="Arial" w:cs="Arial"/>
          <w:color w:val="000000" w:themeColor="text1"/>
        </w:rPr>
        <w:t xml:space="preserve">The ELIDZ is in the final year of its current 5-year </w:t>
      </w:r>
      <w:r w:rsidR="001E3F98" w:rsidRPr="001F614C">
        <w:rPr>
          <w:rFonts w:ascii="Arial" w:hAnsi="Arial" w:cs="Arial"/>
          <w:color w:val="000000" w:themeColor="text1"/>
        </w:rPr>
        <w:t xml:space="preserve">Corporate Strategy </w:t>
      </w:r>
      <w:r w:rsidRPr="001F614C">
        <w:rPr>
          <w:rFonts w:ascii="Arial" w:hAnsi="Arial" w:cs="Arial"/>
          <w:color w:val="000000" w:themeColor="text1"/>
        </w:rPr>
        <w:t>and the new strategy for the following 5-years is currently under development.  It is envisaged that this new 5-year strategy will be approved by mid-February 2020.  It is envisaged that the development process will identify new and/or adjusted resource requirements.  The ELIDZ is required to be in a position to implement an approved structure that responds and is aligned with the approved 5-year Strategy, business processes, internal stakeholder requirements and job descriptions for all positions</w:t>
      </w:r>
      <w:r w:rsidR="006B5CDD" w:rsidRPr="001F614C">
        <w:rPr>
          <w:rFonts w:ascii="Arial" w:hAnsi="Arial" w:cs="Arial"/>
          <w:color w:val="000000" w:themeColor="text1"/>
        </w:rPr>
        <w:t xml:space="preserve"> on 01 April 2020.</w:t>
      </w:r>
      <w:r w:rsidR="001E3F98" w:rsidRPr="001F614C">
        <w:rPr>
          <w:rFonts w:ascii="Arial" w:hAnsi="Arial" w:cs="Arial"/>
          <w:color w:val="000000" w:themeColor="text1"/>
        </w:rPr>
        <w:t xml:space="preserve">  In this respect, the appointed service provider will be required to develop and submit for approval various costed organogram options, aligned to the 2020-2025 Corporate Strategy,</w:t>
      </w:r>
      <w:r w:rsidR="006B5CDD" w:rsidRPr="001F614C">
        <w:rPr>
          <w:rFonts w:ascii="Arial" w:hAnsi="Arial" w:cs="Arial"/>
          <w:color w:val="000000" w:themeColor="text1"/>
        </w:rPr>
        <w:t xml:space="preserve"> other strategies and</w:t>
      </w:r>
      <w:r w:rsidR="001E3F98" w:rsidRPr="001F614C">
        <w:rPr>
          <w:rFonts w:ascii="Arial" w:hAnsi="Arial" w:cs="Arial"/>
          <w:color w:val="000000" w:themeColor="text1"/>
        </w:rPr>
        <w:t xml:space="preserve"> business processes</w:t>
      </w:r>
      <w:r w:rsidR="003C2C73" w:rsidRPr="001F614C">
        <w:rPr>
          <w:rFonts w:ascii="Arial" w:hAnsi="Arial" w:cs="Arial"/>
          <w:color w:val="000000" w:themeColor="text1"/>
        </w:rPr>
        <w:t xml:space="preserve"> (developed by the ELIDZ)</w:t>
      </w:r>
      <w:r w:rsidR="001E3F98" w:rsidRPr="001F614C">
        <w:rPr>
          <w:rFonts w:ascii="Arial" w:hAnsi="Arial" w:cs="Arial"/>
          <w:color w:val="000000" w:themeColor="text1"/>
        </w:rPr>
        <w:t xml:space="preserve"> and graded job descriptions</w:t>
      </w:r>
      <w:r w:rsidR="003C2C73" w:rsidRPr="001F614C">
        <w:rPr>
          <w:rFonts w:ascii="Arial" w:hAnsi="Arial" w:cs="Arial"/>
          <w:color w:val="000000" w:themeColor="text1"/>
        </w:rPr>
        <w:t xml:space="preserve"> (to be developed by the appointed service provider)</w:t>
      </w:r>
      <w:r w:rsidR="001E3F98" w:rsidRPr="001F614C">
        <w:rPr>
          <w:rFonts w:ascii="Arial" w:hAnsi="Arial" w:cs="Arial"/>
          <w:color w:val="000000" w:themeColor="text1"/>
        </w:rPr>
        <w:t xml:space="preserve">.  These options must include the ideal, necessary and minimum structures.  The latter being the least amount of human resources that can support the implementation of the strategy.  The “necessary” state being a balanced position between “ideal” and “minimum”.  The ideal state being the organogram that will ensure optimal efficiency and synergies to ensure delivery on all strategies in the interests of the organisation, its shareholders and customers.  </w:t>
      </w:r>
    </w:p>
    <w:p w14:paraId="1F3E8C02" w14:textId="77777777" w:rsidR="001E3F98" w:rsidRPr="001F614C" w:rsidRDefault="001E3F98" w:rsidP="001302E5">
      <w:pPr>
        <w:jc w:val="both"/>
        <w:rPr>
          <w:rFonts w:ascii="Arial" w:hAnsi="Arial" w:cs="Arial"/>
          <w:color w:val="000000" w:themeColor="text1"/>
        </w:rPr>
      </w:pPr>
    </w:p>
    <w:p w14:paraId="066B743F" w14:textId="48027051" w:rsidR="001302E5" w:rsidRPr="001F614C" w:rsidRDefault="001E3F98" w:rsidP="001E3F98">
      <w:pPr>
        <w:jc w:val="both"/>
        <w:rPr>
          <w:rFonts w:ascii="Arial" w:hAnsi="Arial" w:cs="Arial"/>
          <w:color w:val="000000" w:themeColor="text1"/>
        </w:rPr>
      </w:pPr>
      <w:r w:rsidRPr="001F614C">
        <w:rPr>
          <w:rFonts w:ascii="Arial" w:hAnsi="Arial" w:cs="Arial"/>
          <w:color w:val="000000" w:themeColor="text1"/>
        </w:rPr>
        <w:t>In the development of the organogram options all relevant internal parties are to be consulted and managed and appropriate approvals will be obtained.  Multiple consultation processes are envisaged to establish the human resource needs.</w:t>
      </w:r>
    </w:p>
    <w:p w14:paraId="60D62CE7" w14:textId="138579C1" w:rsidR="001302E5" w:rsidRPr="001F614C" w:rsidRDefault="001302E5" w:rsidP="001302E5">
      <w:pPr>
        <w:jc w:val="both"/>
        <w:rPr>
          <w:rFonts w:ascii="Arial" w:hAnsi="Arial" w:cs="Arial"/>
          <w:color w:val="000000" w:themeColor="text1"/>
        </w:rPr>
      </w:pPr>
    </w:p>
    <w:p w14:paraId="0AFAC339" w14:textId="07329BA0" w:rsidR="001302E5" w:rsidRPr="001F614C" w:rsidRDefault="001302E5" w:rsidP="001302E5">
      <w:pPr>
        <w:jc w:val="both"/>
        <w:rPr>
          <w:rFonts w:ascii="Arial" w:hAnsi="Arial" w:cs="Arial"/>
          <w:color w:val="000000" w:themeColor="text1"/>
        </w:rPr>
      </w:pPr>
      <w:r w:rsidRPr="001F614C">
        <w:rPr>
          <w:rFonts w:ascii="Arial" w:hAnsi="Arial" w:cs="Arial"/>
          <w:color w:val="000000" w:themeColor="text1"/>
        </w:rPr>
        <w:t>The appointed bidder will be required to execute the project in terms of an approved project plan</w:t>
      </w:r>
      <w:r w:rsidR="001E3F98" w:rsidRPr="001F614C">
        <w:rPr>
          <w:rFonts w:ascii="Arial" w:hAnsi="Arial" w:cs="Arial"/>
          <w:color w:val="000000" w:themeColor="text1"/>
        </w:rPr>
        <w:t xml:space="preserve"> which is to cover all scope requirements set out in section 1 and 3</w:t>
      </w:r>
      <w:r w:rsidR="006B5CDD" w:rsidRPr="001F614C">
        <w:rPr>
          <w:rFonts w:ascii="Arial" w:hAnsi="Arial" w:cs="Arial"/>
          <w:color w:val="000000" w:themeColor="text1"/>
        </w:rPr>
        <w:t xml:space="preserve"> and within strict time frames.</w:t>
      </w:r>
    </w:p>
    <w:p w14:paraId="3B88FAA7" w14:textId="7CB69EFA" w:rsidR="006B5CDD" w:rsidRPr="001F614C" w:rsidRDefault="006B5CDD" w:rsidP="001302E5">
      <w:pPr>
        <w:jc w:val="both"/>
        <w:rPr>
          <w:rFonts w:ascii="Arial" w:hAnsi="Arial" w:cs="Arial"/>
          <w:color w:val="000000" w:themeColor="text1"/>
        </w:rPr>
      </w:pPr>
    </w:p>
    <w:p w14:paraId="04FDDBC1" w14:textId="2F7615D0" w:rsidR="006B5CDD" w:rsidRPr="001F614C" w:rsidRDefault="006B5CDD" w:rsidP="001302E5">
      <w:pPr>
        <w:jc w:val="both"/>
        <w:rPr>
          <w:rFonts w:ascii="Arial" w:hAnsi="Arial" w:cs="Arial"/>
          <w:color w:val="000000" w:themeColor="text1"/>
        </w:rPr>
      </w:pPr>
      <w:r w:rsidRPr="001F614C">
        <w:rPr>
          <w:rFonts w:ascii="Arial" w:hAnsi="Arial" w:cs="Arial"/>
          <w:color w:val="000000" w:themeColor="text1"/>
        </w:rPr>
        <w:t>The ELIDZ utilizes the Paterson Grading system and currently has an approved organogram of 90 employees.  A minimum of 10% of the current job descriptions are duplicated.  The current structure is divided into 4 business</w:t>
      </w:r>
      <w:r w:rsidR="00F24849" w:rsidRPr="001F614C">
        <w:rPr>
          <w:rFonts w:ascii="Arial" w:hAnsi="Arial" w:cs="Arial"/>
          <w:color w:val="000000" w:themeColor="text1"/>
        </w:rPr>
        <w:t xml:space="preserve"> units.</w:t>
      </w:r>
    </w:p>
    <w:p w14:paraId="306CC41F" w14:textId="1CF958D3" w:rsidR="0023428C" w:rsidRPr="001F614C" w:rsidRDefault="0023428C" w:rsidP="001302E5">
      <w:pPr>
        <w:jc w:val="both"/>
        <w:rPr>
          <w:rFonts w:ascii="Arial" w:hAnsi="Arial" w:cs="Arial"/>
          <w:color w:val="000000" w:themeColor="text1"/>
        </w:rPr>
      </w:pPr>
    </w:p>
    <w:p w14:paraId="65DD8922" w14:textId="0D14A09D" w:rsidR="0023428C" w:rsidRPr="001F614C" w:rsidRDefault="0023428C" w:rsidP="0023428C">
      <w:pPr>
        <w:jc w:val="both"/>
        <w:rPr>
          <w:rFonts w:ascii="Arial" w:hAnsi="Arial" w:cs="Arial"/>
          <w:color w:val="000000" w:themeColor="text1"/>
          <w:lang w:val="en-GB"/>
        </w:rPr>
      </w:pPr>
      <w:r w:rsidRPr="001F614C">
        <w:rPr>
          <w:rFonts w:ascii="Arial" w:hAnsi="Arial" w:cs="Arial"/>
          <w:color w:val="000000" w:themeColor="text1"/>
          <w:lang w:val="en-GB"/>
        </w:rPr>
        <w:t xml:space="preserve">The ELIDZ currently has two programmes that have been established to achieve the organisation’s strategic goals.  Both programmes require resources that are highly skilled and who possess the necessary competencies. </w:t>
      </w:r>
    </w:p>
    <w:p w14:paraId="7EE2C533" w14:textId="77777777" w:rsidR="0023428C" w:rsidRPr="001F614C" w:rsidRDefault="0023428C" w:rsidP="0023428C">
      <w:pPr>
        <w:jc w:val="both"/>
        <w:rPr>
          <w:rFonts w:ascii="Arial" w:hAnsi="Arial" w:cs="Arial"/>
          <w:color w:val="000000" w:themeColor="text1"/>
          <w:lang w:val="en-GB"/>
        </w:rPr>
      </w:pPr>
    </w:p>
    <w:p w14:paraId="38034899" w14:textId="77777777" w:rsidR="0023428C" w:rsidRPr="001F614C" w:rsidRDefault="0023428C" w:rsidP="0023428C">
      <w:pPr>
        <w:jc w:val="both"/>
        <w:rPr>
          <w:rFonts w:ascii="Arial" w:hAnsi="Arial" w:cs="Arial"/>
          <w:color w:val="000000" w:themeColor="text1"/>
          <w:lang w:val="en-GB"/>
        </w:rPr>
      </w:pPr>
      <w:r w:rsidRPr="001F614C">
        <w:rPr>
          <w:rFonts w:ascii="Arial" w:hAnsi="Arial" w:cs="Arial"/>
          <w:color w:val="000000" w:themeColor="text1"/>
          <w:lang w:val="en-GB"/>
        </w:rPr>
        <w:t>The programmes, their sub components and purpose are as follows:</w:t>
      </w:r>
      <w:bookmarkStart w:id="121" w:name="_Toc487095459"/>
      <w:bookmarkStart w:id="122" w:name="_Toc487031823"/>
      <w:bookmarkStart w:id="123" w:name="_Toc487030040"/>
      <w:bookmarkStart w:id="124" w:name="_Toc487022693"/>
    </w:p>
    <w:p w14:paraId="31566F0D" w14:textId="77777777" w:rsidR="0023428C" w:rsidRPr="001F614C" w:rsidRDefault="0023428C" w:rsidP="0023428C">
      <w:pPr>
        <w:jc w:val="both"/>
        <w:rPr>
          <w:rFonts w:ascii="Arial" w:hAnsi="Arial" w:cs="Arial"/>
          <w:b/>
          <w:bCs/>
          <w:color w:val="000000" w:themeColor="text1"/>
        </w:rPr>
      </w:pPr>
    </w:p>
    <w:p w14:paraId="4E70030F" w14:textId="77777777" w:rsidR="0023428C" w:rsidRPr="001F614C" w:rsidRDefault="0023428C" w:rsidP="0023428C">
      <w:pPr>
        <w:pStyle w:val="ListParagraph"/>
        <w:numPr>
          <w:ilvl w:val="1"/>
          <w:numId w:val="21"/>
        </w:numPr>
        <w:jc w:val="both"/>
        <w:rPr>
          <w:rFonts w:ascii="Arial" w:hAnsi="Arial" w:cs="Arial"/>
          <w:color w:val="000000" w:themeColor="text1"/>
          <w:lang w:val="en-GB"/>
        </w:rPr>
      </w:pPr>
      <w:r w:rsidRPr="001F614C">
        <w:rPr>
          <w:rFonts w:ascii="Arial" w:hAnsi="Arial" w:cs="Arial"/>
          <w:b/>
          <w:bCs/>
          <w:color w:val="000000" w:themeColor="text1"/>
        </w:rPr>
        <w:t>Programme 1: Operation</w:t>
      </w:r>
      <w:bookmarkStart w:id="125" w:name="_Toc487095460"/>
      <w:bookmarkStart w:id="126" w:name="_Toc487031824"/>
      <w:bookmarkStart w:id="127" w:name="_Toc487030041"/>
      <w:bookmarkStart w:id="128" w:name="_Toc487022694"/>
      <w:bookmarkEnd w:id="121"/>
      <w:bookmarkEnd w:id="122"/>
      <w:bookmarkEnd w:id="123"/>
      <w:bookmarkEnd w:id="124"/>
      <w:r w:rsidRPr="001F614C">
        <w:rPr>
          <w:rFonts w:ascii="Arial" w:hAnsi="Arial" w:cs="Arial"/>
          <w:b/>
          <w:bCs/>
          <w:color w:val="000000" w:themeColor="text1"/>
        </w:rPr>
        <w:t>s</w:t>
      </w:r>
    </w:p>
    <w:p w14:paraId="21DD8D59" w14:textId="492F8C58" w:rsidR="0023428C" w:rsidRPr="001F614C" w:rsidRDefault="0023428C" w:rsidP="0023428C">
      <w:pPr>
        <w:pStyle w:val="Heading2"/>
        <w:numPr>
          <w:ilvl w:val="0"/>
          <w:numId w:val="26"/>
        </w:numPr>
        <w:jc w:val="both"/>
        <w:rPr>
          <w:rFonts w:ascii="Arial" w:hAnsi="Arial" w:cs="Arial"/>
          <w:color w:val="000000" w:themeColor="text1"/>
          <w:sz w:val="20"/>
          <w:lang w:val="en-GB"/>
        </w:rPr>
      </w:pPr>
      <w:r w:rsidRPr="001F614C">
        <w:rPr>
          <w:rFonts w:ascii="Arial" w:hAnsi="Arial" w:cs="Arial"/>
          <w:bCs/>
          <w:color w:val="000000" w:themeColor="text1"/>
          <w:sz w:val="20"/>
        </w:rPr>
        <w:t>Sub-programme 1A: Industrial Development</w:t>
      </w:r>
      <w:bookmarkEnd w:id="125"/>
      <w:bookmarkEnd w:id="126"/>
      <w:bookmarkEnd w:id="127"/>
      <w:bookmarkEnd w:id="128"/>
    </w:p>
    <w:p w14:paraId="4B845098" w14:textId="77777777" w:rsidR="0023428C" w:rsidRPr="001F614C" w:rsidRDefault="0023428C" w:rsidP="0023428C">
      <w:pPr>
        <w:pStyle w:val="HEADING"/>
        <w:tabs>
          <w:tab w:val="left" w:pos="360"/>
          <w:tab w:val="left" w:pos="567"/>
          <w:tab w:val="left" w:pos="820"/>
        </w:tabs>
        <w:spacing w:line="240" w:lineRule="auto"/>
        <w:rPr>
          <w:rFonts w:ascii="Arial" w:hAnsi="Arial" w:cs="Arial"/>
          <w:color w:val="000000" w:themeColor="text1"/>
          <w:sz w:val="20"/>
          <w:szCs w:val="20"/>
        </w:rPr>
      </w:pPr>
    </w:p>
    <w:p w14:paraId="2E14B914"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r w:rsidRPr="001F614C">
        <w:rPr>
          <w:rFonts w:ascii="Arial" w:hAnsi="Arial" w:cs="Arial"/>
          <w:b w:val="0"/>
          <w:color w:val="000000" w:themeColor="text1"/>
          <w:sz w:val="20"/>
          <w:szCs w:val="20"/>
        </w:rPr>
        <w:t xml:space="preserve">The main purpose of the Industrial Development sub-programme, is the attraction of targeted investors and investments, development and provision of infrastructure and customised superstructure solutions to those targeted investors.  Key industry clusters have been identified and specific business strategies are in place to secure targeted investors and support them with the necessary infrastructure.  The direct impact will be the development of an Industrial Development Zone with world class infrastructure and the creation of employment opportunities as well as the stimulation of economic growth in the region. </w:t>
      </w:r>
    </w:p>
    <w:p w14:paraId="6C0CF048"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p>
    <w:p w14:paraId="476AE6F4"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p>
    <w:p w14:paraId="227ADB08"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r w:rsidRPr="001F614C">
        <w:rPr>
          <w:rFonts w:ascii="Arial" w:hAnsi="Arial" w:cs="Arial"/>
          <w:b w:val="0"/>
          <w:color w:val="000000" w:themeColor="text1"/>
          <w:sz w:val="20"/>
          <w:szCs w:val="20"/>
        </w:rPr>
        <w:t>The functions co-ordinated under this programme are:</w:t>
      </w:r>
    </w:p>
    <w:p w14:paraId="5E3192FA"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p>
    <w:p w14:paraId="2EE06F31" w14:textId="44B6752F" w:rsidR="0023428C" w:rsidRPr="001F614C" w:rsidRDefault="0023428C" w:rsidP="0023428C">
      <w:pPr>
        <w:pStyle w:val="BODYCOPY"/>
        <w:suppressAutoHyphens/>
        <w:spacing w:line="240" w:lineRule="auto"/>
        <w:ind w:left="1170"/>
        <w:jc w:val="both"/>
        <w:rPr>
          <w:rFonts w:ascii="Arial" w:hAnsi="Arial" w:cs="Arial"/>
          <w:b w:val="0"/>
          <w:color w:val="000000" w:themeColor="text1"/>
          <w:sz w:val="20"/>
          <w:szCs w:val="20"/>
        </w:rPr>
      </w:pPr>
      <w:r w:rsidRPr="001F614C">
        <w:rPr>
          <w:rFonts w:ascii="Arial" w:hAnsi="Arial" w:cs="Arial"/>
          <w:b w:val="0"/>
          <w:noProof/>
          <w:color w:val="000000" w:themeColor="text1"/>
          <w:sz w:val="20"/>
          <w:szCs w:val="20"/>
          <w:lang w:val="en-US"/>
        </w:rPr>
        <w:lastRenderedPageBreak/>
        <w:drawing>
          <wp:inline distT="0" distB="0" distL="0" distR="0" wp14:anchorId="12E4618D" wp14:editId="5B838FAC">
            <wp:extent cx="4876800" cy="1600200"/>
            <wp:effectExtent l="0" t="57150" r="0" b="95250"/>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731673A1"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p>
    <w:p w14:paraId="3F5ED69B" w14:textId="087E97CF" w:rsidR="0023428C" w:rsidRPr="001F614C" w:rsidRDefault="0023428C" w:rsidP="0023428C">
      <w:pPr>
        <w:pStyle w:val="Heading3"/>
        <w:numPr>
          <w:ilvl w:val="0"/>
          <w:numId w:val="26"/>
        </w:numPr>
        <w:tabs>
          <w:tab w:val="left" w:pos="720"/>
        </w:tabs>
        <w:spacing w:before="240" w:after="60"/>
        <w:rPr>
          <w:rFonts w:ascii="Arial" w:hAnsi="Arial" w:cs="Arial"/>
          <w:b w:val="0"/>
          <w:bCs/>
          <w:color w:val="000000" w:themeColor="text1"/>
          <w:sz w:val="20"/>
        </w:rPr>
      </w:pPr>
      <w:bookmarkStart w:id="129" w:name="_Toc487095461"/>
      <w:bookmarkStart w:id="130" w:name="_Toc487031825"/>
      <w:bookmarkStart w:id="131" w:name="_Toc487030042"/>
      <w:bookmarkStart w:id="132" w:name="_Toc487022695"/>
      <w:r w:rsidRPr="001F614C">
        <w:rPr>
          <w:rFonts w:ascii="Arial" w:hAnsi="Arial" w:cs="Arial"/>
          <w:b w:val="0"/>
          <w:bCs/>
          <w:color w:val="000000" w:themeColor="text1"/>
          <w:sz w:val="20"/>
        </w:rPr>
        <w:t>Sub-programme 1B: Zone Operations</w:t>
      </w:r>
      <w:bookmarkEnd w:id="129"/>
      <w:bookmarkEnd w:id="130"/>
      <w:bookmarkEnd w:id="131"/>
      <w:bookmarkEnd w:id="132"/>
      <w:r w:rsidRPr="001F614C">
        <w:rPr>
          <w:rFonts w:ascii="Arial" w:hAnsi="Arial" w:cs="Arial"/>
          <w:b w:val="0"/>
          <w:bCs/>
          <w:color w:val="000000" w:themeColor="text1"/>
          <w:sz w:val="20"/>
        </w:rPr>
        <w:t xml:space="preserve"> </w:t>
      </w:r>
    </w:p>
    <w:p w14:paraId="345BE089" w14:textId="77777777" w:rsidR="0023428C" w:rsidRPr="001F614C" w:rsidRDefault="0023428C" w:rsidP="0023428C">
      <w:pPr>
        <w:pStyle w:val="HEADING"/>
        <w:tabs>
          <w:tab w:val="left" w:pos="360"/>
          <w:tab w:val="left" w:pos="567"/>
          <w:tab w:val="left" w:pos="820"/>
        </w:tabs>
        <w:spacing w:line="240" w:lineRule="auto"/>
        <w:rPr>
          <w:rFonts w:ascii="Arial" w:hAnsi="Arial" w:cs="Arial"/>
          <w:b w:val="0"/>
          <w:color w:val="000000" w:themeColor="text1"/>
          <w:sz w:val="20"/>
          <w:szCs w:val="20"/>
        </w:rPr>
      </w:pPr>
    </w:p>
    <w:p w14:paraId="43C1B4A5" w14:textId="365B1E3D"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r w:rsidRPr="001F614C">
        <w:rPr>
          <w:rFonts w:ascii="Arial" w:hAnsi="Arial" w:cs="Arial"/>
          <w:b w:val="0"/>
          <w:color w:val="000000" w:themeColor="text1"/>
          <w:sz w:val="20"/>
          <w:szCs w:val="20"/>
        </w:rPr>
        <w:t xml:space="preserve">Zone Operations aims to operate a commercially viable, effective, attractive and sustainable, specialized industrial destination through the pursuit of value-adding strategies, effective planned preventative maintenance, facilities management and planned expansions, alterations and additions to existing infrastructure as well as factories in the zone.  In addition, Zone Operations strives to increase the range of centralized service offerings to investors, to drive down the cost of business and to contribute towards the sustainability of the ELIDZ.  Zone Operations also develops and implements extensive after care programmes in order to retain existing customers, with the added requirement to retain the existing international accreditations, through effective monitoring and control of all SHE (Safety, Health and Environmental) matters in the Zone. </w:t>
      </w:r>
    </w:p>
    <w:p w14:paraId="793C05B7"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p>
    <w:p w14:paraId="0EB42D47"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r w:rsidRPr="001F614C">
        <w:rPr>
          <w:rFonts w:ascii="Arial" w:hAnsi="Arial" w:cs="Arial"/>
          <w:b w:val="0"/>
          <w:color w:val="000000" w:themeColor="text1"/>
          <w:sz w:val="20"/>
          <w:szCs w:val="20"/>
        </w:rPr>
        <w:t xml:space="preserve">The functions co-ordinated under this sub-programme are: </w:t>
      </w:r>
    </w:p>
    <w:p w14:paraId="3139B092"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p>
    <w:p w14:paraId="0D379839" w14:textId="753081A9" w:rsidR="0023428C" w:rsidRPr="001F614C" w:rsidRDefault="0023428C" w:rsidP="0023428C">
      <w:pPr>
        <w:pStyle w:val="BODYCOPY"/>
        <w:suppressAutoHyphens/>
        <w:spacing w:line="240" w:lineRule="auto"/>
        <w:ind w:left="810" w:firstLine="1170"/>
        <w:jc w:val="both"/>
        <w:rPr>
          <w:rFonts w:ascii="Arial" w:hAnsi="Arial" w:cs="Arial"/>
          <w:b w:val="0"/>
          <w:color w:val="000000" w:themeColor="text1"/>
          <w:sz w:val="20"/>
          <w:szCs w:val="20"/>
        </w:rPr>
      </w:pPr>
      <w:r w:rsidRPr="001F614C">
        <w:rPr>
          <w:rFonts w:ascii="Arial" w:hAnsi="Arial" w:cs="Arial"/>
          <w:b w:val="0"/>
          <w:noProof/>
          <w:color w:val="000000" w:themeColor="text1"/>
          <w:sz w:val="20"/>
          <w:szCs w:val="20"/>
          <w:lang w:val="en-US"/>
        </w:rPr>
        <w:drawing>
          <wp:inline distT="0" distB="0" distL="0" distR="0" wp14:anchorId="5E7F0F26" wp14:editId="0EF20182">
            <wp:extent cx="4048125" cy="838200"/>
            <wp:effectExtent l="0" t="57150" r="0" b="95250"/>
            <wp:docPr id="23"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28D78B9D" w14:textId="77777777" w:rsidR="0023428C" w:rsidRPr="001F614C" w:rsidRDefault="0023428C" w:rsidP="0023428C">
      <w:pPr>
        <w:pStyle w:val="BODYCOPY"/>
        <w:suppressAutoHyphens/>
        <w:spacing w:line="240" w:lineRule="auto"/>
        <w:jc w:val="both"/>
        <w:rPr>
          <w:rFonts w:ascii="Arial" w:hAnsi="Arial" w:cs="Arial"/>
          <w:b w:val="0"/>
          <w:color w:val="000000" w:themeColor="text1"/>
          <w:sz w:val="20"/>
          <w:szCs w:val="20"/>
        </w:rPr>
      </w:pPr>
    </w:p>
    <w:p w14:paraId="43FC5782" w14:textId="13FA5611" w:rsidR="0023428C" w:rsidRPr="001F614C" w:rsidRDefault="0023428C" w:rsidP="00AD154F">
      <w:pPr>
        <w:pStyle w:val="Heading2"/>
        <w:numPr>
          <w:ilvl w:val="1"/>
          <w:numId w:val="21"/>
        </w:numPr>
        <w:tabs>
          <w:tab w:val="left" w:pos="720"/>
        </w:tabs>
        <w:spacing w:before="240" w:after="60"/>
        <w:rPr>
          <w:rFonts w:ascii="Arial" w:hAnsi="Arial" w:cs="Arial"/>
          <w:bCs/>
          <w:color w:val="000000" w:themeColor="text1"/>
          <w:sz w:val="20"/>
        </w:rPr>
      </w:pPr>
      <w:bookmarkStart w:id="133" w:name="_Toc487095462"/>
      <w:bookmarkStart w:id="134" w:name="_Toc487031826"/>
      <w:bookmarkStart w:id="135" w:name="_Toc487030043"/>
      <w:bookmarkStart w:id="136" w:name="_Toc487022696"/>
      <w:r w:rsidRPr="001F614C">
        <w:rPr>
          <w:rFonts w:ascii="Arial" w:hAnsi="Arial" w:cs="Arial"/>
          <w:b w:val="0"/>
          <w:bCs/>
          <w:color w:val="000000" w:themeColor="text1"/>
          <w:sz w:val="20"/>
        </w:rPr>
        <w:t>Programme 2: Institutional Support</w:t>
      </w:r>
      <w:bookmarkEnd w:id="133"/>
      <w:bookmarkEnd w:id="134"/>
      <w:bookmarkEnd w:id="135"/>
      <w:bookmarkEnd w:id="136"/>
      <w:r w:rsidRPr="001F614C">
        <w:rPr>
          <w:rFonts w:ascii="Arial" w:hAnsi="Arial" w:cs="Arial"/>
          <w:b w:val="0"/>
          <w:bCs/>
          <w:color w:val="000000" w:themeColor="text1"/>
          <w:sz w:val="20"/>
        </w:rPr>
        <w:t xml:space="preserve"> </w:t>
      </w:r>
    </w:p>
    <w:p w14:paraId="42B5DC96" w14:textId="77777777" w:rsidR="0023428C" w:rsidRPr="001F614C" w:rsidRDefault="0023428C" w:rsidP="0023428C">
      <w:pPr>
        <w:pStyle w:val="HEADING"/>
        <w:tabs>
          <w:tab w:val="left" w:pos="360"/>
          <w:tab w:val="left" w:pos="567"/>
          <w:tab w:val="left" w:pos="820"/>
        </w:tabs>
        <w:spacing w:line="240" w:lineRule="auto"/>
        <w:rPr>
          <w:rFonts w:ascii="Arial" w:hAnsi="Arial" w:cs="Arial"/>
          <w:b w:val="0"/>
          <w:color w:val="000000" w:themeColor="text1"/>
          <w:sz w:val="20"/>
          <w:szCs w:val="20"/>
        </w:rPr>
      </w:pPr>
    </w:p>
    <w:p w14:paraId="55DC2F79" w14:textId="77777777" w:rsidR="0023428C" w:rsidRPr="001F614C" w:rsidRDefault="0023428C" w:rsidP="0023428C">
      <w:pPr>
        <w:rPr>
          <w:rFonts w:ascii="Arial" w:hAnsi="Arial" w:cs="Arial"/>
          <w:color w:val="000000" w:themeColor="text1"/>
        </w:rPr>
      </w:pPr>
      <w:r w:rsidRPr="001F614C">
        <w:rPr>
          <w:rFonts w:ascii="Arial" w:hAnsi="Arial" w:cs="Arial"/>
          <w:color w:val="000000" w:themeColor="text1"/>
        </w:rPr>
        <w:t>Programme 2 comprises of the following three sub-programmes:</w:t>
      </w:r>
    </w:p>
    <w:p w14:paraId="7B160BA5" w14:textId="77777777" w:rsidR="0023428C" w:rsidRPr="001F614C" w:rsidRDefault="0023428C" w:rsidP="0023428C">
      <w:pPr>
        <w:rPr>
          <w:rFonts w:ascii="Arial" w:hAnsi="Arial" w:cs="Arial"/>
          <w:color w:val="000000" w:themeColor="text1"/>
        </w:rPr>
      </w:pPr>
    </w:p>
    <w:p w14:paraId="17C9BF37" w14:textId="77777777" w:rsidR="0023428C" w:rsidRPr="001F614C" w:rsidRDefault="0023428C" w:rsidP="0023428C">
      <w:pPr>
        <w:pStyle w:val="HEADING"/>
        <w:numPr>
          <w:ilvl w:val="0"/>
          <w:numId w:val="22"/>
        </w:numPr>
        <w:tabs>
          <w:tab w:val="left" w:pos="360"/>
          <w:tab w:val="left" w:pos="567"/>
          <w:tab w:val="left" w:pos="820"/>
        </w:tabs>
        <w:spacing w:line="240" w:lineRule="auto"/>
        <w:rPr>
          <w:rFonts w:ascii="Arial" w:hAnsi="Arial" w:cs="Arial"/>
          <w:b w:val="0"/>
          <w:color w:val="000000" w:themeColor="text1"/>
          <w:sz w:val="20"/>
          <w:szCs w:val="20"/>
        </w:rPr>
      </w:pPr>
      <w:r w:rsidRPr="001F614C">
        <w:rPr>
          <w:rFonts w:ascii="Arial" w:hAnsi="Arial" w:cs="Arial"/>
          <w:b w:val="0"/>
          <w:caps w:val="0"/>
          <w:color w:val="000000" w:themeColor="text1"/>
          <w:sz w:val="20"/>
          <w:szCs w:val="20"/>
        </w:rPr>
        <w:t>Sub-programme 2A: Office of the CEO</w:t>
      </w:r>
    </w:p>
    <w:p w14:paraId="31B967A4" w14:textId="77777777" w:rsidR="0023428C" w:rsidRPr="001F614C" w:rsidRDefault="0023428C" w:rsidP="0023428C">
      <w:pPr>
        <w:pStyle w:val="HEADING"/>
        <w:numPr>
          <w:ilvl w:val="0"/>
          <w:numId w:val="22"/>
        </w:numPr>
        <w:tabs>
          <w:tab w:val="left" w:pos="360"/>
          <w:tab w:val="left" w:pos="567"/>
          <w:tab w:val="left" w:pos="820"/>
        </w:tabs>
        <w:spacing w:line="240" w:lineRule="auto"/>
        <w:rPr>
          <w:rFonts w:ascii="Arial" w:hAnsi="Arial" w:cs="Arial"/>
          <w:b w:val="0"/>
          <w:color w:val="000000" w:themeColor="text1"/>
          <w:sz w:val="20"/>
          <w:szCs w:val="20"/>
        </w:rPr>
      </w:pPr>
      <w:r w:rsidRPr="001F614C">
        <w:rPr>
          <w:rFonts w:ascii="Arial" w:hAnsi="Arial" w:cs="Arial"/>
          <w:b w:val="0"/>
          <w:caps w:val="0"/>
          <w:color w:val="000000" w:themeColor="text1"/>
          <w:sz w:val="20"/>
          <w:szCs w:val="20"/>
        </w:rPr>
        <w:t>Sub-programme 2B: Corporate Affairs</w:t>
      </w:r>
    </w:p>
    <w:p w14:paraId="30C9BD12" w14:textId="77777777" w:rsidR="0023428C" w:rsidRPr="001F614C" w:rsidRDefault="0023428C" w:rsidP="0023428C">
      <w:pPr>
        <w:pStyle w:val="HEADING"/>
        <w:numPr>
          <w:ilvl w:val="0"/>
          <w:numId w:val="22"/>
        </w:numPr>
        <w:tabs>
          <w:tab w:val="left" w:pos="360"/>
          <w:tab w:val="left" w:pos="567"/>
          <w:tab w:val="left" w:pos="820"/>
        </w:tabs>
        <w:spacing w:line="240" w:lineRule="auto"/>
        <w:rPr>
          <w:rFonts w:ascii="Arial" w:hAnsi="Arial" w:cs="Arial"/>
          <w:b w:val="0"/>
          <w:color w:val="000000" w:themeColor="text1"/>
          <w:sz w:val="20"/>
          <w:szCs w:val="20"/>
        </w:rPr>
      </w:pPr>
      <w:r w:rsidRPr="001F614C">
        <w:rPr>
          <w:rFonts w:ascii="Arial" w:hAnsi="Arial" w:cs="Arial"/>
          <w:b w:val="0"/>
          <w:caps w:val="0"/>
          <w:color w:val="000000" w:themeColor="text1"/>
          <w:sz w:val="20"/>
          <w:szCs w:val="20"/>
        </w:rPr>
        <w:t>Sub-programme 2C: Financial Management</w:t>
      </w:r>
    </w:p>
    <w:p w14:paraId="466721BF" w14:textId="77777777" w:rsidR="0023428C" w:rsidRPr="001F614C" w:rsidRDefault="0023428C" w:rsidP="0023428C">
      <w:pPr>
        <w:pStyle w:val="BODYCOPY"/>
        <w:suppressAutoHyphens/>
        <w:spacing w:line="240" w:lineRule="auto"/>
        <w:jc w:val="both"/>
        <w:rPr>
          <w:rFonts w:ascii="Arial" w:hAnsi="Arial" w:cs="Arial"/>
          <w:b w:val="0"/>
          <w:caps/>
          <w:color w:val="000000" w:themeColor="text1"/>
          <w:sz w:val="20"/>
          <w:szCs w:val="20"/>
        </w:rPr>
      </w:pPr>
    </w:p>
    <w:p w14:paraId="7D867DCA" w14:textId="77777777" w:rsidR="0023428C" w:rsidRPr="001F614C" w:rsidRDefault="0023428C" w:rsidP="0023428C">
      <w:pPr>
        <w:pStyle w:val="BODYCOPY"/>
        <w:suppressAutoHyphens/>
        <w:spacing w:line="240" w:lineRule="auto"/>
        <w:jc w:val="both"/>
        <w:rPr>
          <w:rFonts w:ascii="Arial" w:hAnsi="Arial" w:cs="Arial"/>
          <w:b w:val="0"/>
          <w:color w:val="000000" w:themeColor="text1"/>
          <w:spacing w:val="2"/>
          <w:sz w:val="20"/>
          <w:szCs w:val="20"/>
        </w:rPr>
      </w:pPr>
      <w:r w:rsidRPr="001F614C">
        <w:rPr>
          <w:rFonts w:ascii="Arial" w:hAnsi="Arial" w:cs="Arial"/>
          <w:b w:val="0"/>
          <w:color w:val="000000" w:themeColor="text1"/>
          <w:spacing w:val="2"/>
          <w:sz w:val="20"/>
          <w:szCs w:val="20"/>
        </w:rPr>
        <w:t xml:space="preserve">The Office of the Chief Executive Officer provides strategic direction and leadership to the executive management of the organisation and serves as a principal interface between the Board and the ELIDZ business units for enterprise governance and the deliberation and resolution of strategic matters.  A company secretarial function is co-ordinated from within the office to support this activity.  In addition, this unit plays a vital role in directing and shaping the organisation’s relationships with key strategic business partners, in support of the realisation of the ELIDZ’s vision and mission. </w:t>
      </w:r>
    </w:p>
    <w:p w14:paraId="2B94B3AF" w14:textId="77777777" w:rsidR="0023428C" w:rsidRPr="001F614C" w:rsidRDefault="0023428C" w:rsidP="0023428C">
      <w:pPr>
        <w:pStyle w:val="BODYCOPY"/>
        <w:suppressAutoHyphens/>
        <w:spacing w:line="240" w:lineRule="auto"/>
        <w:jc w:val="both"/>
        <w:rPr>
          <w:rFonts w:ascii="Arial" w:hAnsi="Arial" w:cs="Arial"/>
          <w:b w:val="0"/>
          <w:color w:val="000000" w:themeColor="text1"/>
          <w:spacing w:val="2"/>
          <w:sz w:val="20"/>
          <w:szCs w:val="20"/>
        </w:rPr>
      </w:pPr>
    </w:p>
    <w:p w14:paraId="02BDF973" w14:textId="77777777" w:rsidR="0023428C" w:rsidRPr="001F614C" w:rsidRDefault="0023428C" w:rsidP="0023428C">
      <w:pPr>
        <w:pStyle w:val="BODYCOPY"/>
        <w:suppressAutoHyphens/>
        <w:spacing w:line="240" w:lineRule="auto"/>
        <w:jc w:val="both"/>
        <w:rPr>
          <w:rFonts w:ascii="Arial" w:hAnsi="Arial" w:cs="Arial"/>
          <w:b w:val="0"/>
          <w:color w:val="000000" w:themeColor="text1"/>
          <w:spacing w:val="2"/>
          <w:sz w:val="20"/>
          <w:szCs w:val="20"/>
        </w:rPr>
      </w:pPr>
      <w:r w:rsidRPr="001F614C">
        <w:rPr>
          <w:rFonts w:ascii="Arial" w:hAnsi="Arial" w:cs="Arial"/>
          <w:b w:val="0"/>
          <w:color w:val="000000" w:themeColor="text1"/>
          <w:spacing w:val="2"/>
          <w:sz w:val="20"/>
          <w:szCs w:val="20"/>
        </w:rPr>
        <w:t xml:space="preserve">The activities within the Corporate Affairs sub-programme relate to the management and direction of the corporate affairs of the ELIDZ in support of the core business of the organisation. The support services include Human Capital Management, Legal Services, Information and Communication Technology, Records </w:t>
      </w:r>
      <w:r w:rsidRPr="001F614C">
        <w:rPr>
          <w:rFonts w:ascii="Arial" w:hAnsi="Arial" w:cs="Arial"/>
          <w:b w:val="0"/>
          <w:color w:val="000000" w:themeColor="text1"/>
          <w:spacing w:val="2"/>
          <w:sz w:val="20"/>
          <w:szCs w:val="20"/>
        </w:rPr>
        <w:lastRenderedPageBreak/>
        <w:t xml:space="preserve">Management, Safety, Health, Environment and Quality Management as well as Corporate Communications and Marketing. </w:t>
      </w:r>
    </w:p>
    <w:p w14:paraId="4D175F15" w14:textId="77777777" w:rsidR="0023428C" w:rsidRPr="001F614C" w:rsidRDefault="0023428C" w:rsidP="0023428C">
      <w:pPr>
        <w:pStyle w:val="BODYCOPY"/>
        <w:suppressAutoHyphens/>
        <w:spacing w:line="240" w:lineRule="auto"/>
        <w:jc w:val="both"/>
        <w:rPr>
          <w:rFonts w:ascii="Arial" w:hAnsi="Arial" w:cs="Arial"/>
          <w:b w:val="0"/>
          <w:color w:val="000000" w:themeColor="text1"/>
          <w:spacing w:val="2"/>
          <w:sz w:val="20"/>
          <w:szCs w:val="20"/>
        </w:rPr>
      </w:pPr>
    </w:p>
    <w:p w14:paraId="14A78C37" w14:textId="77777777" w:rsidR="0023428C" w:rsidRPr="001F614C" w:rsidRDefault="0023428C" w:rsidP="0023428C">
      <w:pPr>
        <w:pStyle w:val="BODYCOPY"/>
        <w:suppressAutoHyphens/>
        <w:spacing w:line="240" w:lineRule="auto"/>
        <w:jc w:val="both"/>
        <w:rPr>
          <w:rFonts w:ascii="Arial" w:hAnsi="Arial" w:cs="Arial"/>
          <w:b w:val="0"/>
          <w:color w:val="000000" w:themeColor="text1"/>
          <w:spacing w:val="2"/>
          <w:sz w:val="20"/>
          <w:szCs w:val="20"/>
        </w:rPr>
      </w:pPr>
      <w:r w:rsidRPr="001F614C">
        <w:rPr>
          <w:rFonts w:ascii="Arial" w:hAnsi="Arial" w:cs="Arial"/>
          <w:b w:val="0"/>
          <w:color w:val="000000" w:themeColor="text1"/>
          <w:spacing w:val="2"/>
          <w:sz w:val="20"/>
          <w:szCs w:val="20"/>
        </w:rPr>
        <w:t>The aim of the Financial Management sub-programme is to enhance the ELIDZ financial administration and reporting capability, develop and expand ELIDZ’s sources of funding and incrementally improve annual revenue generation in line with business planning forecasts, ensure compliance of the ELIDZ with corporate governance best practices, the Public Finance Management Act, Companies Act and accounting standards and to adapt and transform ELIDZ business practices to improve the organisation’s contribution to black economic empowerment and SMME empowerment.</w:t>
      </w:r>
    </w:p>
    <w:p w14:paraId="7ABACD74" w14:textId="77777777" w:rsidR="0023428C" w:rsidRPr="001F614C" w:rsidRDefault="0023428C" w:rsidP="0023428C">
      <w:pPr>
        <w:pStyle w:val="BODYCOPY"/>
        <w:suppressAutoHyphens/>
        <w:spacing w:line="240" w:lineRule="auto"/>
        <w:jc w:val="both"/>
        <w:rPr>
          <w:rFonts w:ascii="Arial" w:hAnsi="Arial" w:cs="Arial"/>
          <w:b w:val="0"/>
          <w:color w:val="000000" w:themeColor="text1"/>
          <w:spacing w:val="2"/>
          <w:sz w:val="20"/>
          <w:szCs w:val="20"/>
        </w:rPr>
      </w:pPr>
    </w:p>
    <w:p w14:paraId="6B68D32C" w14:textId="77777777" w:rsidR="0023428C" w:rsidRPr="001F614C" w:rsidRDefault="0023428C" w:rsidP="0023428C">
      <w:pPr>
        <w:pStyle w:val="BODYCOPY"/>
        <w:suppressAutoHyphens/>
        <w:spacing w:line="240" w:lineRule="auto"/>
        <w:jc w:val="both"/>
        <w:rPr>
          <w:rFonts w:asciiTheme="majorHAnsi" w:hAnsiTheme="majorHAnsi" w:cstheme="majorHAnsi"/>
          <w:b w:val="0"/>
          <w:color w:val="000000" w:themeColor="text1"/>
          <w:spacing w:val="2"/>
          <w:sz w:val="24"/>
          <w:szCs w:val="24"/>
        </w:rPr>
      </w:pPr>
      <w:r w:rsidRPr="001F614C">
        <w:rPr>
          <w:rFonts w:ascii="Arial" w:hAnsi="Arial" w:cs="Arial"/>
          <w:b w:val="0"/>
          <w:color w:val="000000" w:themeColor="text1"/>
          <w:spacing w:val="2"/>
          <w:sz w:val="20"/>
          <w:szCs w:val="20"/>
        </w:rPr>
        <w:t>As a functional component, the Institutional Support component guides several enterprise-wide strategic management disciplines. These are:</w:t>
      </w:r>
    </w:p>
    <w:p w14:paraId="2F7A3EE3" w14:textId="77777777" w:rsidR="0023428C" w:rsidRPr="001F614C" w:rsidRDefault="0023428C" w:rsidP="0023428C">
      <w:pPr>
        <w:pStyle w:val="BODYCOPY"/>
        <w:suppressAutoHyphens/>
        <w:spacing w:line="240" w:lineRule="auto"/>
        <w:jc w:val="both"/>
        <w:rPr>
          <w:rFonts w:asciiTheme="majorHAnsi" w:hAnsiTheme="majorHAnsi" w:cstheme="majorHAnsi"/>
          <w:b w:val="0"/>
          <w:color w:val="000000" w:themeColor="text1"/>
          <w:spacing w:val="2"/>
          <w:sz w:val="24"/>
          <w:szCs w:val="24"/>
        </w:rPr>
      </w:pPr>
    </w:p>
    <w:p w14:paraId="7FCB66B3" w14:textId="77777777" w:rsidR="0023428C" w:rsidRPr="001F614C" w:rsidRDefault="0023428C" w:rsidP="0023428C">
      <w:pPr>
        <w:pStyle w:val="BODYCOPY"/>
        <w:suppressAutoHyphens/>
        <w:spacing w:line="240" w:lineRule="auto"/>
        <w:jc w:val="both"/>
        <w:rPr>
          <w:rFonts w:asciiTheme="majorHAnsi" w:hAnsiTheme="majorHAnsi" w:cstheme="majorHAnsi"/>
          <w:b w:val="0"/>
          <w:color w:val="000000" w:themeColor="text1"/>
          <w:sz w:val="24"/>
          <w:szCs w:val="24"/>
        </w:rPr>
      </w:pPr>
    </w:p>
    <w:p w14:paraId="392FD1DF" w14:textId="15C63C05" w:rsidR="0023428C" w:rsidRPr="001F614C" w:rsidRDefault="0023428C" w:rsidP="0023428C">
      <w:pPr>
        <w:pStyle w:val="BODYCOPY"/>
        <w:suppressAutoHyphens/>
        <w:spacing w:line="240" w:lineRule="auto"/>
        <w:ind w:hanging="180"/>
        <w:jc w:val="center"/>
        <w:rPr>
          <w:rFonts w:asciiTheme="majorHAnsi" w:hAnsiTheme="majorHAnsi" w:cstheme="majorHAnsi"/>
          <w:b w:val="0"/>
          <w:color w:val="000000" w:themeColor="text1"/>
          <w:sz w:val="24"/>
          <w:szCs w:val="24"/>
        </w:rPr>
      </w:pPr>
      <w:r w:rsidRPr="001F614C">
        <w:rPr>
          <w:rFonts w:asciiTheme="majorHAnsi" w:hAnsiTheme="majorHAnsi" w:cstheme="majorHAnsi"/>
          <w:b w:val="0"/>
          <w:noProof/>
          <w:color w:val="000000" w:themeColor="text1"/>
          <w:sz w:val="24"/>
          <w:szCs w:val="24"/>
          <w:lang w:val="en-US"/>
        </w:rPr>
        <w:drawing>
          <wp:inline distT="0" distB="0" distL="0" distR="0" wp14:anchorId="4B751619" wp14:editId="5B5C4E24">
            <wp:extent cx="6638925" cy="3524250"/>
            <wp:effectExtent l="38100" t="0" r="66675" b="571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7A9320C4" w14:textId="77777777" w:rsidR="0023428C" w:rsidRPr="001F614C" w:rsidRDefault="0023428C" w:rsidP="0023428C">
      <w:pPr>
        <w:rPr>
          <w:rFonts w:asciiTheme="majorHAnsi" w:hAnsiTheme="majorHAnsi" w:cstheme="majorHAnsi"/>
          <w:color w:val="000000" w:themeColor="text1"/>
          <w:sz w:val="22"/>
          <w:szCs w:val="24"/>
          <w:lang w:val="en-GB"/>
        </w:rPr>
      </w:pPr>
    </w:p>
    <w:p w14:paraId="24D1596A" w14:textId="77777777" w:rsidR="0023428C" w:rsidRPr="001F614C" w:rsidRDefault="0023428C" w:rsidP="001302E5">
      <w:pPr>
        <w:jc w:val="both"/>
        <w:rPr>
          <w:rFonts w:ascii="Arial" w:hAnsi="Arial" w:cs="Arial"/>
          <w:color w:val="000000" w:themeColor="text1"/>
          <w:sz w:val="22"/>
        </w:rPr>
      </w:pPr>
    </w:p>
    <w:bookmarkEnd w:id="120"/>
    <w:p w14:paraId="58F6D31D" w14:textId="7021F9DA" w:rsidR="001302E5" w:rsidRPr="001F614C" w:rsidRDefault="001302E5" w:rsidP="001302E5">
      <w:pPr>
        <w:rPr>
          <w:rFonts w:ascii="Arial" w:hAnsi="Arial" w:cs="Arial"/>
          <w:color w:val="000000" w:themeColor="text1"/>
        </w:rPr>
      </w:pPr>
    </w:p>
    <w:p w14:paraId="627B16CE" w14:textId="77777777" w:rsidR="001302E5" w:rsidRPr="001F614C" w:rsidRDefault="001302E5" w:rsidP="001302E5">
      <w:pPr>
        <w:rPr>
          <w:rFonts w:ascii="Arial" w:hAnsi="Arial" w:cs="Arial"/>
          <w:color w:val="000000" w:themeColor="text1"/>
        </w:rPr>
      </w:pPr>
    </w:p>
    <w:p w14:paraId="1EFAE085" w14:textId="77777777" w:rsidR="001A6AD9" w:rsidRPr="001F614C" w:rsidRDefault="001A6AD9" w:rsidP="003050F3">
      <w:pPr>
        <w:pStyle w:val="Heading1"/>
        <w:pBdr>
          <w:bottom w:val="single" w:sz="4" w:space="9" w:color="auto"/>
        </w:pBdr>
        <w:rPr>
          <w:rFonts w:ascii="Arial" w:hAnsi="Arial" w:cs="Arial"/>
          <w:color w:val="000000" w:themeColor="text1"/>
          <w:szCs w:val="24"/>
        </w:rPr>
      </w:pPr>
      <w:bookmarkStart w:id="137" w:name="_Toc23233766"/>
      <w:bookmarkStart w:id="138" w:name="_Toc377127347"/>
      <w:r w:rsidRPr="001F614C">
        <w:rPr>
          <w:rFonts w:ascii="Arial" w:hAnsi="Arial" w:cs="Arial"/>
          <w:color w:val="000000" w:themeColor="text1"/>
          <w:szCs w:val="24"/>
        </w:rPr>
        <w:t>Response Format</w:t>
      </w:r>
      <w:bookmarkEnd w:id="137"/>
      <w:r w:rsidRPr="001F614C">
        <w:rPr>
          <w:rFonts w:ascii="Arial" w:hAnsi="Arial" w:cs="Arial"/>
          <w:color w:val="000000" w:themeColor="text1"/>
          <w:szCs w:val="24"/>
        </w:rPr>
        <w:t xml:space="preserve"> </w:t>
      </w:r>
    </w:p>
    <w:p w14:paraId="19842277" w14:textId="77777777" w:rsidR="00C65371" w:rsidRPr="001F614C" w:rsidRDefault="00C65371" w:rsidP="001A6AD9">
      <w:pPr>
        <w:pStyle w:val="Default"/>
        <w:rPr>
          <w:color w:val="000000" w:themeColor="text1"/>
          <w:sz w:val="20"/>
          <w:szCs w:val="20"/>
        </w:rPr>
      </w:pPr>
    </w:p>
    <w:p w14:paraId="7D2AE207" w14:textId="3A2C0291" w:rsidR="001A6AD9" w:rsidRPr="001F614C" w:rsidRDefault="00291079" w:rsidP="001A6AD9">
      <w:pPr>
        <w:pStyle w:val="Default"/>
        <w:rPr>
          <w:b/>
          <w:bCs/>
          <w:color w:val="000000" w:themeColor="text1"/>
          <w:sz w:val="20"/>
          <w:szCs w:val="20"/>
        </w:rPr>
      </w:pPr>
      <w:r w:rsidRPr="001F614C">
        <w:rPr>
          <w:b/>
          <w:bCs/>
          <w:color w:val="000000" w:themeColor="text1"/>
          <w:sz w:val="20"/>
          <w:szCs w:val="20"/>
        </w:rPr>
        <w:t>5.1</w:t>
      </w:r>
      <w:r w:rsidR="00B42999" w:rsidRPr="001F614C">
        <w:rPr>
          <w:b/>
          <w:bCs/>
          <w:color w:val="000000" w:themeColor="text1"/>
          <w:sz w:val="20"/>
          <w:szCs w:val="20"/>
        </w:rPr>
        <w:t xml:space="preserve"> Company p</w:t>
      </w:r>
      <w:r w:rsidR="001A6AD9" w:rsidRPr="001F614C">
        <w:rPr>
          <w:b/>
          <w:bCs/>
          <w:color w:val="000000" w:themeColor="text1"/>
          <w:sz w:val="20"/>
          <w:szCs w:val="20"/>
        </w:rPr>
        <w:t xml:space="preserve">rofile </w:t>
      </w:r>
    </w:p>
    <w:p w14:paraId="456B581B" w14:textId="421FDF12" w:rsidR="001E3F98" w:rsidRPr="001F614C" w:rsidRDefault="001E3F98" w:rsidP="001A6AD9">
      <w:pPr>
        <w:pStyle w:val="Default"/>
        <w:rPr>
          <w:bCs/>
          <w:color w:val="000000" w:themeColor="text1"/>
          <w:sz w:val="20"/>
          <w:szCs w:val="20"/>
        </w:rPr>
      </w:pPr>
    </w:p>
    <w:p w14:paraId="5BBD9885" w14:textId="4B365F6A" w:rsidR="001E3F98" w:rsidRPr="001F614C" w:rsidRDefault="001E3F98" w:rsidP="001E3F98">
      <w:pPr>
        <w:pStyle w:val="Default"/>
        <w:numPr>
          <w:ilvl w:val="0"/>
          <w:numId w:val="20"/>
        </w:numPr>
        <w:ind w:left="709" w:hanging="283"/>
        <w:rPr>
          <w:bCs/>
          <w:color w:val="000000" w:themeColor="text1"/>
          <w:sz w:val="20"/>
          <w:szCs w:val="20"/>
        </w:rPr>
      </w:pPr>
      <w:r w:rsidRPr="001F614C">
        <w:rPr>
          <w:bCs/>
          <w:color w:val="000000" w:themeColor="text1"/>
          <w:sz w:val="20"/>
          <w:szCs w:val="20"/>
        </w:rPr>
        <w:t>To detail relevant experience on all areas identified in the scope for this project.</w:t>
      </w:r>
    </w:p>
    <w:p w14:paraId="712E2C96" w14:textId="4BF01970" w:rsidR="00927EC7" w:rsidRPr="001F614C" w:rsidRDefault="00927EC7" w:rsidP="001A6AD9">
      <w:pPr>
        <w:pStyle w:val="Default"/>
        <w:rPr>
          <w:b/>
          <w:bCs/>
          <w:color w:val="000000" w:themeColor="text1"/>
          <w:sz w:val="20"/>
          <w:szCs w:val="20"/>
        </w:rPr>
      </w:pPr>
    </w:p>
    <w:p w14:paraId="550CB50E" w14:textId="7A927E3A" w:rsidR="00AD154F" w:rsidRPr="001F614C" w:rsidRDefault="00AD154F" w:rsidP="001A6AD9">
      <w:pPr>
        <w:pStyle w:val="Default"/>
        <w:rPr>
          <w:b/>
          <w:bCs/>
          <w:color w:val="000000" w:themeColor="text1"/>
          <w:sz w:val="20"/>
          <w:szCs w:val="20"/>
        </w:rPr>
      </w:pPr>
      <w:r w:rsidRPr="001F614C">
        <w:rPr>
          <w:b/>
          <w:bCs/>
          <w:color w:val="000000" w:themeColor="text1"/>
          <w:sz w:val="20"/>
          <w:szCs w:val="20"/>
        </w:rPr>
        <w:t>5.2. Project Team CVs</w:t>
      </w:r>
    </w:p>
    <w:p w14:paraId="61016177" w14:textId="375614F7" w:rsidR="00AD154F" w:rsidRPr="001F614C" w:rsidRDefault="00AD154F" w:rsidP="001A6AD9">
      <w:pPr>
        <w:pStyle w:val="Default"/>
        <w:rPr>
          <w:b/>
          <w:bCs/>
          <w:color w:val="000000" w:themeColor="text1"/>
          <w:sz w:val="20"/>
          <w:szCs w:val="20"/>
        </w:rPr>
      </w:pPr>
    </w:p>
    <w:p w14:paraId="7C6F0877" w14:textId="0BC7D110" w:rsidR="00AD154F" w:rsidRPr="001F614C" w:rsidRDefault="00AD154F" w:rsidP="00AD154F">
      <w:pPr>
        <w:pStyle w:val="Default"/>
        <w:numPr>
          <w:ilvl w:val="0"/>
          <w:numId w:val="20"/>
        </w:numPr>
        <w:rPr>
          <w:b/>
          <w:bCs/>
          <w:color w:val="000000" w:themeColor="text1"/>
          <w:sz w:val="20"/>
          <w:szCs w:val="20"/>
        </w:rPr>
      </w:pPr>
      <w:r w:rsidRPr="001F614C">
        <w:rPr>
          <w:bCs/>
          <w:color w:val="000000" w:themeColor="text1"/>
          <w:sz w:val="20"/>
          <w:szCs w:val="20"/>
        </w:rPr>
        <w:t>To detail relevant experience in all areas identified in the scope for this project</w:t>
      </w:r>
      <w:r w:rsidRPr="001F614C">
        <w:rPr>
          <w:b/>
          <w:bCs/>
          <w:color w:val="000000" w:themeColor="text1"/>
          <w:sz w:val="20"/>
          <w:szCs w:val="20"/>
        </w:rPr>
        <w:t>.</w:t>
      </w:r>
    </w:p>
    <w:p w14:paraId="46FE4C7F" w14:textId="77777777" w:rsidR="00106B49" w:rsidRPr="001F614C" w:rsidRDefault="00106B49" w:rsidP="00106B49">
      <w:pPr>
        <w:pStyle w:val="Heading2"/>
        <w:numPr>
          <w:ilvl w:val="0"/>
          <w:numId w:val="0"/>
        </w:numPr>
        <w:spacing w:line="360" w:lineRule="auto"/>
        <w:rPr>
          <w:rFonts w:ascii="Arial" w:hAnsi="Arial" w:cs="Arial"/>
          <w:color w:val="000000" w:themeColor="text1"/>
          <w:sz w:val="20"/>
        </w:rPr>
      </w:pPr>
      <w:bookmarkStart w:id="139" w:name="_Toc23233767"/>
      <w:r w:rsidRPr="001F614C">
        <w:rPr>
          <w:rFonts w:ascii="Arial" w:hAnsi="Arial" w:cs="Arial"/>
          <w:color w:val="000000" w:themeColor="text1"/>
          <w:sz w:val="20"/>
        </w:rPr>
        <w:lastRenderedPageBreak/>
        <w:t>5.3 References</w:t>
      </w:r>
      <w:bookmarkEnd w:id="139"/>
    </w:p>
    <w:p w14:paraId="24C97F07" w14:textId="3CAEE2BC" w:rsidR="00106B49" w:rsidRPr="001F614C" w:rsidRDefault="00106B49" w:rsidP="00B42999">
      <w:pPr>
        <w:pStyle w:val="ListParagraph"/>
        <w:numPr>
          <w:ilvl w:val="0"/>
          <w:numId w:val="6"/>
        </w:numPr>
        <w:spacing w:line="360" w:lineRule="auto"/>
        <w:ind w:left="720"/>
        <w:jc w:val="both"/>
        <w:rPr>
          <w:rFonts w:ascii="Arial" w:hAnsi="Arial" w:cs="Arial"/>
          <w:color w:val="000000" w:themeColor="text1"/>
        </w:rPr>
      </w:pPr>
      <w:r w:rsidRPr="001F614C">
        <w:rPr>
          <w:rFonts w:ascii="Arial" w:hAnsi="Arial" w:cs="Arial"/>
          <w:color w:val="000000" w:themeColor="text1"/>
        </w:rPr>
        <w:t xml:space="preserve">Provide a minimum of </w:t>
      </w:r>
      <w:r w:rsidR="00AF3F82" w:rsidRPr="001F614C">
        <w:rPr>
          <w:rFonts w:ascii="Arial" w:hAnsi="Arial" w:cs="Arial"/>
          <w:color w:val="000000" w:themeColor="text1"/>
        </w:rPr>
        <w:t>(</w:t>
      </w:r>
      <w:r w:rsidR="00A201CF" w:rsidRPr="001F614C">
        <w:rPr>
          <w:rFonts w:ascii="Arial" w:hAnsi="Arial" w:cs="Arial"/>
          <w:color w:val="000000" w:themeColor="text1"/>
        </w:rPr>
        <w:t>5</w:t>
      </w:r>
      <w:r w:rsidR="00AF3F82" w:rsidRPr="001F614C">
        <w:rPr>
          <w:rFonts w:ascii="Arial" w:hAnsi="Arial" w:cs="Arial"/>
          <w:color w:val="000000" w:themeColor="text1"/>
        </w:rPr>
        <w:t>)</w:t>
      </w:r>
      <w:r w:rsidRPr="001F614C">
        <w:rPr>
          <w:rFonts w:ascii="Arial" w:hAnsi="Arial" w:cs="Arial"/>
          <w:color w:val="000000" w:themeColor="text1"/>
        </w:rPr>
        <w:t xml:space="preserve"> </w:t>
      </w:r>
      <w:r w:rsidR="00A201CF" w:rsidRPr="001F614C">
        <w:rPr>
          <w:rFonts w:ascii="Arial" w:hAnsi="Arial" w:cs="Arial"/>
          <w:color w:val="000000" w:themeColor="text1"/>
        </w:rPr>
        <w:t>five</w:t>
      </w:r>
      <w:r w:rsidR="00AF3F82" w:rsidRPr="001F614C">
        <w:rPr>
          <w:rFonts w:ascii="Arial" w:hAnsi="Arial" w:cs="Arial"/>
          <w:color w:val="000000" w:themeColor="text1"/>
        </w:rPr>
        <w:t xml:space="preserve"> </w:t>
      </w:r>
      <w:r w:rsidRPr="001F614C">
        <w:rPr>
          <w:rFonts w:ascii="Arial" w:hAnsi="Arial" w:cs="Arial"/>
          <w:color w:val="000000" w:themeColor="text1"/>
        </w:rPr>
        <w:t>references relevant to this tender, with completed reference letters, stamped, signed and dated by the referee.</w:t>
      </w:r>
    </w:p>
    <w:p w14:paraId="611AEFAE" w14:textId="77777777" w:rsidR="00106B49" w:rsidRPr="001F614C" w:rsidRDefault="00106B49" w:rsidP="00B42999">
      <w:pPr>
        <w:pStyle w:val="ListParagraph"/>
        <w:numPr>
          <w:ilvl w:val="0"/>
          <w:numId w:val="6"/>
        </w:numPr>
        <w:spacing w:line="360" w:lineRule="auto"/>
        <w:ind w:left="720"/>
        <w:jc w:val="both"/>
        <w:rPr>
          <w:rFonts w:ascii="Arial" w:hAnsi="Arial" w:cs="Arial"/>
          <w:color w:val="000000" w:themeColor="text1"/>
        </w:rPr>
      </w:pPr>
      <w:r w:rsidRPr="001F614C">
        <w:rPr>
          <w:rFonts w:ascii="Arial" w:hAnsi="Arial" w:cs="Arial"/>
          <w:color w:val="000000" w:themeColor="text1"/>
        </w:rPr>
        <w:t xml:space="preserve">Provide details of the relevant services offered to these references, establishing a track record as well as provide contactable references at these sites \ clients. </w:t>
      </w:r>
    </w:p>
    <w:p w14:paraId="6169D2A1" w14:textId="77777777" w:rsidR="00670CAC" w:rsidRPr="001F614C" w:rsidRDefault="00670CAC" w:rsidP="00670CAC">
      <w:pPr>
        <w:pStyle w:val="Default"/>
        <w:rPr>
          <w:color w:val="000000" w:themeColor="text1"/>
          <w:sz w:val="20"/>
          <w:szCs w:val="20"/>
        </w:rPr>
      </w:pPr>
    </w:p>
    <w:p w14:paraId="33C26453" w14:textId="294A4507" w:rsidR="00670CAC" w:rsidRPr="001F614C" w:rsidRDefault="00670CAC" w:rsidP="00670CAC">
      <w:pPr>
        <w:pStyle w:val="Default"/>
        <w:rPr>
          <w:b/>
          <w:color w:val="000000" w:themeColor="text1"/>
          <w:sz w:val="20"/>
        </w:rPr>
      </w:pPr>
      <w:r w:rsidRPr="001F614C">
        <w:rPr>
          <w:b/>
          <w:color w:val="000000" w:themeColor="text1"/>
          <w:sz w:val="20"/>
        </w:rPr>
        <w:t xml:space="preserve">5.4 </w:t>
      </w:r>
      <w:r w:rsidR="00B42999" w:rsidRPr="001F614C">
        <w:rPr>
          <w:b/>
          <w:color w:val="000000" w:themeColor="text1"/>
          <w:sz w:val="20"/>
        </w:rPr>
        <w:t>Project plan and methodology</w:t>
      </w:r>
    </w:p>
    <w:p w14:paraId="2146E1CE" w14:textId="77777777" w:rsidR="001E3F98" w:rsidRPr="001F614C" w:rsidRDefault="001E3F98" w:rsidP="00670CAC">
      <w:pPr>
        <w:pStyle w:val="Default"/>
        <w:rPr>
          <w:b/>
          <w:color w:val="000000" w:themeColor="text1"/>
          <w:sz w:val="20"/>
        </w:rPr>
      </w:pPr>
    </w:p>
    <w:p w14:paraId="4993FE88" w14:textId="699B8030" w:rsidR="001E3F98" w:rsidRPr="001F614C" w:rsidRDefault="001E3F98" w:rsidP="001E3F98">
      <w:pPr>
        <w:pStyle w:val="Default"/>
        <w:numPr>
          <w:ilvl w:val="0"/>
          <w:numId w:val="19"/>
        </w:numPr>
        <w:rPr>
          <w:color w:val="000000" w:themeColor="text1"/>
          <w:sz w:val="20"/>
        </w:rPr>
      </w:pPr>
      <w:r w:rsidRPr="001F614C">
        <w:rPr>
          <w:color w:val="000000" w:themeColor="text1"/>
          <w:sz w:val="20"/>
        </w:rPr>
        <w:t xml:space="preserve">Provide a detailed </w:t>
      </w:r>
      <w:r w:rsidR="00F24849" w:rsidRPr="001F614C">
        <w:rPr>
          <w:color w:val="000000" w:themeColor="text1"/>
          <w:sz w:val="20"/>
        </w:rPr>
        <w:t xml:space="preserve">written </w:t>
      </w:r>
      <w:r w:rsidRPr="001F614C">
        <w:rPr>
          <w:color w:val="000000" w:themeColor="text1"/>
          <w:sz w:val="20"/>
        </w:rPr>
        <w:t>project plan and methodology that responds to the scope requirements as per section 1 and 3</w:t>
      </w:r>
    </w:p>
    <w:p w14:paraId="26707A59" w14:textId="77777777" w:rsidR="001E3F98" w:rsidRPr="001F614C" w:rsidRDefault="001E3F98" w:rsidP="00670CAC">
      <w:pPr>
        <w:pStyle w:val="Default"/>
        <w:rPr>
          <w:b/>
          <w:color w:val="000000" w:themeColor="text1"/>
          <w:sz w:val="20"/>
        </w:rPr>
      </w:pPr>
    </w:p>
    <w:p w14:paraId="438F84F7" w14:textId="77777777" w:rsidR="00670CAC" w:rsidRPr="001F614C" w:rsidRDefault="00670CAC" w:rsidP="00F97C08">
      <w:pPr>
        <w:pStyle w:val="Default"/>
        <w:rPr>
          <w:color w:val="000000" w:themeColor="text1"/>
          <w:sz w:val="20"/>
          <w:szCs w:val="20"/>
        </w:rPr>
      </w:pPr>
    </w:p>
    <w:p w14:paraId="5FDFF7D2" w14:textId="77777777" w:rsidR="00670CAC" w:rsidRPr="001F614C" w:rsidRDefault="00670CAC" w:rsidP="00670CAC">
      <w:pPr>
        <w:pStyle w:val="Default"/>
        <w:ind w:left="720"/>
        <w:rPr>
          <w:color w:val="000000" w:themeColor="text1"/>
          <w:sz w:val="20"/>
          <w:szCs w:val="20"/>
          <w:lang w:eastAsia="en-US"/>
        </w:rPr>
      </w:pPr>
    </w:p>
    <w:p w14:paraId="2E331DEA" w14:textId="77777777" w:rsidR="00670CAC" w:rsidRPr="001F614C" w:rsidRDefault="00670CAC" w:rsidP="00670CAC">
      <w:pPr>
        <w:pStyle w:val="Default"/>
        <w:ind w:left="720"/>
        <w:rPr>
          <w:color w:val="000000" w:themeColor="text1"/>
          <w:sz w:val="20"/>
          <w:szCs w:val="20"/>
          <w:lang w:eastAsia="en-US"/>
        </w:rPr>
      </w:pPr>
    </w:p>
    <w:p w14:paraId="7A0F5FB0" w14:textId="77777777" w:rsidR="00F97C08" w:rsidRPr="001F614C" w:rsidRDefault="00F97C08" w:rsidP="00F97C08">
      <w:pPr>
        <w:pStyle w:val="Default"/>
        <w:ind w:left="720"/>
        <w:rPr>
          <w:color w:val="000000" w:themeColor="text1"/>
          <w:sz w:val="20"/>
          <w:szCs w:val="20"/>
          <w:lang w:eastAsia="en-US"/>
        </w:rPr>
      </w:pPr>
    </w:p>
    <w:bookmarkEnd w:id="138"/>
    <w:p w14:paraId="3AD6E04B" w14:textId="77777777" w:rsidR="00EC7788" w:rsidRPr="001F614C" w:rsidRDefault="00EC7788" w:rsidP="00327126">
      <w:pPr>
        <w:pStyle w:val="BodyText"/>
        <w:spacing w:line="360" w:lineRule="auto"/>
        <w:jc w:val="both"/>
        <w:rPr>
          <w:rFonts w:ascii="Arial" w:hAnsi="Arial" w:cs="Arial"/>
          <w:color w:val="000000" w:themeColor="text1"/>
        </w:rPr>
      </w:pPr>
      <w:r w:rsidRPr="001F614C">
        <w:rPr>
          <w:rFonts w:ascii="Arial" w:hAnsi="Arial" w:cs="Arial"/>
          <w:color w:val="000000" w:themeColor="text1"/>
        </w:rPr>
        <w:t>Please forward any queries to</w:t>
      </w:r>
      <w:r w:rsidR="00C17EEA" w:rsidRPr="001F614C">
        <w:rPr>
          <w:rFonts w:ascii="Arial" w:hAnsi="Arial" w:cs="Arial"/>
          <w:color w:val="000000" w:themeColor="text1"/>
        </w:rPr>
        <w:t xml:space="preserve">: Zandile Mtebele </w:t>
      </w:r>
      <w:r w:rsidRPr="001F614C">
        <w:rPr>
          <w:rFonts w:ascii="Arial" w:hAnsi="Arial" w:cs="Arial"/>
          <w:color w:val="000000" w:themeColor="text1"/>
        </w:rPr>
        <w:t>at the following contact details:</w:t>
      </w:r>
    </w:p>
    <w:p w14:paraId="606772BD" w14:textId="77777777" w:rsidR="00C17EEA" w:rsidRPr="001F614C" w:rsidRDefault="00C17EEA" w:rsidP="00327126">
      <w:pPr>
        <w:pStyle w:val="BodyText"/>
        <w:spacing w:line="360" w:lineRule="auto"/>
        <w:jc w:val="both"/>
        <w:rPr>
          <w:rFonts w:ascii="Arial" w:hAnsi="Arial" w:cs="Arial"/>
          <w:color w:val="000000" w:themeColor="text1"/>
        </w:rPr>
      </w:pPr>
      <w:r w:rsidRPr="001F614C">
        <w:rPr>
          <w:rFonts w:ascii="Arial" w:hAnsi="Arial" w:cs="Arial"/>
          <w:color w:val="000000" w:themeColor="text1"/>
        </w:rPr>
        <w:t xml:space="preserve"> </w:t>
      </w:r>
      <w:r w:rsidR="001355EA" w:rsidRPr="001F614C">
        <w:rPr>
          <w:rFonts w:ascii="Arial" w:hAnsi="Arial" w:cs="Arial"/>
          <w:color w:val="000000" w:themeColor="text1"/>
        </w:rPr>
        <w:t>E-mail</w:t>
      </w:r>
      <w:r w:rsidRPr="001F614C">
        <w:rPr>
          <w:rFonts w:ascii="Arial" w:hAnsi="Arial" w:cs="Arial"/>
          <w:color w:val="000000" w:themeColor="text1"/>
        </w:rPr>
        <w:t xml:space="preserve">: </w:t>
      </w:r>
      <w:hyperlink r:id="rId39" w:history="1">
        <w:r w:rsidRPr="001F614C">
          <w:rPr>
            <w:rStyle w:val="Hyperlink"/>
            <w:rFonts w:ascii="Arial" w:hAnsi="Arial" w:cs="Arial"/>
            <w:color w:val="000000" w:themeColor="text1"/>
          </w:rPr>
          <w:t>zandile@elidz.co.za</w:t>
        </w:r>
      </w:hyperlink>
    </w:p>
    <w:p w14:paraId="7BA9A029" w14:textId="77777777" w:rsidR="00EC7788" w:rsidRPr="001F614C" w:rsidRDefault="00C138F2" w:rsidP="00327126">
      <w:pPr>
        <w:pStyle w:val="BodyText"/>
        <w:spacing w:line="360" w:lineRule="auto"/>
        <w:jc w:val="both"/>
        <w:rPr>
          <w:rFonts w:ascii="Arial" w:hAnsi="Arial" w:cs="Arial"/>
          <w:color w:val="000000" w:themeColor="text1"/>
        </w:rPr>
      </w:pPr>
      <w:r w:rsidRPr="001F614C">
        <w:rPr>
          <w:rFonts w:ascii="Arial" w:hAnsi="Arial" w:cs="Arial"/>
          <w:color w:val="000000" w:themeColor="text1"/>
        </w:rPr>
        <w:t>Tel: (043) 702 8200</w:t>
      </w:r>
    </w:p>
    <w:p w14:paraId="35724D7D" w14:textId="77777777" w:rsidR="00EC7788" w:rsidRPr="001F614C" w:rsidRDefault="00EC7788" w:rsidP="00327126">
      <w:pPr>
        <w:pStyle w:val="BodyText"/>
        <w:spacing w:line="360" w:lineRule="auto"/>
        <w:jc w:val="both"/>
        <w:rPr>
          <w:rFonts w:ascii="Arial" w:hAnsi="Arial" w:cs="Arial"/>
          <w:color w:val="000000" w:themeColor="text1"/>
        </w:rPr>
      </w:pPr>
      <w:r w:rsidRPr="001F614C">
        <w:rPr>
          <w:rFonts w:ascii="Arial" w:hAnsi="Arial" w:cs="Arial"/>
          <w:color w:val="000000" w:themeColor="text1"/>
        </w:rPr>
        <w:t xml:space="preserve">Fax: </w:t>
      </w:r>
      <w:r w:rsidR="004B6B8D" w:rsidRPr="001F614C">
        <w:rPr>
          <w:rFonts w:ascii="Arial" w:hAnsi="Arial" w:cs="Arial"/>
          <w:color w:val="000000" w:themeColor="text1"/>
        </w:rPr>
        <w:t>(0</w:t>
      </w:r>
      <w:r w:rsidR="006B6580" w:rsidRPr="001F614C">
        <w:rPr>
          <w:rFonts w:ascii="Arial" w:hAnsi="Arial" w:cs="Arial"/>
          <w:color w:val="000000" w:themeColor="text1"/>
        </w:rPr>
        <w:t>43) 702 8251</w:t>
      </w:r>
    </w:p>
    <w:p w14:paraId="7D139357" w14:textId="77777777" w:rsidR="00CC305B" w:rsidRPr="001F614C" w:rsidRDefault="00CC305B" w:rsidP="00EC7788">
      <w:pPr>
        <w:pStyle w:val="BodyText"/>
        <w:spacing w:line="360" w:lineRule="auto"/>
        <w:rPr>
          <w:rFonts w:ascii="Arial" w:hAnsi="Arial" w:cs="Arial"/>
          <w:color w:val="000000" w:themeColor="text1"/>
        </w:rPr>
      </w:pPr>
    </w:p>
    <w:p w14:paraId="73087620" w14:textId="77777777" w:rsidR="00384733" w:rsidRPr="001F614C" w:rsidRDefault="00384733" w:rsidP="00EC7788">
      <w:pPr>
        <w:pStyle w:val="BodyText"/>
        <w:spacing w:line="360" w:lineRule="auto"/>
        <w:rPr>
          <w:rFonts w:ascii="Arial" w:hAnsi="Arial" w:cs="Arial"/>
          <w:color w:val="000000" w:themeColor="text1"/>
          <w:sz w:val="24"/>
          <w:szCs w:val="24"/>
        </w:rPr>
        <w:sectPr w:rsidR="00384733" w:rsidRPr="001F614C" w:rsidSect="009B2ED6">
          <w:headerReference w:type="default" r:id="rId40"/>
          <w:footerReference w:type="default" r:id="rId41"/>
          <w:headerReference w:type="first" r:id="rId42"/>
          <w:footerReference w:type="first" r:id="rId43"/>
          <w:pgSz w:w="11907" w:h="16840" w:code="9"/>
          <w:pgMar w:top="2376" w:right="964" w:bottom="1560" w:left="1151" w:header="1009" w:footer="261" w:gutter="0"/>
          <w:cols w:space="720"/>
          <w:titlePg/>
          <w:docGrid w:linePitch="272"/>
        </w:sectPr>
      </w:pPr>
    </w:p>
    <w:p w14:paraId="26A89DD7"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DBC1075" w14:textId="77777777" w:rsidR="00237D05" w:rsidRPr="001F614C" w:rsidRDefault="00237D05"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2D019B2" w14:textId="77777777" w:rsidR="00237D05" w:rsidRPr="001F614C" w:rsidRDefault="00237D05"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4767631" w14:textId="77777777" w:rsidR="00237D05" w:rsidRPr="001F614C" w:rsidRDefault="00237D05"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FA0F5F0" w14:textId="77777777" w:rsidR="00237D05" w:rsidRPr="001F614C" w:rsidRDefault="00237D05"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D07E49D"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2DA0839" w14:textId="77777777" w:rsidR="00EC7788" w:rsidRPr="001F614C" w:rsidRDefault="00E51340"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w:drawing>
          <wp:anchor distT="0" distB="0" distL="114300" distR="114300" simplePos="0" relativeHeight="251650048" behindDoc="0" locked="0" layoutInCell="1" allowOverlap="1" wp14:anchorId="4F641687" wp14:editId="4DC126BD">
            <wp:simplePos x="0" y="0"/>
            <wp:positionH relativeFrom="column">
              <wp:posOffset>1276350</wp:posOffset>
            </wp:positionH>
            <wp:positionV relativeFrom="paragraph">
              <wp:posOffset>30480</wp:posOffset>
            </wp:positionV>
            <wp:extent cx="3247390" cy="1390650"/>
            <wp:effectExtent l="0" t="0" r="0" b="0"/>
            <wp:wrapNone/>
            <wp:docPr id="1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7390" cy="1390650"/>
                    </a:xfrm>
                    <a:prstGeom prst="rect">
                      <a:avLst/>
                    </a:prstGeom>
                    <a:noFill/>
                    <a:ln w="9525">
                      <a:noFill/>
                      <a:miter lim="800000"/>
                      <a:headEnd/>
                      <a:tailEnd/>
                    </a:ln>
                  </pic:spPr>
                </pic:pic>
              </a:graphicData>
            </a:graphic>
            <wp14:sizeRelV relativeFrom="margin">
              <wp14:pctHeight>0</wp14:pctHeight>
            </wp14:sizeRelV>
          </wp:anchor>
        </w:drawing>
      </w:r>
    </w:p>
    <w:p w14:paraId="017A1421"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362E9EB"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4B4A220"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0BC707A"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833E3C5"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9B5C22D"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CE70860"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638FE0E"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37714E3" w14:textId="77777777" w:rsidR="00EC7788" w:rsidRPr="001F614C" w:rsidRDefault="00EC7788" w:rsidP="00327126">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jc w:val="center"/>
        <w:rPr>
          <w:rFonts w:ascii="Arial" w:hAnsi="Arial" w:cs="Arial"/>
          <w:color w:val="000000" w:themeColor="text1"/>
          <w:sz w:val="24"/>
          <w:szCs w:val="24"/>
        </w:rPr>
      </w:pPr>
    </w:p>
    <w:p w14:paraId="2A690BFA"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AFD428D"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0EECEB4"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47C7AB3" w14:textId="77777777" w:rsidR="00EC7788" w:rsidRPr="001F614C" w:rsidRDefault="00E32101"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mc:AlternateContent>
          <mc:Choice Requires="wps">
            <w:drawing>
              <wp:anchor distT="0" distB="0" distL="114300" distR="114300" simplePos="0" relativeHeight="251655168" behindDoc="0" locked="0" layoutInCell="1" allowOverlap="1" wp14:anchorId="05F7F782" wp14:editId="14DED759">
                <wp:simplePos x="0" y="0"/>
                <wp:positionH relativeFrom="column">
                  <wp:posOffset>48524</wp:posOffset>
                </wp:positionH>
                <wp:positionV relativeFrom="paragraph">
                  <wp:posOffset>15240</wp:posOffset>
                </wp:positionV>
                <wp:extent cx="6047117" cy="1880235"/>
                <wp:effectExtent l="0" t="0" r="0" b="571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7117" cy="1880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E1375" w14:textId="77777777" w:rsidR="00F24849" w:rsidRDefault="00F24849" w:rsidP="00EC7788">
                            <w:pPr>
                              <w:pStyle w:val="Footer"/>
                              <w:tabs>
                                <w:tab w:val="clear" w:pos="4320"/>
                                <w:tab w:val="clear" w:pos="8640"/>
                              </w:tabs>
                              <w:jc w:val="center"/>
                              <w:rPr>
                                <w:rFonts w:ascii="Arial" w:hAnsi="Arial" w:cs="Arial"/>
                              </w:rPr>
                            </w:pPr>
                          </w:p>
                          <w:p w14:paraId="199D35CA" w14:textId="77777777" w:rsidR="00F24849" w:rsidRDefault="00F24849" w:rsidP="00EC7788">
                            <w:pPr>
                              <w:pStyle w:val="Footer"/>
                              <w:tabs>
                                <w:tab w:val="clear" w:pos="4320"/>
                                <w:tab w:val="clear" w:pos="8640"/>
                              </w:tabs>
                              <w:jc w:val="center"/>
                              <w:rPr>
                                <w:rFonts w:ascii="Arial" w:hAnsi="Arial" w:cs="Arial"/>
                              </w:rPr>
                            </w:pPr>
                          </w:p>
                          <w:p w14:paraId="3F254865" w14:textId="77777777" w:rsidR="00F24849" w:rsidRPr="009B7507" w:rsidRDefault="00F24849" w:rsidP="00EC7788">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section C</w:t>
                            </w:r>
                            <w:r w:rsidRPr="000573D0">
                              <w:rPr>
                                <w:rFonts w:ascii="Arial" w:hAnsi="Arial" w:cs="Arial"/>
                                <w:b/>
                                <w:caps/>
                                <w:kern w:val="20"/>
                                <w:sz w:val="40"/>
                                <w:szCs w:val="40"/>
                              </w:rPr>
                              <w:t>:</w:t>
                            </w:r>
                            <w:r>
                              <w:rPr>
                                <w:rFonts w:ascii="Arial" w:hAnsi="Arial" w:cs="Arial"/>
                                <w:caps/>
                                <w:kern w:val="20"/>
                                <w:sz w:val="40"/>
                                <w:szCs w:val="40"/>
                              </w:rPr>
                              <w:t xml:space="preserve"> </w:t>
                            </w:r>
                            <w:r>
                              <w:rPr>
                                <w:rFonts w:ascii="Tahoma" w:hAnsi="Tahoma"/>
                                <w:sz w:val="40"/>
                                <w:szCs w:val="40"/>
                              </w:rPr>
                              <w:t>Service Level Agreement</w:t>
                            </w:r>
                            <w:r w:rsidR="009D4BCF">
                              <w:rPr>
                                <w:rFonts w:ascii="Tahoma" w:hAnsi="Tahoma"/>
                                <w:b/>
                                <w:sz w:val="48"/>
                              </w:rPr>
                              <w:pict w14:anchorId="181C0F11">
                                <v:rect id="_x0000_i1034" style="width:0;height:1.5pt" o:hralign="center" o:hrstd="t" o:hr="t" fillcolor="#aca899" stroked="f"/>
                              </w:pict>
                            </w:r>
                          </w:p>
                          <w:p w14:paraId="7A7B1E95" w14:textId="77777777" w:rsidR="00F24849" w:rsidRDefault="00F24849" w:rsidP="004F0FAA">
                            <w:pPr>
                              <w:pStyle w:val="Footer"/>
                              <w:tabs>
                                <w:tab w:val="clear" w:pos="4320"/>
                                <w:tab w:val="clear" w:pos="8640"/>
                              </w:tabs>
                              <w:spacing w:line="360" w:lineRule="auto"/>
                              <w:jc w:val="center"/>
                              <w:rPr>
                                <w:rFonts w:ascii="Arial" w:hAnsi="Arial" w:cs="Arial"/>
                                <w:caps/>
                                <w:kern w:val="20"/>
                                <w:sz w:val="22"/>
                                <w:szCs w:val="22"/>
                              </w:rPr>
                            </w:pPr>
                            <w:r w:rsidRPr="00AB36CA">
                              <w:rPr>
                                <w:rFonts w:ascii="Arial" w:hAnsi="Arial" w:cs="Arial"/>
                                <w:caps/>
                                <w:kern w:val="20"/>
                                <w:sz w:val="22"/>
                                <w:szCs w:val="22"/>
                              </w:rPr>
                              <w:t xml:space="preserve">For the </w:t>
                            </w:r>
                            <w:r>
                              <w:rPr>
                                <w:rFonts w:ascii="Arial" w:hAnsi="Arial" w:cs="Arial"/>
                                <w:caps/>
                                <w:kern w:val="20"/>
                                <w:sz w:val="22"/>
                                <w:szCs w:val="22"/>
                              </w:rPr>
                              <w:t xml:space="preserve">PROVISION OF </w:t>
                            </w:r>
                            <w:r w:rsidRPr="00A201CF">
                              <w:rPr>
                                <w:rFonts w:ascii="Arial" w:hAnsi="Arial" w:cs="Arial"/>
                                <w:caps/>
                                <w:kern w:val="20"/>
                                <w:sz w:val="22"/>
                                <w:szCs w:val="22"/>
                              </w:rPr>
                              <w:t>ORGANISATIONAL DESIGN: HUMAN CAPITAL MANAGEMENT SUPPORT AND SERVICES</w:t>
                            </w:r>
                          </w:p>
                          <w:p w14:paraId="14572582" w14:textId="4C37245F" w:rsidR="00F24849" w:rsidRPr="0003333D" w:rsidRDefault="00F24849" w:rsidP="004F0FAA">
                            <w:pPr>
                              <w:pStyle w:val="Footer"/>
                              <w:tabs>
                                <w:tab w:val="clear" w:pos="4320"/>
                                <w:tab w:val="clear" w:pos="8640"/>
                              </w:tabs>
                              <w:spacing w:line="360" w:lineRule="auto"/>
                              <w:jc w:val="center"/>
                              <w:rPr>
                                <w:rFonts w:ascii="Arial" w:hAnsi="Arial" w:cs="Arial"/>
                                <w:caps/>
                                <w:kern w:val="20"/>
                                <w:sz w:val="22"/>
                                <w:szCs w:val="22"/>
                              </w:rPr>
                            </w:pPr>
                            <w:r>
                              <w:rPr>
                                <w:rFonts w:ascii="Arial" w:hAnsi="Arial" w:cs="Arial"/>
                                <w:caps/>
                                <w:kern w:val="20"/>
                                <w:sz w:val="22"/>
                                <w:szCs w:val="22"/>
                              </w:rPr>
                              <w:t xml:space="preserve"> FOR the east london development zone SOC LTD</w:t>
                            </w:r>
                          </w:p>
                          <w:p w14:paraId="6E46A565" w14:textId="77777777" w:rsidR="00F24849" w:rsidRPr="0003333D" w:rsidRDefault="00F24849" w:rsidP="007F5326">
                            <w:pPr>
                              <w:pStyle w:val="Footer"/>
                              <w:tabs>
                                <w:tab w:val="clear" w:pos="4320"/>
                                <w:tab w:val="clear" w:pos="8640"/>
                              </w:tabs>
                              <w:spacing w:line="276" w:lineRule="auto"/>
                              <w:jc w:val="center"/>
                              <w:rPr>
                                <w:rFonts w:ascii="Arial" w:hAnsi="Arial" w:cs="Arial"/>
                                <w:caps/>
                                <w:kern w:val="2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7F782" id="Text Box 6" o:spid="_x0000_s1030" type="#_x0000_t202" style="position:absolute;margin-left:3.8pt;margin-top:1.2pt;width:476.15pt;height:14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eIuQ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" filled="f" stroked="f">
                <v:textbox>
                  <w:txbxContent>
                    <w:p w14:paraId="23DE1375" w14:textId="77777777" w:rsidR="00F24849" w:rsidRDefault="00F24849" w:rsidP="00EC7788">
                      <w:pPr>
                        <w:pStyle w:val="Footer"/>
                        <w:tabs>
                          <w:tab w:val="clear" w:pos="4320"/>
                          <w:tab w:val="clear" w:pos="8640"/>
                        </w:tabs>
                        <w:jc w:val="center"/>
                        <w:rPr>
                          <w:rFonts w:ascii="Arial" w:hAnsi="Arial" w:cs="Arial"/>
                        </w:rPr>
                      </w:pPr>
                    </w:p>
                    <w:p w14:paraId="199D35CA" w14:textId="77777777" w:rsidR="00F24849" w:rsidRDefault="00F24849" w:rsidP="00EC7788">
                      <w:pPr>
                        <w:pStyle w:val="Footer"/>
                        <w:tabs>
                          <w:tab w:val="clear" w:pos="4320"/>
                          <w:tab w:val="clear" w:pos="8640"/>
                        </w:tabs>
                        <w:jc w:val="center"/>
                        <w:rPr>
                          <w:rFonts w:ascii="Arial" w:hAnsi="Arial" w:cs="Arial"/>
                        </w:rPr>
                      </w:pPr>
                    </w:p>
                    <w:p w14:paraId="3F254865" w14:textId="77777777" w:rsidR="00F24849" w:rsidRPr="009B7507" w:rsidRDefault="00F24849" w:rsidP="00EC7788">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section C</w:t>
                      </w:r>
                      <w:r w:rsidRPr="000573D0">
                        <w:rPr>
                          <w:rFonts w:ascii="Arial" w:hAnsi="Arial" w:cs="Arial"/>
                          <w:b/>
                          <w:caps/>
                          <w:kern w:val="20"/>
                          <w:sz w:val="40"/>
                          <w:szCs w:val="40"/>
                        </w:rPr>
                        <w:t>:</w:t>
                      </w:r>
                      <w:r>
                        <w:rPr>
                          <w:rFonts w:ascii="Arial" w:hAnsi="Arial" w:cs="Arial"/>
                          <w:caps/>
                          <w:kern w:val="20"/>
                          <w:sz w:val="40"/>
                          <w:szCs w:val="40"/>
                        </w:rPr>
                        <w:t xml:space="preserve"> </w:t>
                      </w:r>
                      <w:r>
                        <w:rPr>
                          <w:rFonts w:ascii="Tahoma" w:hAnsi="Tahoma"/>
                          <w:sz w:val="40"/>
                          <w:szCs w:val="40"/>
                        </w:rPr>
                        <w:t>Service Level Agreement</w:t>
                      </w:r>
                      <w:r>
                        <w:rPr>
                          <w:rFonts w:ascii="Tahoma" w:hAnsi="Tahoma"/>
                          <w:b/>
                          <w:sz w:val="48"/>
                        </w:rPr>
                        <w:pict w14:anchorId="181C0F11">
                          <v:rect id="_x0000_i1034" style="width:0;height:1.5pt" o:hralign="center" o:hrstd="t" o:hr="t" fillcolor="#aca899" stroked="f"/>
                        </w:pict>
                      </w:r>
                    </w:p>
                    <w:p w14:paraId="7A7B1E95" w14:textId="77777777" w:rsidR="00F24849" w:rsidRDefault="00F24849" w:rsidP="004F0FAA">
                      <w:pPr>
                        <w:pStyle w:val="Footer"/>
                        <w:tabs>
                          <w:tab w:val="clear" w:pos="4320"/>
                          <w:tab w:val="clear" w:pos="8640"/>
                        </w:tabs>
                        <w:spacing w:line="360" w:lineRule="auto"/>
                        <w:jc w:val="center"/>
                        <w:rPr>
                          <w:rFonts w:ascii="Arial" w:hAnsi="Arial" w:cs="Arial"/>
                          <w:caps/>
                          <w:kern w:val="20"/>
                          <w:sz w:val="22"/>
                          <w:szCs w:val="22"/>
                        </w:rPr>
                      </w:pPr>
                      <w:r w:rsidRPr="00AB36CA">
                        <w:rPr>
                          <w:rFonts w:ascii="Arial" w:hAnsi="Arial" w:cs="Arial"/>
                          <w:caps/>
                          <w:kern w:val="20"/>
                          <w:sz w:val="22"/>
                          <w:szCs w:val="22"/>
                        </w:rPr>
                        <w:t xml:space="preserve">For the </w:t>
                      </w:r>
                      <w:r>
                        <w:rPr>
                          <w:rFonts w:ascii="Arial" w:hAnsi="Arial" w:cs="Arial"/>
                          <w:caps/>
                          <w:kern w:val="20"/>
                          <w:sz w:val="22"/>
                          <w:szCs w:val="22"/>
                        </w:rPr>
                        <w:t xml:space="preserve">PROVISION OF </w:t>
                      </w:r>
                      <w:r w:rsidRPr="00A201CF">
                        <w:rPr>
                          <w:rFonts w:ascii="Arial" w:hAnsi="Arial" w:cs="Arial"/>
                          <w:caps/>
                          <w:kern w:val="20"/>
                          <w:sz w:val="22"/>
                          <w:szCs w:val="22"/>
                        </w:rPr>
                        <w:t>ORGANISATIONAL DESIGN: HUMAN CAPITAL MANAGEMENT SUPPORT AND SERVICES</w:t>
                      </w:r>
                    </w:p>
                    <w:p w14:paraId="14572582" w14:textId="4C37245F" w:rsidR="00F24849" w:rsidRPr="0003333D" w:rsidRDefault="00F24849" w:rsidP="004F0FAA">
                      <w:pPr>
                        <w:pStyle w:val="Footer"/>
                        <w:tabs>
                          <w:tab w:val="clear" w:pos="4320"/>
                          <w:tab w:val="clear" w:pos="8640"/>
                        </w:tabs>
                        <w:spacing w:line="360" w:lineRule="auto"/>
                        <w:jc w:val="center"/>
                        <w:rPr>
                          <w:rFonts w:ascii="Arial" w:hAnsi="Arial" w:cs="Arial"/>
                          <w:caps/>
                          <w:kern w:val="20"/>
                          <w:sz w:val="22"/>
                          <w:szCs w:val="22"/>
                        </w:rPr>
                      </w:pPr>
                      <w:r>
                        <w:rPr>
                          <w:rFonts w:ascii="Arial" w:hAnsi="Arial" w:cs="Arial"/>
                          <w:caps/>
                          <w:kern w:val="20"/>
                          <w:sz w:val="22"/>
                          <w:szCs w:val="22"/>
                        </w:rPr>
                        <w:t xml:space="preserve"> FOR the east london development zone SOC LTD</w:t>
                      </w:r>
                    </w:p>
                    <w:p w14:paraId="6E46A565" w14:textId="77777777" w:rsidR="00F24849" w:rsidRPr="0003333D" w:rsidRDefault="00F24849" w:rsidP="007F5326">
                      <w:pPr>
                        <w:pStyle w:val="Footer"/>
                        <w:tabs>
                          <w:tab w:val="clear" w:pos="4320"/>
                          <w:tab w:val="clear" w:pos="8640"/>
                        </w:tabs>
                        <w:spacing w:line="276" w:lineRule="auto"/>
                        <w:jc w:val="center"/>
                        <w:rPr>
                          <w:rFonts w:ascii="Arial" w:hAnsi="Arial" w:cs="Arial"/>
                          <w:caps/>
                          <w:kern w:val="20"/>
                          <w:sz w:val="22"/>
                          <w:szCs w:val="22"/>
                        </w:rPr>
                      </w:pPr>
                    </w:p>
                  </w:txbxContent>
                </v:textbox>
              </v:shape>
            </w:pict>
          </mc:Fallback>
        </mc:AlternateContent>
      </w:r>
    </w:p>
    <w:p w14:paraId="167BFE6C"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DDC2890"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20CE00C"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2FC0DFD"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AB196D3"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9F3F67E"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F441172"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15E1BCE"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25D7C11" w14:textId="77777777" w:rsidR="00EC7788" w:rsidRPr="001F614C" w:rsidRDefault="00EC7788" w:rsidP="00195404">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76D3D90" w14:textId="77777777" w:rsidR="00327126" w:rsidRPr="001F614C" w:rsidRDefault="003E5D24" w:rsidP="00894857">
      <w:pPr>
        <w:rPr>
          <w:rFonts w:ascii="Arial" w:hAnsi="Arial" w:cs="Arial"/>
          <w:b/>
          <w:color w:val="000000" w:themeColor="text1"/>
          <w:sz w:val="40"/>
          <w:szCs w:val="40"/>
        </w:rPr>
      </w:pPr>
      <w:r w:rsidRPr="001F614C">
        <w:rPr>
          <w:rFonts w:ascii="Arial" w:hAnsi="Arial" w:cs="Arial"/>
          <w:color w:val="000000" w:themeColor="text1"/>
          <w:sz w:val="24"/>
          <w:szCs w:val="24"/>
        </w:rPr>
        <w:br w:type="page"/>
      </w:r>
    </w:p>
    <w:p w14:paraId="14DFAFA9" w14:textId="77777777" w:rsidR="00894857" w:rsidRPr="001F614C" w:rsidRDefault="00894857" w:rsidP="00327126">
      <w:pPr>
        <w:jc w:val="center"/>
        <w:outlineLvl w:val="0"/>
        <w:rPr>
          <w:rFonts w:ascii="Arial" w:hAnsi="Arial" w:cs="Arial"/>
          <w:b/>
          <w:color w:val="000000" w:themeColor="text1"/>
          <w:sz w:val="40"/>
          <w:szCs w:val="40"/>
        </w:rPr>
        <w:sectPr w:rsidR="00894857" w:rsidRPr="001F614C" w:rsidSect="004E52A4">
          <w:headerReference w:type="even" r:id="rId44"/>
          <w:headerReference w:type="default" r:id="rId45"/>
          <w:footerReference w:type="even" r:id="rId46"/>
          <w:headerReference w:type="first" r:id="rId47"/>
          <w:footerReference w:type="first" r:id="rId48"/>
          <w:endnotePr>
            <w:numFmt w:val="decimal"/>
          </w:endnotePr>
          <w:pgSz w:w="11905" w:h="16837" w:code="9"/>
          <w:pgMar w:top="1021" w:right="1440" w:bottom="851" w:left="1440" w:header="720" w:footer="247" w:gutter="0"/>
          <w:pgNumType w:fmt="lowerRoman"/>
          <w:cols w:space="720"/>
          <w:noEndnote/>
        </w:sectPr>
      </w:pPr>
    </w:p>
    <w:p w14:paraId="6462918D" w14:textId="77777777" w:rsidR="008B39CA" w:rsidRPr="001F614C" w:rsidRDefault="008B39CA" w:rsidP="008B39CA">
      <w:pPr>
        <w:widowControl w:val="0"/>
        <w:autoSpaceDE w:val="0"/>
        <w:autoSpaceDN w:val="0"/>
        <w:adjustRightInd w:val="0"/>
        <w:jc w:val="center"/>
        <w:rPr>
          <w:rFonts w:ascii="Arial" w:hAnsi="Arial" w:cs="Arial"/>
          <w:b/>
          <w:color w:val="000000" w:themeColor="text1"/>
          <w:sz w:val="40"/>
          <w:szCs w:val="40"/>
        </w:rPr>
      </w:pPr>
    </w:p>
    <w:p w14:paraId="3476C00A" w14:textId="77777777" w:rsidR="008B39CA" w:rsidRPr="001F614C" w:rsidRDefault="008B39CA" w:rsidP="008B39CA">
      <w:pPr>
        <w:widowControl w:val="0"/>
        <w:autoSpaceDE w:val="0"/>
        <w:autoSpaceDN w:val="0"/>
        <w:adjustRightInd w:val="0"/>
        <w:jc w:val="center"/>
        <w:rPr>
          <w:rFonts w:ascii="Arial" w:hAnsi="Arial" w:cs="Arial"/>
          <w:b/>
          <w:color w:val="000000" w:themeColor="text1"/>
          <w:sz w:val="40"/>
          <w:szCs w:val="40"/>
        </w:rPr>
      </w:pPr>
    </w:p>
    <w:p w14:paraId="4AB2161A" w14:textId="77777777" w:rsidR="008B39CA" w:rsidRPr="001F614C" w:rsidRDefault="008B39CA" w:rsidP="008B39CA">
      <w:pPr>
        <w:widowControl w:val="0"/>
        <w:autoSpaceDE w:val="0"/>
        <w:autoSpaceDN w:val="0"/>
        <w:adjustRightInd w:val="0"/>
        <w:ind w:left="-284" w:right="-284"/>
        <w:jc w:val="center"/>
        <w:rPr>
          <w:rFonts w:ascii="Arial" w:hAnsi="Arial" w:cs="Arial"/>
          <w:color w:val="000000" w:themeColor="text1"/>
          <w:sz w:val="12"/>
          <w:szCs w:val="38"/>
          <w:u w:val="single"/>
        </w:rPr>
      </w:pPr>
      <w:r w:rsidRPr="001F614C">
        <w:rPr>
          <w:rFonts w:ascii="Arial" w:hAnsi="Arial" w:cs="Arial"/>
          <w:b/>
          <w:color w:val="000000" w:themeColor="text1"/>
          <w:sz w:val="32"/>
          <w:szCs w:val="38"/>
        </w:rPr>
        <w:t xml:space="preserve">ORDER NUMBER: </w:t>
      </w:r>
      <w:r w:rsidRPr="001F614C">
        <w:rPr>
          <w:rFonts w:ascii="Arial" w:hAnsi="Arial" w:cs="Arial"/>
          <w:color w:val="000000" w:themeColor="text1"/>
          <w:sz w:val="12"/>
          <w:szCs w:val="38"/>
          <w:u w:val="single"/>
        </w:rPr>
        <w:t>___________________________________</w:t>
      </w:r>
    </w:p>
    <w:p w14:paraId="2D06AE73" w14:textId="77777777" w:rsidR="008B39CA" w:rsidRPr="001F614C" w:rsidRDefault="008B39CA" w:rsidP="008B39CA">
      <w:pPr>
        <w:widowControl w:val="0"/>
        <w:autoSpaceDE w:val="0"/>
        <w:autoSpaceDN w:val="0"/>
        <w:adjustRightInd w:val="0"/>
        <w:ind w:left="-284" w:right="-284"/>
        <w:jc w:val="center"/>
        <w:rPr>
          <w:ins w:id="140" w:author="Michelle Weppelman" w:date="2013-09-18T11:07:00Z"/>
          <w:rFonts w:ascii="Arial" w:hAnsi="Arial" w:cs="Arial"/>
          <w:b/>
          <w:color w:val="000000" w:themeColor="text1"/>
          <w:sz w:val="10"/>
          <w:szCs w:val="38"/>
          <w:u w:val="single"/>
        </w:rPr>
      </w:pPr>
      <w:ins w:id="141" w:author="Michelle Weppelman" w:date="2013-09-18T11:07:00Z">
        <w:r w:rsidRPr="001F614C">
          <w:rPr>
            <w:rFonts w:ascii="Arial" w:hAnsi="Arial" w:cs="Arial"/>
            <w:b/>
            <w:color w:val="000000" w:themeColor="text1"/>
            <w:sz w:val="10"/>
            <w:szCs w:val="38"/>
          </w:rPr>
          <w:t>(</w:t>
        </w:r>
      </w:ins>
      <w:r w:rsidRPr="001F614C">
        <w:rPr>
          <w:rFonts w:ascii="Arial" w:hAnsi="Arial" w:cs="Arial"/>
          <w:b/>
          <w:color w:val="000000" w:themeColor="text1"/>
          <w:sz w:val="10"/>
          <w:szCs w:val="38"/>
        </w:rPr>
        <w:t>for ELIDZ internal purposes only)</w:t>
      </w:r>
    </w:p>
    <w:p w14:paraId="745F44CC" w14:textId="77777777" w:rsidR="008B39CA" w:rsidRPr="001F614C" w:rsidRDefault="008B39CA" w:rsidP="008B39CA">
      <w:pPr>
        <w:widowControl w:val="0"/>
        <w:tabs>
          <w:tab w:val="center" w:pos="4819"/>
          <w:tab w:val="left" w:pos="8670"/>
        </w:tabs>
        <w:autoSpaceDE w:val="0"/>
        <w:autoSpaceDN w:val="0"/>
        <w:adjustRightInd w:val="0"/>
        <w:rPr>
          <w:rFonts w:ascii="Arial" w:hAnsi="Arial" w:cs="Arial"/>
          <w:color w:val="000000" w:themeColor="text1"/>
          <w:sz w:val="38"/>
          <w:szCs w:val="38"/>
        </w:rPr>
      </w:pPr>
      <w:r w:rsidRPr="001F614C">
        <w:rPr>
          <w:rFonts w:ascii="Arial" w:hAnsi="Arial" w:cs="Arial"/>
          <w:b/>
          <w:color w:val="000000" w:themeColor="text1"/>
          <w:sz w:val="38"/>
          <w:szCs w:val="38"/>
        </w:rPr>
        <w:tab/>
        <w:t>CONTRACT ELIDZ</w:t>
      </w:r>
      <w:r w:rsidRPr="001F614C">
        <w:rPr>
          <w:rFonts w:ascii="Arial" w:hAnsi="Arial" w:cs="Arial"/>
          <w:color w:val="000000" w:themeColor="text1"/>
          <w:sz w:val="38"/>
          <w:szCs w:val="38"/>
        </w:rPr>
        <w:t xml:space="preserve">: </w:t>
      </w:r>
      <w:bookmarkStart w:id="142" w:name="Text1"/>
      <w:r w:rsidRPr="001F614C">
        <w:rPr>
          <w:rFonts w:ascii="Arial" w:hAnsi="Arial" w:cs="Arial"/>
          <w:color w:val="000000" w:themeColor="text1"/>
          <w:sz w:val="38"/>
          <w:szCs w:val="38"/>
          <w:u w:val="single"/>
        </w:rPr>
        <w:fldChar w:fldCharType="begin">
          <w:ffData>
            <w:name w:val="Text1"/>
            <w:enabled/>
            <w:calcOnExit w:val="0"/>
            <w:textInput>
              <w:default w:val="REFERENCE NUMBER"/>
              <w:format w:val="UPPERCASE"/>
            </w:textInput>
          </w:ffData>
        </w:fldChar>
      </w:r>
      <w:r w:rsidRPr="001F614C">
        <w:rPr>
          <w:rFonts w:ascii="Arial" w:hAnsi="Arial" w:cs="Arial"/>
          <w:color w:val="000000" w:themeColor="text1"/>
          <w:sz w:val="38"/>
          <w:szCs w:val="38"/>
          <w:u w:val="single"/>
        </w:rPr>
        <w:instrText xml:space="preserve"> FORMTEXT </w:instrText>
      </w:r>
      <w:r w:rsidRPr="001F614C">
        <w:rPr>
          <w:rFonts w:ascii="Arial" w:hAnsi="Arial" w:cs="Arial"/>
          <w:color w:val="000000" w:themeColor="text1"/>
          <w:sz w:val="38"/>
          <w:szCs w:val="38"/>
          <w:u w:val="single"/>
        </w:rPr>
      </w:r>
      <w:r w:rsidRPr="001F614C">
        <w:rPr>
          <w:rFonts w:ascii="Arial" w:hAnsi="Arial" w:cs="Arial"/>
          <w:color w:val="000000" w:themeColor="text1"/>
          <w:sz w:val="38"/>
          <w:szCs w:val="38"/>
          <w:u w:val="single"/>
        </w:rPr>
        <w:fldChar w:fldCharType="separate"/>
      </w:r>
      <w:r w:rsidRPr="001F614C">
        <w:rPr>
          <w:rFonts w:ascii="Arial" w:hAnsi="Arial" w:cs="Arial"/>
          <w:noProof/>
          <w:color w:val="000000" w:themeColor="text1"/>
          <w:sz w:val="38"/>
          <w:szCs w:val="38"/>
          <w:u w:val="single"/>
        </w:rPr>
        <w:t>REFERENCE NUMBER</w:t>
      </w:r>
      <w:r w:rsidRPr="001F614C">
        <w:rPr>
          <w:rFonts w:ascii="Arial" w:hAnsi="Arial" w:cs="Arial"/>
          <w:color w:val="000000" w:themeColor="text1"/>
          <w:sz w:val="38"/>
          <w:szCs w:val="38"/>
          <w:u w:val="single"/>
        </w:rPr>
        <w:fldChar w:fldCharType="end"/>
      </w:r>
      <w:bookmarkEnd w:id="142"/>
    </w:p>
    <w:p w14:paraId="05DF29D8" w14:textId="77777777" w:rsidR="008B39CA" w:rsidRPr="001F614C" w:rsidRDefault="008B39CA" w:rsidP="008B39CA">
      <w:pPr>
        <w:widowControl w:val="0"/>
        <w:autoSpaceDE w:val="0"/>
        <w:autoSpaceDN w:val="0"/>
        <w:adjustRightInd w:val="0"/>
        <w:jc w:val="center"/>
        <w:rPr>
          <w:rFonts w:ascii="Arial" w:hAnsi="Arial" w:cs="Arial"/>
          <w:color w:val="000000" w:themeColor="text1"/>
          <w:sz w:val="40"/>
          <w:szCs w:val="40"/>
        </w:rPr>
      </w:pPr>
    </w:p>
    <w:p w14:paraId="5D54EDF4" w14:textId="77777777" w:rsidR="008B39CA" w:rsidRPr="001F614C" w:rsidRDefault="008B39CA" w:rsidP="008B39CA">
      <w:pPr>
        <w:widowControl w:val="0"/>
        <w:autoSpaceDE w:val="0"/>
        <w:autoSpaceDN w:val="0"/>
        <w:adjustRightInd w:val="0"/>
        <w:jc w:val="center"/>
        <w:rPr>
          <w:rFonts w:ascii="Arial" w:hAnsi="Arial" w:cs="Arial"/>
          <w:b/>
          <w:color w:val="000000" w:themeColor="text1"/>
          <w:sz w:val="40"/>
          <w:szCs w:val="40"/>
        </w:rPr>
      </w:pPr>
      <w:r w:rsidRPr="001F614C">
        <w:rPr>
          <w:rFonts w:ascii="Arial" w:hAnsi="Arial" w:cs="Arial"/>
          <w:b/>
          <w:color w:val="000000" w:themeColor="text1"/>
          <w:sz w:val="40"/>
          <w:szCs w:val="40"/>
        </w:rPr>
        <w:t>SERVICE LEVEL AGREEMENT</w:t>
      </w:r>
    </w:p>
    <w:p w14:paraId="1E39831B" w14:textId="77777777" w:rsidR="008B39CA" w:rsidRPr="001F614C" w:rsidRDefault="008B39CA" w:rsidP="008B39CA">
      <w:pPr>
        <w:widowControl w:val="0"/>
        <w:autoSpaceDE w:val="0"/>
        <w:autoSpaceDN w:val="0"/>
        <w:adjustRightInd w:val="0"/>
        <w:jc w:val="center"/>
        <w:rPr>
          <w:rFonts w:ascii="Arial" w:hAnsi="Arial" w:cs="Arial"/>
          <w:color w:val="000000" w:themeColor="text1"/>
          <w:sz w:val="36"/>
          <w:szCs w:val="36"/>
        </w:rPr>
      </w:pPr>
    </w:p>
    <w:p w14:paraId="1F677801" w14:textId="77777777" w:rsidR="008B39CA" w:rsidRPr="001F614C" w:rsidRDefault="008B39CA" w:rsidP="008B39CA">
      <w:pPr>
        <w:widowControl w:val="0"/>
        <w:autoSpaceDE w:val="0"/>
        <w:autoSpaceDN w:val="0"/>
        <w:adjustRightInd w:val="0"/>
        <w:jc w:val="center"/>
        <w:rPr>
          <w:rFonts w:ascii="Arial" w:hAnsi="Arial" w:cs="Arial"/>
          <w:color w:val="000000" w:themeColor="text1"/>
          <w:sz w:val="36"/>
          <w:szCs w:val="36"/>
        </w:rPr>
      </w:pPr>
      <w:r w:rsidRPr="001F614C">
        <w:rPr>
          <w:rFonts w:ascii="Arial" w:hAnsi="Arial" w:cs="Arial"/>
          <w:color w:val="000000" w:themeColor="text1"/>
          <w:sz w:val="36"/>
          <w:szCs w:val="36"/>
        </w:rPr>
        <w:t>entered into by and between</w:t>
      </w:r>
    </w:p>
    <w:p w14:paraId="5F7385FE" w14:textId="77777777" w:rsidR="008B39CA" w:rsidRPr="001F614C" w:rsidRDefault="008B39CA" w:rsidP="008B39CA">
      <w:pPr>
        <w:widowControl w:val="0"/>
        <w:autoSpaceDE w:val="0"/>
        <w:autoSpaceDN w:val="0"/>
        <w:adjustRightInd w:val="0"/>
        <w:jc w:val="center"/>
        <w:rPr>
          <w:rFonts w:ascii="Arial" w:hAnsi="Arial" w:cs="Arial"/>
          <w:color w:val="000000" w:themeColor="text1"/>
          <w:sz w:val="36"/>
          <w:szCs w:val="36"/>
        </w:rPr>
      </w:pPr>
    </w:p>
    <w:p w14:paraId="6DE853FC" w14:textId="77777777" w:rsidR="008B39CA" w:rsidRPr="001F614C" w:rsidRDefault="008B39CA" w:rsidP="008B39CA">
      <w:pPr>
        <w:widowControl w:val="0"/>
        <w:autoSpaceDE w:val="0"/>
        <w:autoSpaceDN w:val="0"/>
        <w:adjustRightInd w:val="0"/>
        <w:jc w:val="center"/>
        <w:rPr>
          <w:rFonts w:ascii="Arial" w:hAnsi="Arial" w:cs="Arial"/>
          <w:b/>
          <w:color w:val="000000" w:themeColor="text1"/>
          <w:sz w:val="40"/>
          <w:szCs w:val="40"/>
        </w:rPr>
      </w:pPr>
      <w:r w:rsidRPr="001F614C">
        <w:rPr>
          <w:rFonts w:ascii="Arial" w:hAnsi="Arial" w:cs="Arial"/>
          <w:b/>
          <w:color w:val="000000" w:themeColor="text1"/>
          <w:sz w:val="40"/>
          <w:szCs w:val="40"/>
        </w:rPr>
        <w:t>EAST LONDON INDUSTRIAL DEVELOPMENT ZONE SOC LTD</w:t>
      </w:r>
    </w:p>
    <w:p w14:paraId="04EAEE46" w14:textId="77777777" w:rsidR="008B39CA" w:rsidRPr="001F614C" w:rsidRDefault="008B39CA" w:rsidP="008B39CA">
      <w:pPr>
        <w:widowControl w:val="0"/>
        <w:autoSpaceDE w:val="0"/>
        <w:autoSpaceDN w:val="0"/>
        <w:adjustRightInd w:val="0"/>
        <w:jc w:val="center"/>
        <w:rPr>
          <w:rFonts w:ascii="Arial" w:hAnsi="Arial" w:cs="Arial"/>
          <w:color w:val="000000" w:themeColor="text1"/>
          <w:sz w:val="40"/>
          <w:szCs w:val="40"/>
        </w:rPr>
      </w:pPr>
      <w:r w:rsidRPr="001F614C">
        <w:rPr>
          <w:rFonts w:ascii="Arial" w:hAnsi="Arial" w:cs="Arial"/>
          <w:color w:val="000000" w:themeColor="text1"/>
          <w:sz w:val="40"/>
          <w:szCs w:val="40"/>
        </w:rPr>
        <w:t>Registration No. 2003/012647/30</w:t>
      </w:r>
    </w:p>
    <w:p w14:paraId="43C3B37E" w14:textId="77777777" w:rsidR="008B39CA" w:rsidRPr="001F614C" w:rsidRDefault="008B39CA" w:rsidP="008B39CA">
      <w:pPr>
        <w:widowControl w:val="0"/>
        <w:autoSpaceDE w:val="0"/>
        <w:autoSpaceDN w:val="0"/>
        <w:adjustRightInd w:val="0"/>
        <w:jc w:val="center"/>
        <w:rPr>
          <w:rFonts w:ascii="Arial" w:hAnsi="Arial" w:cs="Arial"/>
          <w:color w:val="000000" w:themeColor="text1"/>
          <w:spacing w:val="-15"/>
          <w:sz w:val="40"/>
          <w:szCs w:val="40"/>
        </w:rPr>
      </w:pPr>
      <w:r w:rsidRPr="001F614C">
        <w:rPr>
          <w:rFonts w:ascii="Arial" w:hAnsi="Arial" w:cs="Arial"/>
          <w:color w:val="000000" w:themeColor="text1"/>
          <w:spacing w:val="-15"/>
          <w:sz w:val="40"/>
          <w:szCs w:val="40"/>
        </w:rPr>
        <w:t>(“The Client")</w:t>
      </w:r>
    </w:p>
    <w:p w14:paraId="45C9CE3A" w14:textId="77777777" w:rsidR="008B39CA" w:rsidRPr="001F614C" w:rsidRDefault="008B39CA" w:rsidP="008B39CA">
      <w:pPr>
        <w:widowControl w:val="0"/>
        <w:autoSpaceDE w:val="0"/>
        <w:autoSpaceDN w:val="0"/>
        <w:adjustRightInd w:val="0"/>
        <w:jc w:val="center"/>
        <w:rPr>
          <w:rFonts w:ascii="Arial" w:hAnsi="Arial" w:cs="Arial"/>
          <w:color w:val="000000" w:themeColor="text1"/>
          <w:w w:val="84"/>
          <w:sz w:val="36"/>
          <w:szCs w:val="36"/>
        </w:rPr>
      </w:pPr>
    </w:p>
    <w:p w14:paraId="69F95EA9" w14:textId="77777777" w:rsidR="008B39CA" w:rsidRPr="001F614C" w:rsidRDefault="008B39CA" w:rsidP="008B39CA">
      <w:pPr>
        <w:widowControl w:val="0"/>
        <w:autoSpaceDE w:val="0"/>
        <w:autoSpaceDN w:val="0"/>
        <w:adjustRightInd w:val="0"/>
        <w:jc w:val="center"/>
        <w:rPr>
          <w:rFonts w:ascii="Arial" w:hAnsi="Arial" w:cs="Arial"/>
          <w:color w:val="000000" w:themeColor="text1"/>
          <w:w w:val="84"/>
          <w:sz w:val="36"/>
          <w:szCs w:val="36"/>
        </w:rPr>
      </w:pPr>
      <w:r w:rsidRPr="001F614C">
        <w:rPr>
          <w:rFonts w:ascii="Arial" w:hAnsi="Arial" w:cs="Arial"/>
          <w:color w:val="000000" w:themeColor="text1"/>
          <w:w w:val="84"/>
          <w:sz w:val="36"/>
          <w:szCs w:val="36"/>
        </w:rPr>
        <w:t>and</w:t>
      </w:r>
    </w:p>
    <w:p w14:paraId="1EB16033" w14:textId="77777777" w:rsidR="008B39CA" w:rsidRPr="001F614C" w:rsidRDefault="008B39CA" w:rsidP="008B39CA">
      <w:pPr>
        <w:widowControl w:val="0"/>
        <w:autoSpaceDE w:val="0"/>
        <w:autoSpaceDN w:val="0"/>
        <w:adjustRightInd w:val="0"/>
        <w:jc w:val="center"/>
        <w:rPr>
          <w:rFonts w:ascii="Arial" w:hAnsi="Arial" w:cs="Arial"/>
          <w:color w:val="000000" w:themeColor="text1"/>
          <w:w w:val="84"/>
          <w:sz w:val="36"/>
          <w:szCs w:val="36"/>
        </w:rPr>
      </w:pPr>
    </w:p>
    <w:bookmarkStart w:id="143" w:name="Text2"/>
    <w:p w14:paraId="15C44019" w14:textId="77777777" w:rsidR="008B39CA" w:rsidRPr="001F614C" w:rsidRDefault="008B39CA" w:rsidP="008B39CA">
      <w:pPr>
        <w:widowControl w:val="0"/>
        <w:autoSpaceDE w:val="0"/>
        <w:autoSpaceDN w:val="0"/>
        <w:adjustRightInd w:val="0"/>
        <w:jc w:val="center"/>
        <w:rPr>
          <w:rFonts w:ascii="Arial" w:hAnsi="Arial" w:cs="Arial"/>
          <w:b/>
          <w:color w:val="000000" w:themeColor="text1"/>
          <w:sz w:val="40"/>
          <w:szCs w:val="40"/>
        </w:rPr>
      </w:pPr>
      <w:r w:rsidRPr="001F614C">
        <w:rPr>
          <w:rFonts w:ascii="Arial" w:hAnsi="Arial" w:cs="Arial"/>
          <w:b/>
          <w:color w:val="000000" w:themeColor="text1"/>
          <w:sz w:val="40"/>
          <w:szCs w:val="40"/>
        </w:rPr>
        <w:fldChar w:fldCharType="begin">
          <w:ffData>
            <w:name w:val="Text2"/>
            <w:enabled/>
            <w:calcOnExit w:val="0"/>
            <w:textInput>
              <w:default w:val="FULL NAME OF SERVICE PROVIDER"/>
            </w:textInput>
          </w:ffData>
        </w:fldChar>
      </w:r>
      <w:r w:rsidRPr="001F614C">
        <w:rPr>
          <w:rFonts w:ascii="Arial" w:hAnsi="Arial" w:cs="Arial"/>
          <w:b/>
          <w:color w:val="000000" w:themeColor="text1"/>
          <w:sz w:val="40"/>
          <w:szCs w:val="40"/>
        </w:rPr>
        <w:instrText xml:space="preserve"> FORMTEXT </w:instrText>
      </w:r>
      <w:r w:rsidRPr="001F614C">
        <w:rPr>
          <w:rFonts w:ascii="Arial" w:hAnsi="Arial" w:cs="Arial"/>
          <w:b/>
          <w:color w:val="000000" w:themeColor="text1"/>
          <w:sz w:val="40"/>
          <w:szCs w:val="40"/>
        </w:rPr>
      </w:r>
      <w:r w:rsidRPr="001F614C">
        <w:rPr>
          <w:rFonts w:ascii="Arial" w:hAnsi="Arial" w:cs="Arial"/>
          <w:b/>
          <w:color w:val="000000" w:themeColor="text1"/>
          <w:sz w:val="40"/>
          <w:szCs w:val="40"/>
        </w:rPr>
        <w:fldChar w:fldCharType="separate"/>
      </w:r>
      <w:r w:rsidRPr="001F614C">
        <w:rPr>
          <w:rFonts w:ascii="Arial" w:hAnsi="Arial" w:cs="Arial"/>
          <w:b/>
          <w:noProof/>
          <w:color w:val="000000" w:themeColor="text1"/>
          <w:sz w:val="40"/>
          <w:szCs w:val="40"/>
        </w:rPr>
        <w:t>FULL NAME OF SERVICE PROVIDER</w:t>
      </w:r>
      <w:r w:rsidRPr="001F614C">
        <w:rPr>
          <w:rFonts w:ascii="Arial" w:hAnsi="Arial" w:cs="Arial"/>
          <w:b/>
          <w:color w:val="000000" w:themeColor="text1"/>
          <w:sz w:val="40"/>
          <w:szCs w:val="40"/>
        </w:rPr>
        <w:fldChar w:fldCharType="end"/>
      </w:r>
      <w:bookmarkEnd w:id="143"/>
    </w:p>
    <w:p w14:paraId="24DBC212" w14:textId="77777777" w:rsidR="008B39CA" w:rsidRPr="001F614C" w:rsidRDefault="008B39CA" w:rsidP="008B39CA">
      <w:pPr>
        <w:widowControl w:val="0"/>
        <w:autoSpaceDE w:val="0"/>
        <w:autoSpaceDN w:val="0"/>
        <w:adjustRightInd w:val="0"/>
        <w:jc w:val="center"/>
        <w:rPr>
          <w:rFonts w:ascii="Arial" w:hAnsi="Arial" w:cs="Arial"/>
          <w:color w:val="000000" w:themeColor="text1"/>
          <w:sz w:val="40"/>
          <w:szCs w:val="40"/>
        </w:rPr>
      </w:pPr>
      <w:r w:rsidRPr="001F614C">
        <w:rPr>
          <w:rFonts w:ascii="Arial" w:hAnsi="Arial" w:cs="Arial"/>
          <w:color w:val="000000" w:themeColor="text1"/>
          <w:sz w:val="40"/>
          <w:szCs w:val="40"/>
        </w:rPr>
        <w:t>Registration No.</w:t>
      </w:r>
      <w:bookmarkStart w:id="144" w:name="Text3"/>
      <w:r w:rsidRPr="001F614C">
        <w:rPr>
          <w:rFonts w:ascii="Arial" w:hAnsi="Arial" w:cs="Arial"/>
          <w:color w:val="000000" w:themeColor="text1"/>
          <w:sz w:val="40"/>
          <w:szCs w:val="40"/>
        </w:rPr>
        <w:fldChar w:fldCharType="begin">
          <w:ffData>
            <w:name w:val="Text3"/>
            <w:enabled/>
            <w:calcOnExit w:val="0"/>
            <w:textInput>
              <w:default w:val="____________________"/>
            </w:textInput>
          </w:ffData>
        </w:fldChar>
      </w:r>
      <w:r w:rsidRPr="001F614C">
        <w:rPr>
          <w:rFonts w:ascii="Arial" w:hAnsi="Arial" w:cs="Arial"/>
          <w:color w:val="000000" w:themeColor="text1"/>
          <w:sz w:val="40"/>
          <w:szCs w:val="40"/>
        </w:rPr>
        <w:instrText xml:space="preserve"> FORMTEXT </w:instrText>
      </w:r>
      <w:r w:rsidRPr="001F614C">
        <w:rPr>
          <w:rFonts w:ascii="Arial" w:hAnsi="Arial" w:cs="Arial"/>
          <w:color w:val="000000" w:themeColor="text1"/>
          <w:sz w:val="40"/>
          <w:szCs w:val="40"/>
        </w:rPr>
      </w:r>
      <w:r w:rsidRPr="001F614C">
        <w:rPr>
          <w:rFonts w:ascii="Arial" w:hAnsi="Arial" w:cs="Arial"/>
          <w:color w:val="000000" w:themeColor="text1"/>
          <w:sz w:val="40"/>
          <w:szCs w:val="40"/>
        </w:rPr>
        <w:fldChar w:fldCharType="separate"/>
      </w:r>
      <w:r w:rsidRPr="001F614C">
        <w:rPr>
          <w:rFonts w:ascii="Arial" w:hAnsi="Arial" w:cs="Arial"/>
          <w:noProof/>
          <w:color w:val="000000" w:themeColor="text1"/>
          <w:sz w:val="40"/>
          <w:szCs w:val="40"/>
        </w:rPr>
        <w:t>____________________</w:t>
      </w:r>
      <w:r w:rsidRPr="001F614C">
        <w:rPr>
          <w:rFonts w:ascii="Arial" w:hAnsi="Arial" w:cs="Arial"/>
          <w:color w:val="000000" w:themeColor="text1"/>
          <w:sz w:val="40"/>
          <w:szCs w:val="40"/>
        </w:rPr>
        <w:fldChar w:fldCharType="end"/>
      </w:r>
      <w:bookmarkEnd w:id="144"/>
    </w:p>
    <w:p w14:paraId="1DB0EEDA" w14:textId="77777777" w:rsidR="008B39CA" w:rsidRPr="001F614C" w:rsidRDefault="008B39CA" w:rsidP="008B39CA">
      <w:pPr>
        <w:widowControl w:val="0"/>
        <w:autoSpaceDE w:val="0"/>
        <w:autoSpaceDN w:val="0"/>
        <w:adjustRightInd w:val="0"/>
        <w:jc w:val="center"/>
        <w:rPr>
          <w:rFonts w:ascii="Arial" w:hAnsi="Arial" w:cs="Arial"/>
          <w:color w:val="000000" w:themeColor="text1"/>
          <w:sz w:val="40"/>
          <w:szCs w:val="40"/>
        </w:rPr>
      </w:pPr>
      <w:r w:rsidRPr="001F614C">
        <w:rPr>
          <w:rFonts w:ascii="Arial" w:hAnsi="Arial" w:cs="Arial"/>
          <w:color w:val="000000" w:themeColor="text1"/>
          <w:sz w:val="40"/>
          <w:szCs w:val="40"/>
        </w:rPr>
        <w:t>(The "Service Provider")</w:t>
      </w:r>
    </w:p>
    <w:p w14:paraId="27C7F185" w14:textId="77777777" w:rsidR="008B39CA" w:rsidRPr="001F614C" w:rsidRDefault="008B39CA" w:rsidP="008B39CA">
      <w:pPr>
        <w:widowControl w:val="0"/>
        <w:autoSpaceDE w:val="0"/>
        <w:autoSpaceDN w:val="0"/>
        <w:adjustRightInd w:val="0"/>
        <w:jc w:val="center"/>
        <w:rPr>
          <w:rFonts w:ascii="Arial" w:hAnsi="Arial" w:cs="Arial"/>
          <w:color w:val="000000" w:themeColor="text1"/>
          <w:sz w:val="40"/>
          <w:szCs w:val="40"/>
        </w:rPr>
      </w:pPr>
    </w:p>
    <w:p w14:paraId="3C894A5E" w14:textId="77777777" w:rsidR="008B39CA" w:rsidRPr="001F614C" w:rsidRDefault="008B39CA" w:rsidP="008B39CA">
      <w:pPr>
        <w:widowControl w:val="0"/>
        <w:autoSpaceDE w:val="0"/>
        <w:autoSpaceDN w:val="0"/>
        <w:adjustRightInd w:val="0"/>
        <w:jc w:val="center"/>
        <w:rPr>
          <w:rFonts w:ascii="Arial" w:hAnsi="Arial" w:cs="Arial"/>
          <w:color w:val="000000" w:themeColor="text1"/>
          <w:sz w:val="40"/>
          <w:szCs w:val="40"/>
        </w:rPr>
      </w:pPr>
      <w:r w:rsidRPr="001F614C">
        <w:rPr>
          <w:rFonts w:ascii="Arial" w:hAnsi="Arial" w:cs="Arial"/>
          <w:color w:val="000000" w:themeColor="text1"/>
          <w:sz w:val="40"/>
          <w:szCs w:val="40"/>
        </w:rPr>
        <w:t>(Collectively referred to as “the parties”)</w:t>
      </w:r>
    </w:p>
    <w:p w14:paraId="79F6C3D3" w14:textId="77777777" w:rsidR="008B39CA" w:rsidRPr="001F614C" w:rsidRDefault="008B39CA" w:rsidP="008B39CA">
      <w:pPr>
        <w:widowControl w:val="0"/>
        <w:autoSpaceDE w:val="0"/>
        <w:autoSpaceDN w:val="0"/>
        <w:adjustRightInd w:val="0"/>
        <w:jc w:val="center"/>
        <w:rPr>
          <w:rFonts w:ascii="Arial" w:hAnsi="Arial" w:cs="Arial"/>
          <w:color w:val="000000" w:themeColor="text1"/>
          <w:sz w:val="36"/>
          <w:szCs w:val="40"/>
        </w:rPr>
      </w:pPr>
      <w:r w:rsidRPr="001F614C">
        <w:rPr>
          <w:rFonts w:ascii="Arial" w:hAnsi="Arial" w:cs="Arial"/>
          <w:color w:val="000000" w:themeColor="text1"/>
          <w:sz w:val="36"/>
          <w:szCs w:val="40"/>
        </w:rPr>
        <w:t>for</w:t>
      </w:r>
    </w:p>
    <w:p w14:paraId="0AC36107" w14:textId="77777777" w:rsidR="008B39CA" w:rsidRPr="001F614C" w:rsidRDefault="008B39CA" w:rsidP="008B39CA">
      <w:pPr>
        <w:widowControl w:val="0"/>
        <w:autoSpaceDE w:val="0"/>
        <w:autoSpaceDN w:val="0"/>
        <w:adjustRightInd w:val="0"/>
        <w:jc w:val="center"/>
        <w:rPr>
          <w:rFonts w:ascii="Arial" w:hAnsi="Arial" w:cs="Arial"/>
          <w:color w:val="000000" w:themeColor="text1"/>
          <w:sz w:val="40"/>
          <w:szCs w:val="40"/>
        </w:rPr>
      </w:pPr>
    </w:p>
    <w:p w14:paraId="046E0843" w14:textId="70D0C410" w:rsidR="008B39CA" w:rsidRPr="001F614C" w:rsidRDefault="00A201CF" w:rsidP="008B39CA">
      <w:pPr>
        <w:widowControl w:val="0"/>
        <w:autoSpaceDE w:val="0"/>
        <w:autoSpaceDN w:val="0"/>
        <w:adjustRightInd w:val="0"/>
        <w:jc w:val="center"/>
        <w:rPr>
          <w:rFonts w:ascii="Arial" w:hAnsi="Arial" w:cs="Arial"/>
          <w:b/>
          <w:color w:val="000000" w:themeColor="text1"/>
          <w:sz w:val="40"/>
          <w:szCs w:val="40"/>
        </w:rPr>
      </w:pPr>
      <w:r w:rsidRPr="001F614C">
        <w:rPr>
          <w:rFonts w:ascii="Arial" w:hAnsi="Arial" w:cs="Arial"/>
          <w:b/>
          <w:color w:val="000000" w:themeColor="text1"/>
          <w:sz w:val="40"/>
          <w:szCs w:val="40"/>
          <w:u w:val="single"/>
        </w:rPr>
        <w:t>ORGANISATIONAL DESIGN: HUMAN CAPITAL MANAGEMENT SUPPORT AND SERVICES</w:t>
      </w:r>
      <w:r w:rsidR="008B39CA" w:rsidRPr="001F614C">
        <w:rPr>
          <w:rFonts w:ascii="Arial" w:hAnsi="Arial" w:cs="Arial"/>
          <w:color w:val="000000" w:themeColor="text1"/>
          <w:sz w:val="22"/>
          <w:szCs w:val="22"/>
        </w:rPr>
        <w:tab/>
      </w:r>
    </w:p>
    <w:p w14:paraId="0C3FA718"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00F9F267"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0FD5131E"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7C4B1421"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67501E19"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079FA118"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11F3BA70"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4E440E50"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23E5F2AC"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479B81A2"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33C8F2D4"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p>
    <w:p w14:paraId="3F1873BA" w14:textId="77777777" w:rsidR="008B39CA" w:rsidRPr="001F614C" w:rsidRDefault="008B39CA" w:rsidP="008B39CA">
      <w:pPr>
        <w:widowControl w:val="0"/>
        <w:autoSpaceDE w:val="0"/>
        <w:autoSpaceDN w:val="0"/>
        <w:adjustRightInd w:val="0"/>
        <w:spacing w:line="276" w:lineRule="auto"/>
        <w:rPr>
          <w:rFonts w:ascii="Arial" w:hAnsi="Arial" w:cs="Arial"/>
          <w:b/>
          <w:color w:val="000000" w:themeColor="text1"/>
          <w:sz w:val="22"/>
          <w:szCs w:val="22"/>
        </w:rPr>
      </w:pPr>
      <w:r w:rsidRPr="001F614C">
        <w:rPr>
          <w:rFonts w:ascii="Arial" w:hAnsi="Arial" w:cs="Arial"/>
          <w:b/>
          <w:color w:val="000000" w:themeColor="text1"/>
          <w:sz w:val="22"/>
          <w:szCs w:val="22"/>
        </w:rPr>
        <w:lastRenderedPageBreak/>
        <w:t>INDEX</w:t>
      </w:r>
    </w:p>
    <w:p w14:paraId="281C6FB4"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65F60AA7"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INTRODUCTION AND PURPOSE</w:t>
      </w:r>
    </w:p>
    <w:p w14:paraId="2B03A6B3"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DEFINITIONS AND INTERPRETATION</w:t>
      </w:r>
    </w:p>
    <w:p w14:paraId="461EE86F"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APPOINTMENT </w:t>
      </w:r>
    </w:p>
    <w:p w14:paraId="2AC7C823"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PROVISION OF SERVICES </w:t>
      </w:r>
    </w:p>
    <w:p w14:paraId="4D55AA13"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UNDERTAKINGS BY THE SERVICE PROVIDER</w:t>
      </w:r>
    </w:p>
    <w:p w14:paraId="6A6A800E"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DELIVERY</w:t>
      </w:r>
    </w:p>
    <w:p w14:paraId="12BF7B2C"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TIMING </w:t>
      </w:r>
    </w:p>
    <w:p w14:paraId="56E4F18B"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OBSERVANCE OF QUALITY AND SERVICES</w:t>
      </w:r>
    </w:p>
    <w:p w14:paraId="281341EE"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REPORT BACK MEETINGS </w:t>
      </w:r>
    </w:p>
    <w:p w14:paraId="05D5188A"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BY-LAWS AND REGULATIONS</w:t>
      </w:r>
    </w:p>
    <w:p w14:paraId="5B1B07C6"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PAYMENT</w:t>
      </w:r>
    </w:p>
    <w:p w14:paraId="37062620"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KEY PERSONS </w:t>
      </w:r>
    </w:p>
    <w:p w14:paraId="01F16262"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INTELLECTUAL PROPERTY, COPYRIGHT AND OWNERSHIP OF DOCUMENTS</w:t>
      </w:r>
    </w:p>
    <w:p w14:paraId="24580B64"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CONFIDENTIALITY </w:t>
      </w:r>
    </w:p>
    <w:p w14:paraId="60B9C13D"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SOLICITING EMPLOYEES</w:t>
      </w:r>
    </w:p>
    <w:p w14:paraId="51371DB2"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FORCE MAJEURE </w:t>
      </w:r>
    </w:p>
    <w:p w14:paraId="4A7B1C04"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DISPUTES</w:t>
      </w:r>
    </w:p>
    <w:p w14:paraId="6FEEA3EF"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BREACH AND PENALTY</w:t>
      </w:r>
    </w:p>
    <w:p w14:paraId="311409E7"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TERMINATION</w:t>
      </w:r>
    </w:p>
    <w:p w14:paraId="68CCA2FB"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SUMMARY TERMINATION</w:t>
      </w:r>
    </w:p>
    <w:p w14:paraId="0D955CA4"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WARRANTIES</w:t>
      </w:r>
    </w:p>
    <w:p w14:paraId="360FB0CF"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INDEMNITY</w:t>
      </w:r>
    </w:p>
    <w:p w14:paraId="12FEB5A4"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WHOLE AGREEMENT</w:t>
      </w:r>
    </w:p>
    <w:p w14:paraId="508B1025"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SEVERABILITY </w:t>
      </w:r>
    </w:p>
    <w:p w14:paraId="01F744CB"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VARIATION, SUSPENSION, DELETION, AMENDMENT, OR MODIFICATION</w:t>
      </w:r>
    </w:p>
    <w:p w14:paraId="0616E210"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INDULGENCE OR EXTENSION</w:t>
      </w:r>
    </w:p>
    <w:p w14:paraId="36EB29C7"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WAIVER</w:t>
      </w:r>
    </w:p>
    <w:p w14:paraId="76AE76F8"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SUPERSESSION</w:t>
      </w:r>
    </w:p>
    <w:p w14:paraId="1E170826"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GOOD FAITH</w:t>
      </w:r>
    </w:p>
    <w:p w14:paraId="74A05D9D"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SUBCONTRACTING AND CESSION</w:t>
      </w:r>
    </w:p>
    <w:p w14:paraId="473438A3"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INDIRECT AND </w:t>
      </w:r>
      <w:r w:rsidRPr="001F614C">
        <w:rPr>
          <w:rFonts w:ascii="Arial" w:hAnsi="Arial" w:cs="Arial"/>
          <w:caps/>
          <w:color w:val="000000" w:themeColor="text1"/>
          <w:sz w:val="22"/>
          <w:szCs w:val="22"/>
        </w:rPr>
        <w:t xml:space="preserve">Consequential </w:t>
      </w:r>
      <w:r w:rsidRPr="001F614C">
        <w:rPr>
          <w:rFonts w:ascii="Arial" w:hAnsi="Arial" w:cs="Arial"/>
          <w:color w:val="000000" w:themeColor="text1"/>
          <w:sz w:val="22"/>
          <w:szCs w:val="22"/>
        </w:rPr>
        <w:t>DAMAGES</w:t>
      </w:r>
    </w:p>
    <w:p w14:paraId="396D8E92"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PROTECTION OF RIGHTS</w:t>
      </w:r>
    </w:p>
    <w:p w14:paraId="3B034A36"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GOVERNING LAW</w:t>
      </w:r>
    </w:p>
    <w:p w14:paraId="0842C4ED"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DOMICIL</w:t>
      </w:r>
      <w:r w:rsidRPr="001F614C">
        <w:rPr>
          <w:rFonts w:ascii="Arial" w:hAnsi="Arial" w:cs="Arial"/>
          <w:color w:val="000000" w:themeColor="text1"/>
          <w:sz w:val="22"/>
        </w:rPr>
        <w:t>I</w:t>
      </w:r>
      <w:r w:rsidRPr="001F614C">
        <w:rPr>
          <w:rFonts w:ascii="Arial" w:hAnsi="Arial" w:cs="Arial"/>
          <w:color w:val="000000" w:themeColor="text1"/>
          <w:sz w:val="22"/>
          <w:szCs w:val="22"/>
        </w:rPr>
        <w:t xml:space="preserve">UM CITANDI ET EXECUTANDI </w:t>
      </w:r>
    </w:p>
    <w:p w14:paraId="04895A45" w14:textId="77777777" w:rsidR="008B39CA" w:rsidRPr="001F614C" w:rsidRDefault="008B39CA" w:rsidP="008B39CA">
      <w:pPr>
        <w:widowControl w:val="0"/>
        <w:numPr>
          <w:ilvl w:val="0"/>
          <w:numId w:val="7"/>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 xml:space="preserve">SIGNATURES </w:t>
      </w:r>
    </w:p>
    <w:p w14:paraId="2458B5F3"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7A48FD8C"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5D33CEA1"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278AF08C"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183B0095" w14:textId="77777777" w:rsidR="00FE676A" w:rsidRPr="001F614C" w:rsidRDefault="00FE676A" w:rsidP="008B39CA">
      <w:pPr>
        <w:widowControl w:val="0"/>
        <w:autoSpaceDE w:val="0"/>
        <w:autoSpaceDN w:val="0"/>
        <w:adjustRightInd w:val="0"/>
        <w:spacing w:line="276" w:lineRule="auto"/>
        <w:rPr>
          <w:rFonts w:ascii="Arial" w:hAnsi="Arial" w:cs="Arial"/>
          <w:color w:val="000000" w:themeColor="text1"/>
          <w:sz w:val="22"/>
          <w:szCs w:val="22"/>
        </w:rPr>
      </w:pPr>
    </w:p>
    <w:p w14:paraId="2A91FFD0" w14:textId="77777777" w:rsidR="00FE676A" w:rsidRPr="001F614C" w:rsidRDefault="00FE676A" w:rsidP="008B39CA">
      <w:pPr>
        <w:widowControl w:val="0"/>
        <w:autoSpaceDE w:val="0"/>
        <w:autoSpaceDN w:val="0"/>
        <w:adjustRightInd w:val="0"/>
        <w:spacing w:line="276" w:lineRule="auto"/>
        <w:rPr>
          <w:rFonts w:ascii="Arial" w:hAnsi="Arial" w:cs="Arial"/>
          <w:color w:val="000000" w:themeColor="text1"/>
          <w:sz w:val="22"/>
          <w:szCs w:val="22"/>
        </w:rPr>
      </w:pPr>
    </w:p>
    <w:p w14:paraId="3E0FA46E" w14:textId="77777777" w:rsidR="00FE676A" w:rsidRPr="001F614C" w:rsidRDefault="00FE676A" w:rsidP="008B39CA">
      <w:pPr>
        <w:widowControl w:val="0"/>
        <w:autoSpaceDE w:val="0"/>
        <w:autoSpaceDN w:val="0"/>
        <w:adjustRightInd w:val="0"/>
        <w:spacing w:line="276" w:lineRule="auto"/>
        <w:rPr>
          <w:rFonts w:ascii="Arial" w:hAnsi="Arial" w:cs="Arial"/>
          <w:color w:val="000000" w:themeColor="text1"/>
          <w:sz w:val="22"/>
          <w:szCs w:val="22"/>
        </w:rPr>
      </w:pPr>
    </w:p>
    <w:p w14:paraId="7923EFF1"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72B8E489"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3A2462DE"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20F1A54F"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rPr>
      </w:pPr>
      <w:r w:rsidRPr="001F614C">
        <w:rPr>
          <w:rFonts w:ascii="Arial" w:hAnsi="Arial" w:cs="Arial"/>
          <w:b/>
          <w:color w:val="000000" w:themeColor="text1"/>
          <w:sz w:val="22"/>
        </w:rPr>
        <w:t>INTRODUCTION AND PURPOSE</w:t>
      </w:r>
    </w:p>
    <w:p w14:paraId="715F8630" w14:textId="77777777" w:rsidR="008B39CA" w:rsidRPr="001F614C" w:rsidRDefault="008B39CA" w:rsidP="008B39CA">
      <w:pPr>
        <w:widowControl w:val="0"/>
        <w:autoSpaceDE w:val="0"/>
        <w:autoSpaceDN w:val="0"/>
        <w:adjustRightInd w:val="0"/>
        <w:spacing w:line="276" w:lineRule="auto"/>
        <w:ind w:left="720"/>
        <w:rPr>
          <w:rFonts w:ascii="Arial" w:hAnsi="Arial" w:cs="Arial"/>
          <w:b/>
          <w:color w:val="000000" w:themeColor="text1"/>
          <w:sz w:val="22"/>
          <w:szCs w:val="22"/>
        </w:rPr>
      </w:pPr>
    </w:p>
    <w:p w14:paraId="78ABCC01" w14:textId="77777777" w:rsidR="008B39CA" w:rsidRPr="001F614C" w:rsidRDefault="008B39CA" w:rsidP="008B39CA">
      <w:pPr>
        <w:widowControl w:val="0"/>
        <w:numPr>
          <w:ilvl w:val="1"/>
          <w:numId w:val="8"/>
        </w:numPr>
        <w:autoSpaceDE w:val="0"/>
        <w:autoSpaceDN w:val="0"/>
        <w:adjustRightInd w:val="0"/>
        <w:spacing w:line="276" w:lineRule="auto"/>
        <w:rPr>
          <w:rFonts w:ascii="Arial" w:hAnsi="Arial" w:cs="Arial"/>
          <w:color w:val="000000" w:themeColor="text1"/>
          <w:sz w:val="22"/>
          <w:szCs w:val="22"/>
        </w:rPr>
      </w:pPr>
      <w:r w:rsidRPr="001F614C">
        <w:rPr>
          <w:rFonts w:ascii="Arial" w:hAnsi="Arial" w:cs="Arial"/>
          <w:color w:val="000000" w:themeColor="text1"/>
          <w:sz w:val="22"/>
          <w:szCs w:val="22"/>
        </w:rPr>
        <w:t>T</w:t>
      </w:r>
      <w:r w:rsidRPr="001F614C">
        <w:rPr>
          <w:rFonts w:ascii="Arial" w:hAnsi="Arial" w:cs="Arial"/>
          <w:color w:val="000000" w:themeColor="text1"/>
          <w:spacing w:val="-1"/>
          <w:sz w:val="22"/>
          <w:szCs w:val="22"/>
        </w:rPr>
        <w:t xml:space="preserve">he CLIENT requires certain services and the SERVICE PROVIDER is willing </w:t>
      </w:r>
      <w:r w:rsidRPr="001F614C">
        <w:rPr>
          <w:rFonts w:ascii="Arial" w:hAnsi="Arial" w:cs="Arial"/>
          <w:color w:val="000000" w:themeColor="text1"/>
          <w:spacing w:val="-1"/>
          <w:sz w:val="22"/>
          <w:szCs w:val="22"/>
        </w:rPr>
        <w:lastRenderedPageBreak/>
        <w:t xml:space="preserve">to provide such services to the CLIENT. </w:t>
      </w:r>
    </w:p>
    <w:p w14:paraId="71BE4A35" w14:textId="77777777" w:rsidR="008B39CA" w:rsidRPr="001F614C" w:rsidRDefault="008B39CA" w:rsidP="008B39CA">
      <w:pPr>
        <w:widowControl w:val="0"/>
        <w:numPr>
          <w:ilvl w:val="1"/>
          <w:numId w:val="8"/>
        </w:numPr>
        <w:autoSpaceDE w:val="0"/>
        <w:autoSpaceDN w:val="0"/>
        <w:adjustRightInd w:val="0"/>
        <w:spacing w:line="276" w:lineRule="auto"/>
        <w:rPr>
          <w:rFonts w:ascii="Arial" w:hAnsi="Arial" w:cs="Arial"/>
          <w:color w:val="000000" w:themeColor="text1"/>
          <w:sz w:val="22"/>
        </w:rPr>
      </w:pPr>
      <w:r w:rsidRPr="001F614C">
        <w:rPr>
          <w:rFonts w:ascii="Arial" w:hAnsi="Arial" w:cs="Arial"/>
          <w:bCs/>
          <w:color w:val="000000" w:themeColor="text1"/>
          <w:sz w:val="22"/>
          <w:szCs w:val="22"/>
        </w:rPr>
        <w:t xml:space="preserve">The purpose of this Agreement is to regulate the relationship between the CLIENT and the SERVICE PROVIDER </w:t>
      </w:r>
      <w:r w:rsidRPr="001F614C">
        <w:rPr>
          <w:rFonts w:ascii="Arial" w:hAnsi="Arial" w:cs="Arial"/>
          <w:color w:val="000000" w:themeColor="text1"/>
          <w:sz w:val="22"/>
        </w:rPr>
        <w:t>and to ensure that high quality and performance standards are achieved and maintained by the PARTIES.</w:t>
      </w:r>
    </w:p>
    <w:p w14:paraId="2C31B93C"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0A9BEE85"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rPr>
      </w:pPr>
      <w:r w:rsidRPr="001F614C">
        <w:rPr>
          <w:rFonts w:ascii="Arial" w:hAnsi="Arial" w:cs="Arial"/>
          <w:b/>
          <w:color w:val="000000" w:themeColor="text1"/>
          <w:sz w:val="22"/>
        </w:rPr>
        <w:t>DEFINITIONS AND INTERPRETATION</w:t>
      </w:r>
    </w:p>
    <w:p w14:paraId="1B1A0EE1" w14:textId="77777777" w:rsidR="008B39CA" w:rsidRPr="001F614C" w:rsidRDefault="008B39CA" w:rsidP="008B39CA">
      <w:pPr>
        <w:widowControl w:val="0"/>
        <w:autoSpaceDE w:val="0"/>
        <w:autoSpaceDN w:val="0"/>
        <w:adjustRightInd w:val="0"/>
        <w:spacing w:line="276" w:lineRule="auto"/>
        <w:ind w:left="720"/>
        <w:rPr>
          <w:rFonts w:ascii="Arial" w:hAnsi="Arial" w:cs="Arial"/>
          <w:b/>
          <w:color w:val="000000" w:themeColor="text1"/>
          <w:sz w:val="22"/>
          <w:szCs w:val="22"/>
        </w:rPr>
      </w:pPr>
    </w:p>
    <w:p w14:paraId="51B987C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headings of the clauses in this Agreement are for the purpose of convenience and reference only and shall not be used in the interpretation of nor modify nor amplify the terms of this Agreement nor any clause hereof. </w:t>
      </w:r>
    </w:p>
    <w:p w14:paraId="559BE145"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In this Agreement, unless a contrary intention clearly appears any expression which denotes</w:t>
      </w:r>
    </w:p>
    <w:p w14:paraId="581E026F"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one gender includes the other gender</w:t>
      </w:r>
    </w:p>
    <w:p w14:paraId="12504B85"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
          <w:sz w:val="22"/>
          <w:szCs w:val="22"/>
        </w:rPr>
        <w:t>the singular includes the plural and vice versa</w:t>
      </w:r>
      <w:r w:rsidRPr="001F614C">
        <w:rPr>
          <w:rFonts w:ascii="Arial" w:hAnsi="Arial" w:cs="Arial"/>
          <w:color w:val="000000" w:themeColor="text1"/>
          <w:sz w:val="22"/>
          <w:szCs w:val="22"/>
        </w:rPr>
        <w:t xml:space="preserve">, and </w:t>
      </w:r>
    </w:p>
    <w:p w14:paraId="2D6DF613"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n</w:t>
      </w:r>
      <w:r w:rsidRPr="001F614C">
        <w:rPr>
          <w:rFonts w:ascii="Arial" w:hAnsi="Arial" w:cs="Arial"/>
          <w:color w:val="000000" w:themeColor="text1"/>
          <w:spacing w:val="-5"/>
          <w:sz w:val="22"/>
          <w:szCs w:val="22"/>
        </w:rPr>
        <w:t xml:space="preserve">atural persons includes juristic persons </w:t>
      </w:r>
      <w:r w:rsidRPr="001F614C">
        <w:rPr>
          <w:rFonts w:ascii="Arial" w:hAnsi="Arial" w:cs="Arial"/>
          <w:color w:val="000000" w:themeColor="text1"/>
          <w:spacing w:val="-13"/>
          <w:sz w:val="22"/>
          <w:szCs w:val="22"/>
        </w:rPr>
        <w:t>and vice versa.</w:t>
      </w:r>
    </w:p>
    <w:p w14:paraId="6E85F8B0"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1"/>
          <w:sz w:val="22"/>
          <w:szCs w:val="22"/>
        </w:rPr>
        <w:t>In this Agreement, unless the context indicates otherwise the following words and expressions will have the meaning assigned to them in this clause</w:t>
      </w:r>
      <w:r w:rsidRPr="001F614C">
        <w:rPr>
          <w:rFonts w:ascii="Arial" w:hAnsi="Arial" w:cs="Arial"/>
          <w:color w:val="000000" w:themeColor="text1"/>
          <w:spacing w:val="-13"/>
          <w:sz w:val="22"/>
          <w:szCs w:val="22"/>
        </w:rPr>
        <w:t>:</w:t>
      </w:r>
    </w:p>
    <w:p w14:paraId="24A26436"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3"/>
          <w:sz w:val="22"/>
          <w:szCs w:val="22"/>
        </w:rPr>
        <w:t xml:space="preserve"> “</w:t>
      </w:r>
      <w:r w:rsidRPr="001F614C">
        <w:rPr>
          <w:rFonts w:ascii="Arial" w:hAnsi="Arial" w:cs="Arial"/>
          <w:b/>
          <w:color w:val="000000" w:themeColor="text1"/>
          <w:spacing w:val="-3"/>
          <w:sz w:val="22"/>
          <w:szCs w:val="22"/>
        </w:rPr>
        <w:t>Agreement</w:t>
      </w:r>
      <w:r w:rsidRPr="001F614C">
        <w:rPr>
          <w:rFonts w:ascii="Arial" w:hAnsi="Arial" w:cs="Arial"/>
          <w:color w:val="000000" w:themeColor="text1"/>
          <w:spacing w:val="-3"/>
          <w:sz w:val="22"/>
          <w:szCs w:val="22"/>
        </w:rPr>
        <w:t xml:space="preserve">" refers to this Agreement and all </w:t>
      </w:r>
      <w:r w:rsidRPr="001F614C">
        <w:rPr>
          <w:rFonts w:ascii="Arial" w:hAnsi="Arial" w:cs="Arial"/>
          <w:color w:val="000000" w:themeColor="text1"/>
          <w:sz w:val="22"/>
          <w:szCs w:val="22"/>
        </w:rPr>
        <w:t xml:space="preserve">annexures hereto and any amendments </w:t>
      </w:r>
      <w:r w:rsidRPr="001F614C">
        <w:rPr>
          <w:rFonts w:ascii="Arial" w:hAnsi="Arial" w:cs="Arial"/>
          <w:color w:val="000000" w:themeColor="text1"/>
          <w:sz w:val="22"/>
        </w:rPr>
        <w:t>recorded in writing and signed by the parties. The annexures to this Agreement consist of the following</w:t>
      </w:r>
      <w:r w:rsidRPr="001F614C">
        <w:rPr>
          <w:rFonts w:ascii="Arial" w:hAnsi="Arial" w:cs="Arial"/>
          <w:color w:val="000000" w:themeColor="text1"/>
          <w:spacing w:val="-12"/>
          <w:sz w:val="22"/>
          <w:szCs w:val="22"/>
        </w:rPr>
        <w:t>:</w:t>
      </w:r>
    </w:p>
    <w:p w14:paraId="04EB313B" w14:textId="77777777" w:rsidR="008B39CA" w:rsidRPr="001F614C" w:rsidRDefault="008B39CA" w:rsidP="008B39CA">
      <w:pPr>
        <w:widowControl w:val="0"/>
        <w:tabs>
          <w:tab w:val="left" w:pos="720"/>
          <w:tab w:val="left" w:pos="1440"/>
          <w:tab w:val="left" w:pos="8205"/>
        </w:tabs>
        <w:autoSpaceDE w:val="0"/>
        <w:autoSpaceDN w:val="0"/>
        <w:adjustRightInd w:val="0"/>
        <w:spacing w:line="276" w:lineRule="auto"/>
        <w:ind w:left="1418"/>
        <w:jc w:val="both"/>
        <w:rPr>
          <w:rFonts w:ascii="Arial" w:hAnsi="Arial" w:cs="Arial"/>
          <w:color w:val="000000" w:themeColor="text1"/>
          <w:sz w:val="22"/>
          <w:szCs w:val="22"/>
        </w:rPr>
      </w:pPr>
      <w:r w:rsidRPr="001F614C">
        <w:rPr>
          <w:rFonts w:ascii="Arial" w:hAnsi="Arial" w:cs="Arial"/>
          <w:color w:val="000000" w:themeColor="text1"/>
          <w:sz w:val="22"/>
          <w:szCs w:val="22"/>
        </w:rPr>
        <w:tab/>
      </w:r>
      <w:r w:rsidRPr="001F614C">
        <w:rPr>
          <w:rFonts w:ascii="Arial" w:hAnsi="Arial" w:cs="Arial"/>
          <w:color w:val="000000" w:themeColor="text1"/>
          <w:sz w:val="22"/>
          <w:szCs w:val="22"/>
        </w:rPr>
        <w:tab/>
      </w:r>
    </w:p>
    <w:p w14:paraId="4DCC4E18" w14:textId="77777777" w:rsidR="008B39CA" w:rsidRPr="001F614C" w:rsidRDefault="008B39CA" w:rsidP="008B39CA">
      <w:pPr>
        <w:widowControl w:val="0"/>
        <w:autoSpaceDE w:val="0"/>
        <w:autoSpaceDN w:val="0"/>
        <w:adjustRightInd w:val="0"/>
        <w:ind w:left="1418"/>
        <w:rPr>
          <w:rFonts w:ascii="Arial" w:hAnsi="Arial" w:cs="Arial"/>
          <w:color w:val="000000" w:themeColor="text1"/>
          <w:sz w:val="22"/>
        </w:rPr>
      </w:pPr>
      <w:r w:rsidRPr="001F614C">
        <w:rPr>
          <w:rFonts w:ascii="Arial" w:hAnsi="Arial" w:cs="Arial"/>
          <w:color w:val="000000" w:themeColor="text1"/>
          <w:sz w:val="22"/>
        </w:rPr>
        <w:t xml:space="preserve">Section </w:t>
      </w:r>
      <w:r w:rsidRPr="001F614C">
        <w:rPr>
          <w:rFonts w:ascii="Arial" w:hAnsi="Arial" w:cs="Arial"/>
          <w:color w:val="000000" w:themeColor="text1"/>
          <w:sz w:val="22"/>
        </w:rPr>
        <w:tab/>
      </w:r>
      <w:r w:rsidRPr="001F614C">
        <w:rPr>
          <w:rFonts w:ascii="Arial" w:hAnsi="Arial" w:cs="Arial"/>
          <w:color w:val="000000" w:themeColor="text1"/>
          <w:sz w:val="22"/>
        </w:rPr>
        <w:tab/>
        <w:t xml:space="preserve">A </w:t>
      </w:r>
      <w:r w:rsidRPr="001F614C">
        <w:rPr>
          <w:rFonts w:ascii="Arial" w:hAnsi="Arial" w:cs="Arial"/>
          <w:color w:val="000000" w:themeColor="text1"/>
          <w:sz w:val="22"/>
        </w:rPr>
        <w:tab/>
        <w:t xml:space="preserve">– </w:t>
      </w:r>
      <w:r w:rsidRPr="001F614C">
        <w:rPr>
          <w:rFonts w:ascii="Arial" w:hAnsi="Arial" w:cs="Arial"/>
          <w:color w:val="000000" w:themeColor="text1"/>
          <w:sz w:val="22"/>
        </w:rPr>
        <w:tab/>
        <w:t>Response to Tender including, invitation (not attached)</w:t>
      </w:r>
    </w:p>
    <w:p w14:paraId="31DCC842" w14:textId="77777777" w:rsidR="008B39CA" w:rsidRPr="001F614C" w:rsidRDefault="008B39CA" w:rsidP="008B39CA">
      <w:pPr>
        <w:widowControl w:val="0"/>
        <w:autoSpaceDE w:val="0"/>
        <w:autoSpaceDN w:val="0"/>
        <w:adjustRightInd w:val="0"/>
        <w:ind w:left="1418"/>
        <w:rPr>
          <w:rFonts w:ascii="Arial" w:hAnsi="Arial" w:cs="Arial"/>
          <w:color w:val="000000" w:themeColor="text1"/>
          <w:sz w:val="22"/>
        </w:rPr>
      </w:pPr>
      <w:r w:rsidRPr="001F614C">
        <w:rPr>
          <w:rFonts w:ascii="Arial" w:hAnsi="Arial" w:cs="Arial"/>
          <w:color w:val="000000" w:themeColor="text1"/>
          <w:sz w:val="22"/>
        </w:rPr>
        <w:t xml:space="preserve">Section </w:t>
      </w:r>
      <w:r w:rsidRPr="001F614C">
        <w:rPr>
          <w:rFonts w:ascii="Arial" w:hAnsi="Arial" w:cs="Arial"/>
          <w:color w:val="000000" w:themeColor="text1"/>
          <w:sz w:val="22"/>
        </w:rPr>
        <w:tab/>
      </w:r>
      <w:r w:rsidRPr="001F614C">
        <w:rPr>
          <w:rFonts w:ascii="Arial" w:hAnsi="Arial" w:cs="Arial"/>
          <w:color w:val="000000" w:themeColor="text1"/>
          <w:sz w:val="22"/>
        </w:rPr>
        <w:tab/>
        <w:t>B</w:t>
      </w:r>
      <w:r w:rsidRPr="001F614C">
        <w:rPr>
          <w:rFonts w:ascii="Arial" w:hAnsi="Arial" w:cs="Arial"/>
          <w:color w:val="000000" w:themeColor="text1"/>
          <w:sz w:val="22"/>
        </w:rPr>
        <w:tab/>
        <w:t xml:space="preserve">– </w:t>
      </w:r>
      <w:r w:rsidRPr="001F614C">
        <w:rPr>
          <w:rFonts w:ascii="Arial" w:hAnsi="Arial" w:cs="Arial"/>
          <w:color w:val="000000" w:themeColor="text1"/>
          <w:sz w:val="22"/>
        </w:rPr>
        <w:tab/>
        <w:t>Letter of Award (not attached),</w:t>
      </w:r>
    </w:p>
    <w:p w14:paraId="7DFB6823" w14:textId="77777777" w:rsidR="008B39CA" w:rsidRPr="001F614C" w:rsidRDefault="008B39CA" w:rsidP="008B39CA">
      <w:pPr>
        <w:widowControl w:val="0"/>
        <w:autoSpaceDE w:val="0"/>
        <w:autoSpaceDN w:val="0"/>
        <w:adjustRightInd w:val="0"/>
        <w:ind w:left="1418"/>
        <w:rPr>
          <w:rFonts w:ascii="Arial" w:hAnsi="Arial" w:cs="Arial"/>
          <w:color w:val="000000" w:themeColor="text1"/>
          <w:sz w:val="22"/>
        </w:rPr>
      </w:pPr>
      <w:r w:rsidRPr="001F614C">
        <w:rPr>
          <w:rFonts w:ascii="Arial" w:hAnsi="Arial" w:cs="Arial"/>
          <w:color w:val="000000" w:themeColor="text1"/>
          <w:sz w:val="22"/>
        </w:rPr>
        <w:t xml:space="preserve">Section </w:t>
      </w:r>
      <w:r w:rsidRPr="001F614C">
        <w:rPr>
          <w:rFonts w:ascii="Arial" w:hAnsi="Arial" w:cs="Arial"/>
          <w:color w:val="000000" w:themeColor="text1"/>
          <w:sz w:val="22"/>
        </w:rPr>
        <w:tab/>
      </w:r>
      <w:r w:rsidRPr="001F614C">
        <w:rPr>
          <w:rFonts w:ascii="Arial" w:hAnsi="Arial" w:cs="Arial"/>
          <w:color w:val="000000" w:themeColor="text1"/>
          <w:sz w:val="22"/>
        </w:rPr>
        <w:tab/>
        <w:t>C</w:t>
      </w:r>
      <w:r w:rsidRPr="001F614C">
        <w:rPr>
          <w:rFonts w:ascii="Arial" w:hAnsi="Arial" w:cs="Arial"/>
          <w:color w:val="000000" w:themeColor="text1"/>
          <w:sz w:val="22"/>
        </w:rPr>
        <w:tab/>
        <w:t>-</w:t>
      </w:r>
      <w:r w:rsidRPr="001F614C">
        <w:rPr>
          <w:rFonts w:ascii="Arial" w:hAnsi="Arial" w:cs="Arial"/>
          <w:color w:val="000000" w:themeColor="text1"/>
          <w:sz w:val="22"/>
        </w:rPr>
        <w:tab/>
        <w:t>Acceptance of award (not attached),</w:t>
      </w:r>
    </w:p>
    <w:p w14:paraId="30D6F097" w14:textId="77777777" w:rsidR="008B39CA" w:rsidRPr="001F614C" w:rsidRDefault="008B39CA" w:rsidP="008B39CA">
      <w:pPr>
        <w:widowControl w:val="0"/>
        <w:autoSpaceDE w:val="0"/>
        <w:autoSpaceDN w:val="0"/>
        <w:adjustRightInd w:val="0"/>
        <w:ind w:left="1418"/>
        <w:rPr>
          <w:rFonts w:ascii="Arial" w:hAnsi="Arial" w:cs="Arial"/>
          <w:color w:val="000000" w:themeColor="text1"/>
          <w:sz w:val="22"/>
        </w:rPr>
      </w:pPr>
      <w:r w:rsidRPr="001F614C">
        <w:rPr>
          <w:rFonts w:ascii="Arial" w:hAnsi="Arial" w:cs="Arial"/>
          <w:color w:val="000000" w:themeColor="text1"/>
          <w:sz w:val="22"/>
        </w:rPr>
        <w:t xml:space="preserve">Annexure </w:t>
      </w:r>
      <w:r w:rsidRPr="001F614C">
        <w:rPr>
          <w:rFonts w:ascii="Arial" w:hAnsi="Arial" w:cs="Arial"/>
          <w:color w:val="000000" w:themeColor="text1"/>
          <w:sz w:val="22"/>
        </w:rPr>
        <w:tab/>
        <w:t>1</w:t>
      </w:r>
      <w:r w:rsidRPr="001F614C">
        <w:rPr>
          <w:rFonts w:ascii="Arial" w:hAnsi="Arial" w:cs="Arial"/>
          <w:color w:val="000000" w:themeColor="text1"/>
          <w:sz w:val="22"/>
        </w:rPr>
        <w:tab/>
        <w:t xml:space="preserve">– </w:t>
      </w:r>
      <w:r w:rsidRPr="001F614C">
        <w:rPr>
          <w:rFonts w:ascii="Arial" w:hAnsi="Arial" w:cs="Arial"/>
          <w:color w:val="000000" w:themeColor="text1"/>
          <w:sz w:val="22"/>
        </w:rPr>
        <w:tab/>
        <w:t>Scope of work,</w:t>
      </w:r>
    </w:p>
    <w:p w14:paraId="40D89DA8" w14:textId="77777777" w:rsidR="008B39CA" w:rsidRPr="001F614C" w:rsidRDefault="008B39CA" w:rsidP="008B39CA">
      <w:pPr>
        <w:widowControl w:val="0"/>
        <w:autoSpaceDE w:val="0"/>
        <w:autoSpaceDN w:val="0"/>
        <w:adjustRightInd w:val="0"/>
        <w:ind w:left="1418"/>
        <w:rPr>
          <w:rFonts w:ascii="Arial" w:hAnsi="Arial" w:cs="Arial"/>
          <w:color w:val="000000" w:themeColor="text1"/>
          <w:sz w:val="22"/>
        </w:rPr>
      </w:pPr>
      <w:r w:rsidRPr="001F614C">
        <w:rPr>
          <w:rFonts w:ascii="Arial" w:hAnsi="Arial" w:cs="Arial"/>
          <w:color w:val="000000" w:themeColor="text1"/>
          <w:sz w:val="22"/>
        </w:rPr>
        <w:t xml:space="preserve">Annexure </w:t>
      </w:r>
      <w:r w:rsidRPr="001F614C">
        <w:rPr>
          <w:rFonts w:ascii="Arial" w:hAnsi="Arial" w:cs="Arial"/>
          <w:color w:val="000000" w:themeColor="text1"/>
          <w:sz w:val="22"/>
        </w:rPr>
        <w:tab/>
        <w:t>2</w:t>
      </w:r>
      <w:r w:rsidRPr="001F614C">
        <w:rPr>
          <w:rFonts w:ascii="Arial" w:hAnsi="Arial" w:cs="Arial"/>
          <w:color w:val="000000" w:themeColor="text1"/>
          <w:sz w:val="22"/>
        </w:rPr>
        <w:tab/>
        <w:t>–</w:t>
      </w:r>
      <w:r w:rsidRPr="001F614C">
        <w:rPr>
          <w:rFonts w:ascii="Arial" w:hAnsi="Arial" w:cs="Arial"/>
          <w:color w:val="000000" w:themeColor="text1"/>
          <w:sz w:val="22"/>
        </w:rPr>
        <w:tab/>
        <w:t>Payment Schedule,</w:t>
      </w:r>
    </w:p>
    <w:p w14:paraId="512516D6"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16EA03A9"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w:t>
      </w:r>
      <w:r w:rsidRPr="001F614C">
        <w:rPr>
          <w:rFonts w:ascii="Arial" w:hAnsi="Arial" w:cs="Arial"/>
          <w:b/>
          <w:color w:val="000000" w:themeColor="text1"/>
          <w:sz w:val="22"/>
          <w:szCs w:val="22"/>
        </w:rPr>
        <w:t>CLIENT</w:t>
      </w:r>
      <w:r w:rsidRPr="001F614C">
        <w:rPr>
          <w:rFonts w:ascii="Arial" w:hAnsi="Arial" w:cs="Arial"/>
          <w:color w:val="000000" w:themeColor="text1"/>
          <w:sz w:val="22"/>
          <w:szCs w:val="22"/>
        </w:rPr>
        <w:t>" refers to the client, being the EAST LONDON INDUSTRIAL DEVELOPMENT ZONE SOC LTD, Registration No. 2003/012647/30;</w:t>
      </w:r>
    </w:p>
    <w:p w14:paraId="2A9B1DCC"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0"/>
          <w:sz w:val="22"/>
          <w:szCs w:val="22"/>
        </w:rPr>
        <w:t>“</w:t>
      </w:r>
      <w:r w:rsidRPr="001F614C">
        <w:rPr>
          <w:rFonts w:ascii="Arial" w:hAnsi="Arial" w:cs="Arial"/>
          <w:b/>
          <w:color w:val="000000" w:themeColor="text1"/>
          <w:sz w:val="22"/>
        </w:rPr>
        <w:t>Contract documentation</w:t>
      </w:r>
      <w:r w:rsidRPr="001F614C">
        <w:rPr>
          <w:rFonts w:ascii="Arial" w:hAnsi="Arial" w:cs="Arial"/>
          <w:color w:val="000000" w:themeColor="text1"/>
          <w:sz w:val="22"/>
        </w:rPr>
        <w:t>" refers to contracts documentation, agreements, minutes, drawings, specifications, designs and models, electronic matter in the nature of computer software, programmes, computer data and other matter and information relating to this Agreement, provided by the SERVICE PROVIDER to the CLIENT in terms of the services rendered in this Agreement;</w:t>
      </w:r>
    </w:p>
    <w:p w14:paraId="1BD2E5D1"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9"/>
          <w:sz w:val="22"/>
        </w:rPr>
        <w:t>"</w:t>
      </w:r>
      <w:r w:rsidRPr="001F614C">
        <w:rPr>
          <w:rFonts w:ascii="Arial" w:hAnsi="Arial" w:cs="Arial"/>
          <w:b/>
          <w:color w:val="000000" w:themeColor="text1"/>
          <w:spacing w:val="-9"/>
          <w:sz w:val="22"/>
          <w:szCs w:val="22"/>
        </w:rPr>
        <w:t>key persons</w:t>
      </w:r>
      <w:r w:rsidRPr="001F614C">
        <w:rPr>
          <w:rFonts w:ascii="Arial" w:hAnsi="Arial" w:cs="Arial"/>
          <w:color w:val="000000" w:themeColor="text1"/>
          <w:spacing w:val="-9"/>
          <w:sz w:val="22"/>
          <w:szCs w:val="22"/>
        </w:rPr>
        <w:t xml:space="preserve">" </w:t>
      </w:r>
      <w:r w:rsidRPr="001F614C">
        <w:rPr>
          <w:rFonts w:ascii="Arial" w:hAnsi="Arial" w:cs="Arial"/>
          <w:color w:val="000000" w:themeColor="text1"/>
          <w:sz w:val="22"/>
        </w:rPr>
        <w:t xml:space="preserve">refers to employees, agents or representatives of the SERVICE PROVIDER whose contribution is, in terms of  this Agreement, </w:t>
      </w:r>
      <w:r w:rsidRPr="001F614C">
        <w:rPr>
          <w:rFonts w:ascii="Arial" w:hAnsi="Arial" w:cs="Arial"/>
          <w:color w:val="000000" w:themeColor="text1"/>
          <w:sz w:val="22"/>
          <w:szCs w:val="22"/>
        </w:rPr>
        <w:t>agreed to be critical to the compliance of the SERVICE PROVIDER’S obligations in terms of this Agreement</w:t>
      </w:r>
      <w:r w:rsidRPr="001F614C">
        <w:rPr>
          <w:rFonts w:ascii="Arial" w:hAnsi="Arial" w:cs="Arial"/>
          <w:color w:val="000000" w:themeColor="text1"/>
          <w:spacing w:val="-13"/>
          <w:sz w:val="22"/>
          <w:szCs w:val="22"/>
        </w:rPr>
        <w:t>;</w:t>
      </w:r>
    </w:p>
    <w:p w14:paraId="04C73A14"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rPr>
        <w:t>"</w:t>
      </w:r>
      <w:r w:rsidRPr="001F614C">
        <w:rPr>
          <w:rFonts w:ascii="Arial" w:hAnsi="Arial" w:cs="Arial"/>
          <w:b/>
          <w:color w:val="000000" w:themeColor="text1"/>
          <w:sz w:val="22"/>
          <w:szCs w:val="22"/>
        </w:rPr>
        <w:t>prime rate</w:t>
      </w:r>
      <w:r w:rsidRPr="001F614C">
        <w:rPr>
          <w:rFonts w:ascii="Arial" w:hAnsi="Arial" w:cs="Arial"/>
          <w:color w:val="000000" w:themeColor="text1"/>
          <w:sz w:val="22"/>
          <w:szCs w:val="22"/>
        </w:rPr>
        <w:t xml:space="preserve">" refers to the variable interest rate as </w:t>
      </w:r>
      <w:r w:rsidRPr="001F614C">
        <w:rPr>
          <w:rFonts w:ascii="Arial" w:hAnsi="Arial" w:cs="Arial"/>
          <w:color w:val="000000" w:themeColor="text1"/>
          <w:spacing w:val="-8"/>
          <w:sz w:val="22"/>
          <w:szCs w:val="22"/>
        </w:rPr>
        <w:t xml:space="preserve">charged and calculated by the Client's Bankers from </w:t>
      </w:r>
      <w:r w:rsidRPr="001F614C">
        <w:rPr>
          <w:rFonts w:ascii="Arial" w:hAnsi="Arial" w:cs="Arial"/>
          <w:color w:val="000000" w:themeColor="text1"/>
          <w:spacing w:val="-13"/>
          <w:sz w:val="22"/>
          <w:szCs w:val="22"/>
        </w:rPr>
        <w:t>time to time to it;</w:t>
      </w:r>
    </w:p>
    <w:p w14:paraId="6A0BB8C0"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3"/>
          <w:sz w:val="22"/>
          <w:szCs w:val="22"/>
        </w:rPr>
        <w:t>"</w:t>
      </w:r>
      <w:r w:rsidRPr="001F614C">
        <w:rPr>
          <w:rFonts w:ascii="Arial" w:hAnsi="Arial" w:cs="Arial"/>
          <w:b/>
          <w:color w:val="000000" w:themeColor="text1"/>
          <w:sz w:val="22"/>
        </w:rPr>
        <w:t>professional service provider</w:t>
      </w:r>
      <w:r w:rsidRPr="001F614C">
        <w:rPr>
          <w:rFonts w:ascii="Arial" w:hAnsi="Arial" w:cs="Arial"/>
          <w:color w:val="000000" w:themeColor="text1"/>
          <w:sz w:val="22"/>
        </w:rPr>
        <w:t>" refers to service providers whose services are generally considered to be professional in their nature and are overseen by a supervisory Body recognised in terms of the South African Law;</w:t>
      </w:r>
    </w:p>
    <w:p w14:paraId="5EBB9363"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2"/>
          <w:sz w:val="22"/>
          <w:szCs w:val="22"/>
        </w:rPr>
        <w:t>“</w:t>
      </w:r>
      <w:r w:rsidRPr="001F614C">
        <w:rPr>
          <w:rFonts w:ascii="Arial" w:hAnsi="Arial" w:cs="Arial"/>
          <w:b/>
          <w:color w:val="000000" w:themeColor="text1"/>
          <w:sz w:val="22"/>
        </w:rPr>
        <w:t>professional indemnity</w:t>
      </w:r>
      <w:r w:rsidRPr="001F614C">
        <w:rPr>
          <w:rFonts w:ascii="Arial" w:hAnsi="Arial" w:cs="Arial"/>
          <w:color w:val="000000" w:themeColor="text1"/>
          <w:spacing w:val="-12"/>
          <w:sz w:val="22"/>
          <w:szCs w:val="22"/>
        </w:rPr>
        <w:t xml:space="preserve">" </w:t>
      </w:r>
      <w:r w:rsidRPr="001F614C">
        <w:rPr>
          <w:rFonts w:ascii="Arial" w:hAnsi="Arial" w:cs="Arial"/>
          <w:color w:val="000000" w:themeColor="text1"/>
          <w:sz w:val="22"/>
        </w:rPr>
        <w:t>refers to the professional indemnity, detailing the required level of Professional Indemnity Insurance in respect of the obligations of the SERVICE PROVIDER insofar as these are applicable as set out by the standards of the particular consultancy industry</w:t>
      </w:r>
      <w:r w:rsidRPr="001F614C">
        <w:rPr>
          <w:rFonts w:ascii="Arial" w:hAnsi="Arial" w:cs="Arial"/>
          <w:color w:val="000000" w:themeColor="text1"/>
          <w:spacing w:val="-12"/>
          <w:sz w:val="22"/>
          <w:szCs w:val="22"/>
        </w:rPr>
        <w:t>;</w:t>
      </w:r>
    </w:p>
    <w:p w14:paraId="5D121D8C"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w:t>
      </w:r>
      <w:r w:rsidRPr="001F614C">
        <w:rPr>
          <w:rFonts w:ascii="Arial" w:hAnsi="Arial" w:cs="Arial"/>
          <w:b/>
          <w:color w:val="000000" w:themeColor="text1"/>
          <w:sz w:val="22"/>
          <w:szCs w:val="22"/>
        </w:rPr>
        <w:t>quality and performance standards</w:t>
      </w:r>
      <w:r w:rsidRPr="001F614C">
        <w:rPr>
          <w:rFonts w:ascii="Arial" w:hAnsi="Arial" w:cs="Arial"/>
          <w:color w:val="000000" w:themeColor="text1"/>
          <w:sz w:val="22"/>
          <w:szCs w:val="22"/>
        </w:rPr>
        <w:t xml:space="preserve">” refers to service levels and conditions agreed to between the parties in terms of this, legal requirements promulgated </w:t>
      </w:r>
      <w:r w:rsidRPr="001F614C">
        <w:rPr>
          <w:rFonts w:ascii="Arial" w:hAnsi="Arial" w:cs="Arial"/>
          <w:color w:val="000000" w:themeColor="text1"/>
          <w:sz w:val="22"/>
          <w:szCs w:val="22"/>
        </w:rPr>
        <w:lastRenderedPageBreak/>
        <w:t>from time to time and industry standards as practiced or observed in the various service industries involved;</w:t>
      </w:r>
    </w:p>
    <w:p w14:paraId="1B0462DF"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w:t>
      </w:r>
      <w:r w:rsidRPr="001F614C">
        <w:rPr>
          <w:rFonts w:ascii="Arial" w:hAnsi="Arial" w:cs="Arial"/>
          <w:b/>
          <w:color w:val="000000" w:themeColor="text1"/>
          <w:sz w:val="22"/>
          <w:szCs w:val="22"/>
        </w:rPr>
        <w:t>services</w:t>
      </w:r>
      <w:r w:rsidRPr="001F614C">
        <w:rPr>
          <w:rFonts w:ascii="Arial" w:hAnsi="Arial" w:cs="Arial"/>
          <w:color w:val="000000" w:themeColor="text1"/>
          <w:sz w:val="22"/>
          <w:szCs w:val="22"/>
        </w:rPr>
        <w:t>" refers to the services that the SERVICE PROVIDER</w:t>
      </w:r>
      <w:r w:rsidRPr="001F614C">
        <w:rPr>
          <w:rFonts w:ascii="Arial" w:hAnsi="Arial" w:cs="Arial"/>
          <w:color w:val="000000" w:themeColor="text1"/>
          <w:spacing w:val="-6"/>
          <w:sz w:val="22"/>
          <w:szCs w:val="22"/>
        </w:rPr>
        <w:t xml:space="preserve"> has undertaken to provide in terms of this </w:t>
      </w:r>
      <w:r w:rsidRPr="001F614C">
        <w:rPr>
          <w:rFonts w:ascii="Arial" w:hAnsi="Arial" w:cs="Arial"/>
          <w:color w:val="000000" w:themeColor="text1"/>
          <w:spacing w:val="-3"/>
          <w:sz w:val="22"/>
          <w:szCs w:val="22"/>
        </w:rPr>
        <w:t xml:space="preserve">Agreement and in particular the services as listed in </w:t>
      </w:r>
      <w:r w:rsidRPr="001F614C">
        <w:rPr>
          <w:rFonts w:ascii="Arial" w:hAnsi="Arial" w:cs="Arial"/>
          <w:b/>
          <w:color w:val="000000" w:themeColor="text1"/>
          <w:spacing w:val="-3"/>
          <w:sz w:val="22"/>
          <w:szCs w:val="22"/>
        </w:rPr>
        <w:t>ANNEXURE 1</w:t>
      </w:r>
      <w:r w:rsidRPr="001F614C">
        <w:rPr>
          <w:rFonts w:ascii="Arial" w:hAnsi="Arial" w:cs="Arial"/>
          <w:color w:val="000000" w:themeColor="text1"/>
          <w:spacing w:val="-3"/>
          <w:sz w:val="22"/>
          <w:szCs w:val="22"/>
        </w:rPr>
        <w:t>;</w:t>
      </w:r>
    </w:p>
    <w:p w14:paraId="1251C4C7"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w:t>
      </w:r>
      <w:r w:rsidRPr="001F614C">
        <w:rPr>
          <w:rFonts w:ascii="Arial" w:hAnsi="Arial" w:cs="Arial"/>
          <w:b/>
          <w:color w:val="000000" w:themeColor="text1"/>
          <w:sz w:val="22"/>
          <w:szCs w:val="22"/>
        </w:rPr>
        <w:t>SERVICE PROVIDER</w:t>
      </w:r>
      <w:r w:rsidRPr="001F614C">
        <w:rPr>
          <w:rFonts w:ascii="Arial" w:hAnsi="Arial" w:cs="Arial"/>
          <w:color w:val="000000" w:themeColor="text1"/>
          <w:sz w:val="22"/>
          <w:szCs w:val="22"/>
        </w:rPr>
        <w:t xml:space="preserve">" refers to </w:t>
      </w:r>
      <w:bookmarkStart w:id="145" w:name="Text9"/>
      <w:r w:rsidRPr="001F614C">
        <w:rPr>
          <w:rFonts w:ascii="Arial" w:hAnsi="Arial" w:cs="Arial"/>
          <w:color w:val="000000" w:themeColor="text1"/>
          <w:sz w:val="22"/>
          <w:szCs w:val="22"/>
        </w:rPr>
        <w:fldChar w:fldCharType="begin">
          <w:ffData>
            <w:name w:val="Text9"/>
            <w:enabled/>
            <w:calcOnExit w:val="0"/>
            <w:textInput>
              <w:default w:val="FULL NAME OF SERVICE PROVIDER"/>
            </w:textInput>
          </w:ffData>
        </w:fldChar>
      </w:r>
      <w:r w:rsidRPr="001F614C">
        <w:rPr>
          <w:rFonts w:ascii="Arial" w:hAnsi="Arial" w:cs="Arial"/>
          <w:color w:val="000000" w:themeColor="text1"/>
          <w:sz w:val="22"/>
          <w:szCs w:val="22"/>
        </w:rPr>
        <w:instrText xml:space="preserve"> FORMTEXT </w:instrText>
      </w:r>
      <w:r w:rsidRPr="001F614C">
        <w:rPr>
          <w:rFonts w:ascii="Arial" w:hAnsi="Arial" w:cs="Arial"/>
          <w:color w:val="000000" w:themeColor="text1"/>
          <w:sz w:val="22"/>
          <w:szCs w:val="22"/>
        </w:rPr>
      </w:r>
      <w:r w:rsidRPr="001F614C">
        <w:rPr>
          <w:rFonts w:ascii="Arial" w:hAnsi="Arial" w:cs="Arial"/>
          <w:color w:val="000000" w:themeColor="text1"/>
          <w:sz w:val="22"/>
          <w:szCs w:val="22"/>
        </w:rPr>
        <w:fldChar w:fldCharType="separate"/>
      </w:r>
      <w:r w:rsidRPr="001F614C">
        <w:rPr>
          <w:rFonts w:ascii="Arial" w:hAnsi="Arial" w:cs="Arial"/>
          <w:noProof/>
          <w:color w:val="000000" w:themeColor="text1"/>
          <w:sz w:val="22"/>
          <w:szCs w:val="22"/>
        </w:rPr>
        <w:t>FULL NAME OF SERVICE PROVIDER</w:t>
      </w:r>
      <w:r w:rsidRPr="001F614C">
        <w:rPr>
          <w:rFonts w:ascii="Arial" w:hAnsi="Arial" w:cs="Arial"/>
          <w:color w:val="000000" w:themeColor="text1"/>
          <w:sz w:val="22"/>
          <w:szCs w:val="22"/>
        </w:rPr>
        <w:fldChar w:fldCharType="end"/>
      </w:r>
      <w:bookmarkEnd w:id="145"/>
      <w:r w:rsidRPr="001F614C">
        <w:rPr>
          <w:rFonts w:ascii="Arial" w:hAnsi="Arial" w:cs="Arial"/>
          <w:color w:val="000000" w:themeColor="text1"/>
          <w:sz w:val="22"/>
          <w:szCs w:val="22"/>
        </w:rPr>
        <w:t xml:space="preserve">, Registration Number: </w:t>
      </w:r>
      <w:bookmarkStart w:id="146" w:name="Text10"/>
      <w:r w:rsidRPr="001F614C">
        <w:rPr>
          <w:rFonts w:ascii="Arial" w:hAnsi="Arial" w:cs="Arial"/>
          <w:color w:val="000000" w:themeColor="text1"/>
          <w:sz w:val="22"/>
          <w:szCs w:val="22"/>
        </w:rPr>
        <w:fldChar w:fldCharType="begin">
          <w:ffData>
            <w:name w:val="Text10"/>
            <w:enabled/>
            <w:calcOnExit w:val="0"/>
            <w:textInput>
              <w:default w:val="______________"/>
            </w:textInput>
          </w:ffData>
        </w:fldChar>
      </w:r>
      <w:r w:rsidRPr="001F614C">
        <w:rPr>
          <w:rFonts w:ascii="Arial" w:hAnsi="Arial" w:cs="Arial"/>
          <w:color w:val="000000" w:themeColor="text1"/>
          <w:sz w:val="22"/>
          <w:szCs w:val="22"/>
        </w:rPr>
        <w:instrText xml:space="preserve"> FORMTEXT </w:instrText>
      </w:r>
      <w:r w:rsidRPr="001F614C">
        <w:rPr>
          <w:rFonts w:ascii="Arial" w:hAnsi="Arial" w:cs="Arial"/>
          <w:color w:val="000000" w:themeColor="text1"/>
          <w:sz w:val="22"/>
          <w:szCs w:val="22"/>
        </w:rPr>
      </w:r>
      <w:r w:rsidRPr="001F614C">
        <w:rPr>
          <w:rFonts w:ascii="Arial" w:hAnsi="Arial" w:cs="Arial"/>
          <w:color w:val="000000" w:themeColor="text1"/>
          <w:sz w:val="22"/>
          <w:szCs w:val="22"/>
        </w:rPr>
        <w:fldChar w:fldCharType="separate"/>
      </w:r>
      <w:r w:rsidRPr="001F614C">
        <w:rPr>
          <w:rFonts w:ascii="Arial" w:hAnsi="Arial" w:cs="Arial"/>
          <w:noProof/>
          <w:color w:val="000000" w:themeColor="text1"/>
          <w:sz w:val="22"/>
          <w:szCs w:val="22"/>
        </w:rPr>
        <w:t>______________</w:t>
      </w:r>
      <w:r w:rsidRPr="001F614C">
        <w:rPr>
          <w:rFonts w:ascii="Arial" w:hAnsi="Arial" w:cs="Arial"/>
          <w:color w:val="000000" w:themeColor="text1"/>
          <w:sz w:val="22"/>
          <w:szCs w:val="22"/>
        </w:rPr>
        <w:fldChar w:fldCharType="end"/>
      </w:r>
      <w:bookmarkEnd w:id="146"/>
      <w:r w:rsidRPr="001F614C">
        <w:rPr>
          <w:rFonts w:ascii="Arial" w:hAnsi="Arial" w:cs="Arial"/>
          <w:color w:val="000000" w:themeColor="text1"/>
          <w:sz w:val="22"/>
          <w:szCs w:val="22"/>
        </w:rPr>
        <w:t xml:space="preserve">, a _____________________ duly registered and/or incorporated according to the laws of the Republic of South Africa and having its principal place of business in </w:t>
      </w:r>
      <w:bookmarkStart w:id="147" w:name="Text11"/>
      <w:r w:rsidRPr="001F614C">
        <w:rPr>
          <w:rFonts w:ascii="Arial" w:hAnsi="Arial" w:cs="Arial"/>
          <w:color w:val="000000" w:themeColor="text1"/>
          <w:sz w:val="22"/>
          <w:szCs w:val="22"/>
        </w:rPr>
        <w:fldChar w:fldCharType="begin">
          <w:ffData>
            <w:name w:val="Text11"/>
            <w:enabled/>
            <w:calcOnExit w:val="0"/>
            <w:textInput>
              <w:default w:val="_______________________________"/>
            </w:textInput>
          </w:ffData>
        </w:fldChar>
      </w:r>
      <w:r w:rsidRPr="001F614C">
        <w:rPr>
          <w:rFonts w:ascii="Arial" w:hAnsi="Arial" w:cs="Arial"/>
          <w:color w:val="000000" w:themeColor="text1"/>
          <w:sz w:val="22"/>
          <w:szCs w:val="22"/>
        </w:rPr>
        <w:instrText xml:space="preserve"> FORMTEXT </w:instrText>
      </w:r>
      <w:r w:rsidRPr="001F614C">
        <w:rPr>
          <w:rFonts w:ascii="Arial" w:hAnsi="Arial" w:cs="Arial"/>
          <w:color w:val="000000" w:themeColor="text1"/>
          <w:sz w:val="22"/>
          <w:szCs w:val="22"/>
        </w:rPr>
      </w:r>
      <w:r w:rsidRPr="001F614C">
        <w:rPr>
          <w:rFonts w:ascii="Arial" w:hAnsi="Arial" w:cs="Arial"/>
          <w:color w:val="000000" w:themeColor="text1"/>
          <w:sz w:val="22"/>
          <w:szCs w:val="22"/>
        </w:rPr>
        <w:fldChar w:fldCharType="separate"/>
      </w:r>
      <w:r w:rsidRPr="001F614C">
        <w:rPr>
          <w:rFonts w:ascii="Arial" w:hAnsi="Arial" w:cs="Arial"/>
          <w:noProof/>
          <w:color w:val="000000" w:themeColor="text1"/>
          <w:sz w:val="22"/>
          <w:szCs w:val="22"/>
        </w:rPr>
        <w:t>_______________________________</w:t>
      </w:r>
      <w:r w:rsidRPr="001F614C">
        <w:rPr>
          <w:rFonts w:ascii="Arial" w:hAnsi="Arial" w:cs="Arial"/>
          <w:color w:val="000000" w:themeColor="text1"/>
          <w:sz w:val="22"/>
          <w:szCs w:val="22"/>
        </w:rPr>
        <w:fldChar w:fldCharType="end"/>
      </w:r>
      <w:bookmarkEnd w:id="147"/>
      <w:r w:rsidRPr="001F614C">
        <w:rPr>
          <w:rFonts w:ascii="Arial" w:hAnsi="Arial" w:cs="Arial"/>
          <w:color w:val="000000" w:themeColor="text1"/>
          <w:sz w:val="22"/>
          <w:szCs w:val="22"/>
        </w:rPr>
        <w:t>;</w:t>
      </w:r>
    </w:p>
    <w:p w14:paraId="65F6CFDF"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w:t>
      </w:r>
      <w:r w:rsidRPr="001F614C">
        <w:rPr>
          <w:rFonts w:ascii="Arial" w:hAnsi="Arial" w:cs="Arial"/>
          <w:b/>
          <w:color w:val="000000" w:themeColor="text1"/>
          <w:sz w:val="22"/>
          <w:szCs w:val="22"/>
        </w:rPr>
        <w:t>SHE</w:t>
      </w:r>
      <w:r w:rsidRPr="001F614C">
        <w:rPr>
          <w:rFonts w:ascii="Arial" w:hAnsi="Arial" w:cs="Arial"/>
          <w:color w:val="000000" w:themeColor="text1"/>
          <w:sz w:val="22"/>
          <w:szCs w:val="22"/>
        </w:rPr>
        <w:t>” refers to safety, health and environment,</w:t>
      </w:r>
    </w:p>
    <w:p w14:paraId="48918616"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0"/>
          <w:sz w:val="22"/>
          <w:szCs w:val="22"/>
        </w:rPr>
        <w:t>"</w:t>
      </w:r>
      <w:r w:rsidRPr="001F614C">
        <w:rPr>
          <w:rFonts w:ascii="Arial" w:hAnsi="Arial" w:cs="Arial"/>
          <w:b/>
          <w:color w:val="000000" w:themeColor="text1"/>
          <w:sz w:val="22"/>
          <w:szCs w:val="22"/>
        </w:rPr>
        <w:t>signature date</w:t>
      </w:r>
      <w:r w:rsidRPr="001F614C">
        <w:rPr>
          <w:rFonts w:ascii="Arial" w:hAnsi="Arial" w:cs="Arial"/>
          <w:color w:val="000000" w:themeColor="text1"/>
          <w:spacing w:val="-10"/>
          <w:sz w:val="22"/>
          <w:szCs w:val="22"/>
        </w:rPr>
        <w:t xml:space="preserve">" </w:t>
      </w:r>
      <w:r w:rsidRPr="001F614C">
        <w:rPr>
          <w:rFonts w:ascii="Arial" w:hAnsi="Arial" w:cs="Arial"/>
          <w:color w:val="000000" w:themeColor="text1"/>
          <w:sz w:val="22"/>
        </w:rPr>
        <w:t>refers to the date of signature of this Agreement and, if signed on different dates, the later of the two dates</w:t>
      </w:r>
      <w:r w:rsidRPr="001F614C">
        <w:rPr>
          <w:rFonts w:ascii="Arial" w:hAnsi="Arial" w:cs="Arial"/>
          <w:color w:val="000000" w:themeColor="text1"/>
          <w:spacing w:val="-13"/>
          <w:sz w:val="22"/>
          <w:szCs w:val="22"/>
        </w:rPr>
        <w:t>.</w:t>
      </w:r>
    </w:p>
    <w:p w14:paraId="11D1DF4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13"/>
          <w:sz w:val="22"/>
          <w:szCs w:val="22"/>
        </w:rPr>
        <w:t xml:space="preserve">Any </w:t>
      </w:r>
      <w:r w:rsidRPr="001F614C">
        <w:rPr>
          <w:rFonts w:ascii="Arial" w:hAnsi="Arial" w:cs="Arial"/>
          <w:color w:val="000000" w:themeColor="text1"/>
          <w:sz w:val="22"/>
          <w:szCs w:val="22"/>
        </w:rPr>
        <w:t>reference to an enactment is to that enactment as at the date of signature hereof and as amended or re-enacted from time to time.</w:t>
      </w:r>
    </w:p>
    <w:p w14:paraId="3B703044"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3"/>
          <w:sz w:val="22"/>
          <w:szCs w:val="22"/>
        </w:rPr>
        <w:t xml:space="preserve">If any provision in a definition is a substantive provision </w:t>
      </w:r>
      <w:r w:rsidRPr="001F614C">
        <w:rPr>
          <w:rFonts w:ascii="Arial" w:hAnsi="Arial" w:cs="Arial"/>
          <w:color w:val="000000" w:themeColor="text1"/>
          <w:sz w:val="22"/>
          <w:szCs w:val="22"/>
        </w:rPr>
        <w:t xml:space="preserve">conferring rights or imposing obligations on any party, </w:t>
      </w:r>
      <w:r w:rsidRPr="001F614C">
        <w:rPr>
          <w:rFonts w:ascii="Arial" w:hAnsi="Arial" w:cs="Arial"/>
          <w:color w:val="000000" w:themeColor="text1"/>
          <w:sz w:val="22"/>
        </w:rPr>
        <w:t>notwithstanding that it is only in the definition clause, effect shall be given to it as if it were a substantive provision in the body of the Agreement.</w:t>
      </w:r>
    </w:p>
    <w:p w14:paraId="59F86962"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5"/>
          <w:sz w:val="22"/>
          <w:szCs w:val="22"/>
        </w:rPr>
        <w:t xml:space="preserve">When any number of days is prescribed in this Agreement, </w:t>
      </w:r>
      <w:r w:rsidRPr="001F614C">
        <w:rPr>
          <w:rFonts w:ascii="Arial" w:hAnsi="Arial" w:cs="Arial"/>
          <w:color w:val="000000" w:themeColor="text1"/>
          <w:spacing w:val="-4"/>
          <w:sz w:val="22"/>
          <w:szCs w:val="22"/>
        </w:rPr>
        <w:t xml:space="preserve">same shall be reckoned exclusively of the first and </w:t>
      </w:r>
      <w:r w:rsidRPr="001F614C">
        <w:rPr>
          <w:rFonts w:ascii="Arial" w:hAnsi="Arial" w:cs="Arial"/>
          <w:color w:val="000000" w:themeColor="text1"/>
          <w:sz w:val="22"/>
          <w:szCs w:val="22"/>
        </w:rPr>
        <w:t>inclusively of the last day unless the last day falls on a Saturday, Sunday or public holiday, in which case the last day shall be the next succeeding day which is not a Saturday, Sunday or public holiday.</w:t>
      </w:r>
      <w:r w:rsidRPr="001F614C">
        <w:rPr>
          <w:rFonts w:ascii="Arial" w:hAnsi="Arial" w:cs="Arial"/>
          <w:color w:val="000000" w:themeColor="text1"/>
          <w:spacing w:val="-3"/>
          <w:sz w:val="22"/>
          <w:szCs w:val="22"/>
        </w:rPr>
        <w:t xml:space="preserve"> </w:t>
      </w:r>
    </w:p>
    <w:p w14:paraId="29EFB5C9"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3"/>
          <w:sz w:val="22"/>
          <w:szCs w:val="22"/>
        </w:rPr>
        <w:t xml:space="preserve">Where figures are referred to in numerals and in words, if </w:t>
      </w:r>
      <w:r w:rsidRPr="001F614C">
        <w:rPr>
          <w:rFonts w:ascii="Arial" w:hAnsi="Arial" w:cs="Arial"/>
          <w:color w:val="000000" w:themeColor="text1"/>
          <w:sz w:val="22"/>
          <w:szCs w:val="22"/>
        </w:rPr>
        <w:t>there is any conflict between the two, the words shall prevail.</w:t>
      </w:r>
    </w:p>
    <w:p w14:paraId="6C1DAA0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5"/>
          <w:sz w:val="22"/>
          <w:szCs w:val="22"/>
        </w:rPr>
        <w:t>Expressions defined in this Agreement shall bear th</w:t>
      </w:r>
      <w:r w:rsidRPr="001F614C">
        <w:rPr>
          <w:rFonts w:ascii="Arial" w:hAnsi="Arial" w:cs="Arial"/>
          <w:color w:val="000000" w:themeColor="text1"/>
          <w:sz w:val="22"/>
        </w:rPr>
        <w:t>e same meanings in schedules or annexures to this Agreement which do not themselves contain their own definitions</w:t>
      </w:r>
      <w:r w:rsidRPr="001F614C">
        <w:rPr>
          <w:rFonts w:ascii="Arial" w:hAnsi="Arial" w:cs="Arial"/>
          <w:color w:val="000000" w:themeColor="text1"/>
          <w:spacing w:val="-12"/>
          <w:sz w:val="22"/>
          <w:szCs w:val="22"/>
        </w:rPr>
        <w:t>.</w:t>
      </w:r>
    </w:p>
    <w:p w14:paraId="491179E2"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3E7D9FC1" w14:textId="77777777" w:rsidR="008B39CA" w:rsidRPr="001F614C" w:rsidRDefault="008B39CA" w:rsidP="008B39CA">
      <w:pPr>
        <w:widowControl w:val="0"/>
        <w:numPr>
          <w:ilvl w:val="0"/>
          <w:numId w:val="8"/>
        </w:numPr>
        <w:tabs>
          <w:tab w:val="left" w:pos="567"/>
        </w:tabs>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 xml:space="preserve">APPOINTMENT </w:t>
      </w:r>
    </w:p>
    <w:p w14:paraId="746681FB"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1B957658"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CLIENT appoints the SERVICE PROVIDER to provide the services and the SERVICE PROVIDER accepts such appointment for the duration and on the terms and conditions of the Agreement.</w:t>
      </w:r>
    </w:p>
    <w:p w14:paraId="4FE9C0B2"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basis of the appointment in clause 3.1 is in terms of a tender process , a copy of which forms part of this Agreement but not attached hereto, as set out in:</w:t>
      </w:r>
    </w:p>
    <w:p w14:paraId="55924561"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b/>
          <w:color w:val="000000" w:themeColor="text1"/>
          <w:sz w:val="22"/>
          <w:szCs w:val="22"/>
        </w:rPr>
      </w:pPr>
      <w:r w:rsidRPr="001F614C">
        <w:rPr>
          <w:rFonts w:ascii="Arial" w:hAnsi="Arial" w:cs="Arial"/>
          <w:b/>
          <w:color w:val="000000" w:themeColor="text1"/>
          <w:sz w:val="22"/>
        </w:rPr>
        <w:t>SECTION A</w:t>
      </w:r>
    </w:p>
    <w:p w14:paraId="677C7679"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b/>
          <w:color w:val="000000" w:themeColor="text1"/>
          <w:sz w:val="22"/>
          <w:szCs w:val="22"/>
        </w:rPr>
      </w:pPr>
      <w:r w:rsidRPr="001F614C">
        <w:rPr>
          <w:rFonts w:ascii="Arial" w:hAnsi="Arial" w:cs="Arial"/>
          <w:b/>
          <w:color w:val="000000" w:themeColor="text1"/>
          <w:sz w:val="22"/>
        </w:rPr>
        <w:t>SECTION B</w:t>
      </w:r>
    </w:p>
    <w:p w14:paraId="2CD9F0CD"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b/>
          <w:color w:val="000000" w:themeColor="text1"/>
          <w:sz w:val="22"/>
          <w:szCs w:val="22"/>
        </w:rPr>
      </w:pPr>
      <w:r w:rsidRPr="001F614C">
        <w:rPr>
          <w:rFonts w:ascii="Arial" w:hAnsi="Arial" w:cs="Arial"/>
          <w:b/>
          <w:color w:val="000000" w:themeColor="text1"/>
          <w:sz w:val="22"/>
        </w:rPr>
        <w:t>SECTION C</w:t>
      </w:r>
    </w:p>
    <w:p w14:paraId="3FF7B114" w14:textId="77777777" w:rsidR="00B42999" w:rsidRPr="001F614C" w:rsidRDefault="00B42999" w:rsidP="00B42999">
      <w:pPr>
        <w:widowControl w:val="0"/>
        <w:autoSpaceDE w:val="0"/>
        <w:autoSpaceDN w:val="0"/>
        <w:adjustRightInd w:val="0"/>
        <w:spacing w:line="276" w:lineRule="auto"/>
        <w:ind w:left="1418"/>
        <w:jc w:val="both"/>
        <w:rPr>
          <w:rFonts w:ascii="Arial" w:hAnsi="Arial" w:cs="Arial"/>
          <w:b/>
          <w:color w:val="000000" w:themeColor="text1"/>
          <w:sz w:val="22"/>
          <w:szCs w:val="22"/>
        </w:rPr>
      </w:pPr>
    </w:p>
    <w:p w14:paraId="1C51267B"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rPr>
      </w:pPr>
      <w:r w:rsidRPr="001F614C">
        <w:rPr>
          <w:rFonts w:ascii="Arial" w:hAnsi="Arial" w:cs="Arial"/>
          <w:b/>
          <w:color w:val="000000" w:themeColor="text1"/>
          <w:sz w:val="22"/>
        </w:rPr>
        <w:t>PROVISION OF SERVICES</w:t>
      </w:r>
    </w:p>
    <w:p w14:paraId="703E0AD5"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17327887"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pacing w:val="-7"/>
          <w:sz w:val="22"/>
          <w:szCs w:val="22"/>
        </w:rPr>
        <w:t xml:space="preserve">The </w:t>
      </w:r>
      <w:r w:rsidRPr="001F614C">
        <w:rPr>
          <w:rFonts w:ascii="Arial" w:hAnsi="Arial" w:cs="Arial"/>
          <w:color w:val="000000" w:themeColor="text1"/>
          <w:sz w:val="22"/>
        </w:rPr>
        <w:t xml:space="preserve">SERVICE PROVIDER hereby undertakes in favour of the CLIENT to perform the services in accordance with the provisions of this Agreement, and in particular the services and time frames as set out in hereto marked </w:t>
      </w:r>
      <w:r w:rsidRPr="001F614C">
        <w:rPr>
          <w:rFonts w:ascii="Arial" w:hAnsi="Arial" w:cs="Arial"/>
          <w:b/>
          <w:color w:val="000000" w:themeColor="text1"/>
          <w:sz w:val="22"/>
        </w:rPr>
        <w:t>ANNEXURE 1.</w:t>
      </w:r>
    </w:p>
    <w:p w14:paraId="0646A34C"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5EF33C53" w14:textId="77777777" w:rsidR="00B42999" w:rsidRPr="001F614C" w:rsidRDefault="00B42999">
      <w:pPr>
        <w:rPr>
          <w:rFonts w:ascii="Arial" w:hAnsi="Arial" w:cs="Arial"/>
          <w:b/>
          <w:color w:val="000000" w:themeColor="text1"/>
          <w:sz w:val="22"/>
          <w:szCs w:val="22"/>
        </w:rPr>
      </w:pPr>
      <w:r w:rsidRPr="001F614C">
        <w:rPr>
          <w:rFonts w:ascii="Arial" w:hAnsi="Arial" w:cs="Arial"/>
          <w:b/>
          <w:color w:val="000000" w:themeColor="text1"/>
          <w:sz w:val="22"/>
          <w:szCs w:val="22"/>
        </w:rPr>
        <w:br w:type="page"/>
      </w:r>
    </w:p>
    <w:p w14:paraId="345E3251"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rPr>
      </w:pPr>
      <w:r w:rsidRPr="001F614C">
        <w:rPr>
          <w:rFonts w:ascii="Arial" w:hAnsi="Arial" w:cs="Arial"/>
          <w:b/>
          <w:color w:val="000000" w:themeColor="text1"/>
          <w:sz w:val="22"/>
          <w:szCs w:val="22"/>
        </w:rPr>
        <w:lastRenderedPageBreak/>
        <w:t>U</w:t>
      </w:r>
      <w:r w:rsidRPr="001F614C">
        <w:rPr>
          <w:rFonts w:ascii="Arial" w:hAnsi="Arial" w:cs="Arial"/>
          <w:b/>
          <w:color w:val="000000" w:themeColor="text1"/>
          <w:sz w:val="22"/>
        </w:rPr>
        <w:t>NDERTAKINGS BY THE SERVICE PROVIDER</w:t>
      </w:r>
    </w:p>
    <w:p w14:paraId="1CBD1210" w14:textId="77777777" w:rsidR="008B39CA" w:rsidRPr="001F614C" w:rsidRDefault="008B39CA" w:rsidP="008B39CA">
      <w:pPr>
        <w:widowControl w:val="0"/>
        <w:autoSpaceDE w:val="0"/>
        <w:autoSpaceDN w:val="0"/>
        <w:adjustRightInd w:val="0"/>
        <w:spacing w:line="276" w:lineRule="auto"/>
        <w:ind w:left="720"/>
        <w:rPr>
          <w:rFonts w:ascii="Arial" w:hAnsi="Arial" w:cs="Arial"/>
          <w:b/>
          <w:color w:val="000000" w:themeColor="text1"/>
          <w:sz w:val="22"/>
          <w:szCs w:val="22"/>
        </w:rPr>
      </w:pPr>
    </w:p>
    <w:p w14:paraId="1C6AB1FA"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undertakes whilst it is providing the services that:</w:t>
      </w:r>
    </w:p>
    <w:p w14:paraId="443A8635"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services will be performed by sufficient number of professional service providers who have the skill and experience required to perform the services;</w:t>
      </w:r>
    </w:p>
    <w:p w14:paraId="143B768C"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services will be performed in accordance with the quality and performance standards expected of service providers of same stature, or as referenced in clause 2.3.8;</w:t>
      </w:r>
    </w:p>
    <w:p w14:paraId="483FA3CA"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services will be provided in accordance with the needs of the CLIENT;</w:t>
      </w:r>
    </w:p>
    <w:p w14:paraId="4C7B486F"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it will plan, coordinate and manage the service provisions in consultation with the CLIENT and deal timeously with the documented results of service reviews in so far as there is sub-standard performance such that the interests of the CLIENT’s business is not prejudiced;</w:t>
      </w:r>
    </w:p>
    <w:p w14:paraId="3096B22D"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it will fully comply with all tender / brief specifications and requirements as per entire Agreement herein;</w:t>
      </w:r>
    </w:p>
    <w:p w14:paraId="203E38BF"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it will take out and adhere to its professional indemnity insurance that and as is required by the consultancy industry; and</w:t>
      </w:r>
    </w:p>
    <w:p w14:paraId="0E13CD68"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it will consult with the CLIENT with regard to any client competitor tendering of work before such tender is undertaken.</w:t>
      </w:r>
    </w:p>
    <w:p w14:paraId="28BBD657"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491A8CFD"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DELIVERY</w:t>
      </w:r>
    </w:p>
    <w:p w14:paraId="1A9FA765"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pacing w:val="-6"/>
          <w:sz w:val="22"/>
          <w:szCs w:val="22"/>
        </w:rPr>
      </w:pPr>
    </w:p>
    <w:p w14:paraId="79E58D3A"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6"/>
          <w:sz w:val="22"/>
          <w:szCs w:val="22"/>
        </w:rPr>
        <w:t xml:space="preserve">The </w:t>
      </w:r>
      <w:r w:rsidRPr="001F614C">
        <w:rPr>
          <w:rFonts w:ascii="Arial" w:hAnsi="Arial" w:cs="Arial"/>
          <w:color w:val="000000" w:themeColor="text1"/>
          <w:sz w:val="22"/>
        </w:rPr>
        <w:t xml:space="preserve">supply of services shall be in accordance with the general terms of this Agreement and more specifically in terms of </w:t>
      </w:r>
      <w:r w:rsidRPr="001F614C">
        <w:rPr>
          <w:rFonts w:ascii="Arial" w:hAnsi="Arial" w:cs="Arial"/>
          <w:b/>
          <w:color w:val="000000" w:themeColor="text1"/>
          <w:sz w:val="22"/>
        </w:rPr>
        <w:t>ANNEXURE 1</w:t>
      </w:r>
      <w:r w:rsidRPr="001F614C">
        <w:rPr>
          <w:rFonts w:ascii="Arial" w:hAnsi="Arial" w:cs="Arial"/>
          <w:color w:val="000000" w:themeColor="text1"/>
          <w:spacing w:val="-10"/>
          <w:sz w:val="22"/>
          <w:szCs w:val="22"/>
        </w:rPr>
        <w:t>.</w:t>
      </w:r>
    </w:p>
    <w:p w14:paraId="7667EB78"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Should the </w:t>
      </w:r>
      <w:r w:rsidRPr="001F614C">
        <w:rPr>
          <w:rFonts w:ascii="Arial" w:hAnsi="Arial" w:cs="Arial"/>
          <w:color w:val="000000" w:themeColor="text1"/>
          <w:sz w:val="22"/>
        </w:rPr>
        <w:t>SERVICE PROVIDER fail to complete the services or any part thereof before the date which is stipulated herein, an amount equal to one fourteen percent (1/14%) of the contract value may be deducted per day by the CLIENT for each day falling after stipulated completion date</w:t>
      </w:r>
      <w:r w:rsidRPr="001F614C">
        <w:rPr>
          <w:rFonts w:ascii="Arial" w:hAnsi="Arial" w:cs="Arial"/>
          <w:color w:val="000000" w:themeColor="text1"/>
          <w:sz w:val="22"/>
          <w:szCs w:val="22"/>
        </w:rPr>
        <w:t>, until the services are complete.</w:t>
      </w:r>
    </w:p>
    <w:p w14:paraId="0BC14F1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Such penalty shall be in consultation with the Conventional Penalties Act 1962 as amended.  </w:t>
      </w:r>
    </w:p>
    <w:p w14:paraId="1204AA09"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57FBCBF9"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z w:val="22"/>
          <w:szCs w:val="22"/>
        </w:rPr>
        <w:t>TIMING</w:t>
      </w:r>
    </w:p>
    <w:p w14:paraId="71CCEBD7"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pacing w:val="-12"/>
          <w:sz w:val="22"/>
          <w:szCs w:val="22"/>
          <w:u w:val="single"/>
        </w:rPr>
      </w:pPr>
    </w:p>
    <w:p w14:paraId="5D8095E2" w14:textId="77777777" w:rsidR="008B39CA" w:rsidRPr="001F614C" w:rsidRDefault="008B39CA" w:rsidP="008B39CA">
      <w:pPr>
        <w:widowControl w:val="0"/>
        <w:numPr>
          <w:ilvl w:val="1"/>
          <w:numId w:val="8"/>
        </w:numPr>
        <w:autoSpaceDE w:val="0"/>
        <w:autoSpaceDN w:val="0"/>
        <w:adjustRightInd w:val="0"/>
        <w:ind w:left="567" w:hanging="567"/>
        <w:rPr>
          <w:rFonts w:ascii="Arial" w:hAnsi="Arial" w:cs="Arial"/>
          <w:color w:val="000000" w:themeColor="text1"/>
          <w:sz w:val="22"/>
          <w:u w:val="single"/>
        </w:rPr>
      </w:pPr>
      <w:r w:rsidRPr="001F614C">
        <w:rPr>
          <w:rFonts w:ascii="Arial" w:hAnsi="Arial" w:cs="Arial"/>
          <w:color w:val="000000" w:themeColor="text1"/>
          <w:sz w:val="22"/>
          <w:u w:val="single"/>
        </w:rPr>
        <w:t>Commencement dates</w:t>
      </w:r>
    </w:p>
    <w:p w14:paraId="2902E5D4" w14:textId="77777777" w:rsidR="008B39CA" w:rsidRPr="001F614C" w:rsidRDefault="008B39CA" w:rsidP="008B39CA">
      <w:pPr>
        <w:widowControl w:val="0"/>
        <w:autoSpaceDE w:val="0"/>
        <w:autoSpaceDN w:val="0"/>
        <w:adjustRightInd w:val="0"/>
        <w:ind w:left="567"/>
        <w:jc w:val="both"/>
        <w:rPr>
          <w:rFonts w:ascii="Arial" w:hAnsi="Arial" w:cs="Arial"/>
          <w:color w:val="000000" w:themeColor="text1"/>
          <w:sz w:val="22"/>
        </w:rPr>
      </w:pPr>
      <w:r w:rsidRPr="001F614C">
        <w:rPr>
          <w:rFonts w:ascii="Arial" w:hAnsi="Arial" w:cs="Arial"/>
          <w:color w:val="000000" w:themeColor="text1"/>
          <w:sz w:val="22"/>
        </w:rPr>
        <w:t xml:space="preserve">The Parties agree to the commencement date of </w:t>
      </w:r>
      <w:bookmarkStart w:id="148" w:name="Text15"/>
      <w:r w:rsidRPr="001F614C">
        <w:rPr>
          <w:rFonts w:ascii="Arial" w:hAnsi="Arial" w:cs="Arial"/>
          <w:color w:val="000000" w:themeColor="text1"/>
          <w:sz w:val="22"/>
        </w:rPr>
        <w:fldChar w:fldCharType="begin">
          <w:ffData>
            <w:name w:val="Text15"/>
            <w:enabled/>
            <w:calcOnExit w:val="0"/>
            <w:textInput>
              <w:default w:val="____________________ "/>
            </w:textInput>
          </w:ffData>
        </w:fldChar>
      </w:r>
      <w:r w:rsidRPr="001F614C">
        <w:rPr>
          <w:rFonts w:ascii="Arial" w:hAnsi="Arial" w:cs="Arial"/>
          <w:color w:val="000000" w:themeColor="text1"/>
          <w:sz w:val="22"/>
        </w:rPr>
        <w:instrText xml:space="preserve"> FORMTEXT </w:instrText>
      </w:r>
      <w:r w:rsidRPr="001F614C">
        <w:rPr>
          <w:rFonts w:ascii="Arial" w:hAnsi="Arial" w:cs="Arial"/>
          <w:color w:val="000000" w:themeColor="text1"/>
          <w:sz w:val="22"/>
        </w:rPr>
      </w:r>
      <w:r w:rsidRPr="001F614C">
        <w:rPr>
          <w:rFonts w:ascii="Arial" w:hAnsi="Arial" w:cs="Arial"/>
          <w:color w:val="000000" w:themeColor="text1"/>
          <w:sz w:val="22"/>
        </w:rPr>
        <w:fldChar w:fldCharType="separate"/>
      </w:r>
      <w:r w:rsidRPr="001F614C">
        <w:rPr>
          <w:rFonts w:ascii="Arial" w:hAnsi="Arial" w:cs="Arial"/>
          <w:color w:val="000000" w:themeColor="text1"/>
          <w:sz w:val="22"/>
        </w:rPr>
        <w:t xml:space="preserve">____________________ </w:t>
      </w:r>
      <w:r w:rsidRPr="001F614C">
        <w:rPr>
          <w:rFonts w:ascii="Arial" w:hAnsi="Arial" w:cs="Arial"/>
          <w:color w:val="000000" w:themeColor="text1"/>
          <w:sz w:val="22"/>
        </w:rPr>
        <w:fldChar w:fldCharType="end"/>
      </w:r>
      <w:bookmarkEnd w:id="148"/>
      <w:r w:rsidRPr="001F614C">
        <w:rPr>
          <w:rFonts w:ascii="Arial" w:hAnsi="Arial" w:cs="Arial"/>
          <w:color w:val="000000" w:themeColor="text1"/>
          <w:sz w:val="22"/>
        </w:rPr>
        <w:t>for the commencement of the services and accordingly the services shall be completed by</w:t>
      </w:r>
      <w:bookmarkStart w:id="149" w:name="Text16"/>
      <w:r w:rsidRPr="001F614C">
        <w:rPr>
          <w:rFonts w:ascii="Arial" w:hAnsi="Arial" w:cs="Arial"/>
          <w:color w:val="000000" w:themeColor="text1"/>
          <w:sz w:val="22"/>
        </w:rPr>
        <w:fldChar w:fldCharType="begin">
          <w:ffData>
            <w:name w:val="Text16"/>
            <w:enabled/>
            <w:calcOnExit w:val="0"/>
            <w:textInput>
              <w:default w:val="______________"/>
            </w:textInput>
          </w:ffData>
        </w:fldChar>
      </w:r>
      <w:r w:rsidRPr="001F614C">
        <w:rPr>
          <w:rFonts w:ascii="Arial" w:hAnsi="Arial" w:cs="Arial"/>
          <w:color w:val="000000" w:themeColor="text1"/>
          <w:sz w:val="22"/>
        </w:rPr>
        <w:instrText xml:space="preserve"> FORMTEXT </w:instrText>
      </w:r>
      <w:r w:rsidRPr="001F614C">
        <w:rPr>
          <w:rFonts w:ascii="Arial" w:hAnsi="Arial" w:cs="Arial"/>
          <w:color w:val="000000" w:themeColor="text1"/>
          <w:sz w:val="22"/>
        </w:rPr>
      </w:r>
      <w:r w:rsidRPr="001F614C">
        <w:rPr>
          <w:rFonts w:ascii="Arial" w:hAnsi="Arial" w:cs="Arial"/>
          <w:color w:val="000000" w:themeColor="text1"/>
          <w:sz w:val="22"/>
        </w:rPr>
        <w:fldChar w:fldCharType="separate"/>
      </w:r>
      <w:r w:rsidRPr="001F614C">
        <w:rPr>
          <w:rFonts w:ascii="Arial" w:hAnsi="Arial" w:cs="Arial"/>
          <w:color w:val="000000" w:themeColor="text1"/>
          <w:sz w:val="22"/>
        </w:rPr>
        <w:t>______________</w:t>
      </w:r>
      <w:r w:rsidRPr="001F614C">
        <w:rPr>
          <w:rFonts w:ascii="Arial" w:hAnsi="Arial" w:cs="Arial"/>
          <w:color w:val="000000" w:themeColor="text1"/>
          <w:sz w:val="22"/>
        </w:rPr>
        <w:fldChar w:fldCharType="end"/>
      </w:r>
      <w:bookmarkEnd w:id="149"/>
      <w:r w:rsidRPr="001F614C">
        <w:rPr>
          <w:rFonts w:ascii="Arial" w:hAnsi="Arial" w:cs="Arial"/>
          <w:color w:val="000000" w:themeColor="text1"/>
          <w:sz w:val="22"/>
        </w:rPr>
        <w:t>.</w:t>
      </w:r>
    </w:p>
    <w:p w14:paraId="6F37D0FA" w14:textId="77777777" w:rsidR="008B39CA" w:rsidRPr="001F614C" w:rsidRDefault="008B39CA" w:rsidP="008B39CA">
      <w:pPr>
        <w:widowControl w:val="0"/>
        <w:autoSpaceDE w:val="0"/>
        <w:autoSpaceDN w:val="0"/>
        <w:adjustRightInd w:val="0"/>
        <w:jc w:val="both"/>
        <w:rPr>
          <w:rFonts w:ascii="Arial" w:hAnsi="Arial" w:cs="Arial"/>
          <w:color w:val="000000" w:themeColor="text1"/>
          <w:sz w:val="22"/>
        </w:rPr>
      </w:pPr>
    </w:p>
    <w:p w14:paraId="4B58F44A" w14:textId="77777777" w:rsidR="008B39CA" w:rsidRPr="001F614C" w:rsidRDefault="008B39CA" w:rsidP="008B39CA">
      <w:pPr>
        <w:widowControl w:val="0"/>
        <w:numPr>
          <w:ilvl w:val="1"/>
          <w:numId w:val="8"/>
        </w:numPr>
        <w:autoSpaceDE w:val="0"/>
        <w:autoSpaceDN w:val="0"/>
        <w:adjustRightInd w:val="0"/>
        <w:ind w:left="567" w:hanging="567"/>
        <w:jc w:val="both"/>
        <w:rPr>
          <w:rFonts w:ascii="Arial" w:hAnsi="Arial" w:cs="Arial"/>
          <w:color w:val="000000" w:themeColor="text1"/>
          <w:sz w:val="22"/>
          <w:u w:val="single"/>
        </w:rPr>
      </w:pPr>
      <w:r w:rsidRPr="001F614C">
        <w:rPr>
          <w:rFonts w:ascii="Arial" w:hAnsi="Arial" w:cs="Arial"/>
          <w:color w:val="000000" w:themeColor="text1"/>
          <w:spacing w:val="-10"/>
          <w:sz w:val="22"/>
          <w:u w:val="single"/>
        </w:rPr>
        <w:t xml:space="preserve">Delays </w:t>
      </w:r>
    </w:p>
    <w:p w14:paraId="2EA0A342" w14:textId="77777777" w:rsidR="008B39CA" w:rsidRPr="001F614C" w:rsidRDefault="008B39CA" w:rsidP="008B39CA">
      <w:pPr>
        <w:widowControl w:val="0"/>
        <w:autoSpaceDE w:val="0"/>
        <w:autoSpaceDN w:val="0"/>
        <w:adjustRightInd w:val="0"/>
        <w:ind w:left="567"/>
        <w:jc w:val="both"/>
        <w:rPr>
          <w:rFonts w:ascii="Arial" w:hAnsi="Arial" w:cs="Arial"/>
          <w:color w:val="000000" w:themeColor="text1"/>
          <w:sz w:val="22"/>
        </w:rPr>
      </w:pPr>
      <w:r w:rsidRPr="001F614C">
        <w:rPr>
          <w:rFonts w:ascii="Arial" w:hAnsi="Arial" w:cs="Arial"/>
          <w:color w:val="000000" w:themeColor="text1"/>
          <w:sz w:val="22"/>
        </w:rPr>
        <w:t xml:space="preserve">The SERVICE PROVIDER acknowledges that any delay may impede the business objectives of the CLIENT and will constitute a material breach of its obligations and render the SERVICE PROVIDER liable for damages as well as consequential damages. </w:t>
      </w:r>
    </w:p>
    <w:p w14:paraId="63A3F5CA" w14:textId="77777777" w:rsidR="008B39CA" w:rsidRPr="001F614C" w:rsidRDefault="008B39CA" w:rsidP="008B39CA">
      <w:pPr>
        <w:widowControl w:val="0"/>
        <w:autoSpaceDE w:val="0"/>
        <w:autoSpaceDN w:val="0"/>
        <w:adjustRightInd w:val="0"/>
        <w:ind w:left="567"/>
        <w:jc w:val="both"/>
        <w:rPr>
          <w:rFonts w:ascii="Arial" w:hAnsi="Arial" w:cs="Arial"/>
          <w:color w:val="000000" w:themeColor="text1"/>
          <w:sz w:val="22"/>
        </w:rPr>
      </w:pPr>
    </w:p>
    <w:p w14:paraId="241925EB" w14:textId="77777777" w:rsidR="008B39CA" w:rsidRPr="001F614C" w:rsidRDefault="008B39CA" w:rsidP="008B39CA">
      <w:pPr>
        <w:widowControl w:val="0"/>
        <w:autoSpaceDE w:val="0"/>
        <w:autoSpaceDN w:val="0"/>
        <w:adjustRightInd w:val="0"/>
        <w:ind w:left="567"/>
        <w:jc w:val="both"/>
        <w:rPr>
          <w:rFonts w:ascii="Arial" w:hAnsi="Arial" w:cs="Arial"/>
          <w:color w:val="000000" w:themeColor="text1"/>
          <w:sz w:val="22"/>
        </w:rPr>
      </w:pPr>
    </w:p>
    <w:p w14:paraId="73D0728C" w14:textId="77777777" w:rsidR="00B42999" w:rsidRPr="001F614C" w:rsidRDefault="00B42999">
      <w:pPr>
        <w:rPr>
          <w:rFonts w:ascii="Arial" w:hAnsi="Arial" w:cs="Arial"/>
          <w:b/>
          <w:color w:val="000000" w:themeColor="text1"/>
          <w:spacing w:val="-7"/>
          <w:sz w:val="22"/>
          <w:szCs w:val="22"/>
        </w:rPr>
      </w:pPr>
      <w:r w:rsidRPr="001F614C">
        <w:rPr>
          <w:rFonts w:ascii="Arial" w:hAnsi="Arial" w:cs="Arial"/>
          <w:b/>
          <w:color w:val="000000" w:themeColor="text1"/>
          <w:spacing w:val="-7"/>
          <w:sz w:val="22"/>
          <w:szCs w:val="22"/>
        </w:rPr>
        <w:br w:type="page"/>
      </w:r>
    </w:p>
    <w:p w14:paraId="1EC75E52"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pacing w:val="-7"/>
          <w:sz w:val="22"/>
          <w:szCs w:val="22"/>
        </w:rPr>
        <w:lastRenderedPageBreak/>
        <w:t>OBSERVANCE OF QUALITY AND STANDARDS</w:t>
      </w:r>
    </w:p>
    <w:p w14:paraId="617A3432"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pacing w:val="-10"/>
          <w:sz w:val="22"/>
          <w:szCs w:val="22"/>
          <w:u w:val="single"/>
        </w:rPr>
      </w:pPr>
    </w:p>
    <w:p w14:paraId="28315C26"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u w:val="single"/>
        </w:rPr>
      </w:pPr>
      <w:r w:rsidRPr="001F614C">
        <w:rPr>
          <w:rFonts w:ascii="Arial" w:hAnsi="Arial" w:cs="Arial"/>
          <w:color w:val="000000" w:themeColor="text1"/>
          <w:spacing w:val="-10"/>
          <w:sz w:val="22"/>
          <w:szCs w:val="22"/>
          <w:u w:val="single"/>
        </w:rPr>
        <w:t>Q</w:t>
      </w:r>
      <w:r w:rsidRPr="001F614C">
        <w:rPr>
          <w:rFonts w:ascii="Arial" w:hAnsi="Arial" w:cs="Arial"/>
          <w:color w:val="000000" w:themeColor="text1"/>
          <w:sz w:val="22"/>
          <w:u w:val="single"/>
        </w:rPr>
        <w:t>uality standards</w:t>
      </w:r>
    </w:p>
    <w:p w14:paraId="08A8EC8F"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SERVICE </w:t>
      </w:r>
      <w:r w:rsidRPr="001F614C">
        <w:rPr>
          <w:rFonts w:ascii="Arial" w:hAnsi="Arial" w:cs="Arial"/>
          <w:color w:val="000000" w:themeColor="text1"/>
          <w:sz w:val="22"/>
        </w:rPr>
        <w:t>PROVIDER acknowledges that the CLIENT is committed to the highest standards of performance in the conduct of its affairs, including the observance of OHSAS 14001 requirements in its environmental management and of OHSAS 18001 in the implementation of Occupational Health and Safety standards</w:t>
      </w:r>
      <w:r w:rsidRPr="001F614C">
        <w:rPr>
          <w:rFonts w:ascii="Arial" w:hAnsi="Arial" w:cs="Arial"/>
          <w:color w:val="000000" w:themeColor="text1"/>
          <w:spacing w:val="-8"/>
          <w:sz w:val="22"/>
          <w:szCs w:val="22"/>
        </w:rPr>
        <w:t xml:space="preserve">. </w:t>
      </w:r>
    </w:p>
    <w:p w14:paraId="5387D9C1"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8"/>
          <w:sz w:val="22"/>
          <w:szCs w:val="22"/>
        </w:rPr>
        <w:t xml:space="preserve">The </w:t>
      </w:r>
      <w:r w:rsidRPr="001F614C">
        <w:rPr>
          <w:rFonts w:ascii="Arial" w:hAnsi="Arial" w:cs="Arial"/>
          <w:color w:val="000000" w:themeColor="text1"/>
          <w:sz w:val="22"/>
        </w:rPr>
        <w:t xml:space="preserve">SERVICE PROVIDER undertakes to perform the services of this Agreement in terms of quality and performance standards expected of a SERVICE PROVIDER as set out in clause 2.3.8 and as set out in </w:t>
      </w:r>
      <w:r w:rsidRPr="001F614C">
        <w:rPr>
          <w:rFonts w:ascii="Arial" w:hAnsi="Arial" w:cs="Arial"/>
          <w:b/>
          <w:color w:val="000000" w:themeColor="text1"/>
          <w:sz w:val="22"/>
        </w:rPr>
        <w:t>SECTION A</w:t>
      </w:r>
      <w:r w:rsidRPr="001F614C">
        <w:rPr>
          <w:rFonts w:ascii="Arial" w:hAnsi="Arial" w:cs="Arial"/>
          <w:color w:val="000000" w:themeColor="text1"/>
          <w:sz w:val="22"/>
        </w:rPr>
        <w:t xml:space="preserve"> herein and the SERVICE PROVIDER furthermore undertakes not to do anything or to omit to do anything that may, in anyway, compromise the commitment of the CLIENT to its standards.</w:t>
      </w:r>
    </w:p>
    <w:p w14:paraId="1DB9969C"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pacing w:val="-10"/>
          <w:sz w:val="22"/>
          <w:szCs w:val="22"/>
          <w:u w:val="single"/>
        </w:rPr>
      </w:pPr>
    </w:p>
    <w:p w14:paraId="73D39BC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u w:val="single"/>
        </w:rPr>
      </w:pPr>
      <w:r w:rsidRPr="001F614C">
        <w:rPr>
          <w:rFonts w:ascii="Arial" w:hAnsi="Arial" w:cs="Arial"/>
          <w:color w:val="000000" w:themeColor="text1"/>
          <w:sz w:val="22"/>
          <w:u w:val="single"/>
        </w:rPr>
        <w:t>Disclosure</w:t>
      </w:r>
    </w:p>
    <w:p w14:paraId="180D5CCC"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8"/>
          <w:sz w:val="22"/>
          <w:szCs w:val="22"/>
        </w:rPr>
        <w:t xml:space="preserve">The </w:t>
      </w:r>
      <w:r w:rsidRPr="001F614C">
        <w:rPr>
          <w:rFonts w:ascii="Arial" w:hAnsi="Arial" w:cs="Arial"/>
          <w:color w:val="000000" w:themeColor="text1"/>
          <w:sz w:val="22"/>
        </w:rPr>
        <w:t>SERVICE PROVIDER undertakes to make full disclosure of any and all breaches, shortcomings, errors or defects in materials or performance as soon as they come to the notice of the SERVICE PROVIDER who acknowledges that it will in all events hold itself liable for such breaches, shortcomings, errors or defects in materials or performance including any consequential damages that might flow there from including the disclosure of work or potential work to be received for and by or on behalf of the CLIENT’S competitor.</w:t>
      </w:r>
    </w:p>
    <w:p w14:paraId="53ADB6AE"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3"/>
          <w:sz w:val="22"/>
          <w:szCs w:val="22"/>
        </w:rPr>
        <w:t>The</w:t>
      </w:r>
      <w:r w:rsidRPr="001F614C">
        <w:rPr>
          <w:rFonts w:ascii="Arial" w:hAnsi="Arial" w:cs="Arial"/>
          <w:color w:val="000000" w:themeColor="text1"/>
          <w:spacing w:val="-8"/>
          <w:sz w:val="22"/>
          <w:szCs w:val="22"/>
        </w:rPr>
        <w:t xml:space="preserve"> </w:t>
      </w:r>
      <w:r w:rsidRPr="001F614C">
        <w:rPr>
          <w:rFonts w:ascii="Arial" w:hAnsi="Arial" w:cs="Arial"/>
          <w:color w:val="000000" w:themeColor="text1"/>
          <w:sz w:val="22"/>
        </w:rPr>
        <w:t>SERVICE PROVIDER acknowledges that the services provided in terms of this Agreement may fall within the business objectives of the CLIENT and is aware of the implications of this and its exposure to consequential damages.</w:t>
      </w:r>
    </w:p>
    <w:p w14:paraId="4A46105F"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7CEEDA35"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pacing w:val="-6"/>
          <w:sz w:val="22"/>
          <w:szCs w:val="22"/>
        </w:rPr>
        <w:t>REPORT BACK MEETINGS</w:t>
      </w:r>
    </w:p>
    <w:p w14:paraId="72363151"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pacing w:val="-5"/>
          <w:sz w:val="22"/>
          <w:szCs w:val="22"/>
        </w:rPr>
      </w:pPr>
    </w:p>
    <w:p w14:paraId="240ED941"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rPr>
        <w:t>Where</w:t>
      </w:r>
      <w:r w:rsidRPr="001F614C">
        <w:rPr>
          <w:rFonts w:ascii="Arial" w:hAnsi="Arial" w:cs="Arial"/>
          <w:color w:val="000000" w:themeColor="text1"/>
          <w:spacing w:val="-5"/>
          <w:sz w:val="22"/>
          <w:szCs w:val="22"/>
        </w:rPr>
        <w:t xml:space="preserve"> </w:t>
      </w:r>
      <w:r w:rsidRPr="001F614C">
        <w:rPr>
          <w:rFonts w:ascii="Arial" w:hAnsi="Arial" w:cs="Arial"/>
          <w:color w:val="000000" w:themeColor="text1"/>
          <w:sz w:val="22"/>
        </w:rPr>
        <w:t>required by the CLIENT and communicated to the SERVICE PROVIDER in the manner provided for in this Agreement, the SERVICE PROVIDER shall, attend all such reasonable meetings as it may be required to and, there, provide such reports and other documentation as may be reasonably required for the purposes contemplated by this Agreement.</w:t>
      </w:r>
    </w:p>
    <w:p w14:paraId="68B14A95"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rPr>
      </w:pPr>
      <w:r w:rsidRPr="001F614C">
        <w:rPr>
          <w:rFonts w:ascii="Arial" w:hAnsi="Arial" w:cs="Arial"/>
          <w:color w:val="000000" w:themeColor="text1"/>
          <w:spacing w:val="-12"/>
          <w:sz w:val="22"/>
          <w:szCs w:val="22"/>
        </w:rPr>
        <w:t>T</w:t>
      </w:r>
      <w:r w:rsidRPr="001F614C">
        <w:rPr>
          <w:rFonts w:ascii="Arial" w:hAnsi="Arial" w:cs="Arial"/>
          <w:color w:val="000000" w:themeColor="text1"/>
          <w:sz w:val="22"/>
        </w:rPr>
        <w:t xml:space="preserve">raveling costs in respect of report back meetings as referred to above shall be agreed to prior to such meetings and shall be paid by the SERVICE PROVIDER and shall be regarded as not budgeted for in terms of the  </w:t>
      </w:r>
      <w:r w:rsidRPr="001F614C">
        <w:rPr>
          <w:rFonts w:ascii="Arial" w:hAnsi="Arial" w:cs="Arial"/>
          <w:b/>
          <w:color w:val="000000" w:themeColor="text1"/>
          <w:sz w:val="22"/>
        </w:rPr>
        <w:t>ANNEXURE 2</w:t>
      </w:r>
      <w:r w:rsidRPr="001F614C">
        <w:rPr>
          <w:rFonts w:ascii="Arial" w:hAnsi="Arial" w:cs="Arial"/>
          <w:color w:val="000000" w:themeColor="text1"/>
          <w:sz w:val="22"/>
        </w:rPr>
        <w:t xml:space="preserve">. </w:t>
      </w:r>
    </w:p>
    <w:p w14:paraId="74872A44"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006D6160"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pacing w:val="-7"/>
          <w:sz w:val="22"/>
          <w:szCs w:val="22"/>
        </w:rPr>
        <w:t>BY-LAWS AND REGULATIONS</w:t>
      </w:r>
    </w:p>
    <w:p w14:paraId="7F3D5E49"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7057227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In </w:t>
      </w:r>
      <w:r w:rsidRPr="001F614C">
        <w:rPr>
          <w:rFonts w:ascii="Arial" w:hAnsi="Arial" w:cs="Arial"/>
          <w:color w:val="000000" w:themeColor="text1"/>
          <w:sz w:val="22"/>
        </w:rPr>
        <w:t>the performance of its obligations, as provided for by this Agreement, the SERVICE PROVIDER undertakes</w:t>
      </w:r>
      <w:r w:rsidRPr="001F614C">
        <w:rPr>
          <w:rFonts w:ascii="Arial" w:hAnsi="Arial" w:cs="Arial"/>
          <w:color w:val="000000" w:themeColor="text1"/>
          <w:spacing w:val="-12"/>
          <w:sz w:val="22"/>
          <w:szCs w:val="22"/>
        </w:rPr>
        <w:t>:</w:t>
      </w:r>
    </w:p>
    <w:p w14:paraId="59D2E01D"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5"/>
          <w:sz w:val="22"/>
          <w:szCs w:val="22"/>
        </w:rPr>
        <w:t xml:space="preserve">to </w:t>
      </w:r>
      <w:r w:rsidRPr="001F614C">
        <w:rPr>
          <w:rFonts w:ascii="Arial" w:hAnsi="Arial" w:cs="Arial"/>
          <w:color w:val="000000" w:themeColor="text1"/>
          <w:sz w:val="22"/>
        </w:rPr>
        <w:t>comply and ensure compliance with all local, statutory, governmental and other laws and regulations in force and of application to the SERVICE PROVIDER, its employees, contractors and other persons or institutions subject to its control for the purposes of this Agreement,</w:t>
      </w:r>
    </w:p>
    <w:p w14:paraId="09EC9620"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rPr>
      </w:pPr>
      <w:r w:rsidRPr="001F614C">
        <w:rPr>
          <w:rFonts w:ascii="Arial" w:hAnsi="Arial" w:cs="Arial"/>
          <w:color w:val="000000" w:themeColor="text1"/>
          <w:spacing w:val="-10"/>
          <w:sz w:val="22"/>
          <w:szCs w:val="22"/>
        </w:rPr>
        <w:t>t</w:t>
      </w:r>
      <w:r w:rsidRPr="001F614C">
        <w:rPr>
          <w:rFonts w:ascii="Arial" w:hAnsi="Arial" w:cs="Arial"/>
          <w:color w:val="000000" w:themeColor="text1"/>
          <w:sz w:val="22"/>
        </w:rPr>
        <w:t>o indemnify the CLIENT against any loss, damages or punitive fines that it may suffer or have imposed on it by reason of its failure to comply with the provisions of clause 10.1.1, and</w:t>
      </w:r>
    </w:p>
    <w:p w14:paraId="5447F814"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1"/>
          <w:sz w:val="22"/>
          <w:szCs w:val="22"/>
        </w:rPr>
        <w:t xml:space="preserve">to </w:t>
      </w:r>
      <w:r w:rsidRPr="001F614C">
        <w:rPr>
          <w:rFonts w:ascii="Arial" w:hAnsi="Arial" w:cs="Arial"/>
          <w:color w:val="000000" w:themeColor="text1"/>
          <w:sz w:val="22"/>
        </w:rPr>
        <w:t xml:space="preserve">take out any professional indemnity for all professional service provider and </w:t>
      </w:r>
      <w:r w:rsidRPr="001F614C">
        <w:rPr>
          <w:rFonts w:ascii="Arial" w:hAnsi="Arial" w:cs="Arial"/>
          <w:color w:val="000000" w:themeColor="text1"/>
          <w:sz w:val="22"/>
        </w:rPr>
        <w:lastRenderedPageBreak/>
        <w:t>key persons for the</w:t>
      </w:r>
      <w:r w:rsidRPr="001F614C">
        <w:rPr>
          <w:rFonts w:ascii="Arial" w:hAnsi="Arial" w:cs="Arial"/>
          <w:color w:val="000000" w:themeColor="text1"/>
          <w:spacing w:val="-11"/>
          <w:sz w:val="22"/>
          <w:szCs w:val="22"/>
        </w:rPr>
        <w:t xml:space="preserve"> </w:t>
      </w:r>
      <w:r w:rsidRPr="001F614C">
        <w:rPr>
          <w:rFonts w:ascii="Arial" w:hAnsi="Arial" w:cs="Arial"/>
          <w:color w:val="000000" w:themeColor="text1"/>
          <w:sz w:val="22"/>
        </w:rPr>
        <w:t>purposes of rendering the services provided for in terms of this Agreement.</w:t>
      </w:r>
    </w:p>
    <w:p w14:paraId="680508C8"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242EC19E"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pacing w:val="-7"/>
          <w:sz w:val="22"/>
          <w:szCs w:val="22"/>
        </w:rPr>
        <w:t>PAYMENT</w:t>
      </w:r>
    </w:p>
    <w:p w14:paraId="30C67F86"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4A170934"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CLIENT undertakes to pay the SERVICE PROVIDER the total sum of </w:t>
      </w:r>
      <w:r w:rsidRPr="001F614C">
        <w:rPr>
          <w:rFonts w:ascii="Arial" w:hAnsi="Arial" w:cs="Arial"/>
          <w:b/>
          <w:color w:val="000000" w:themeColor="text1"/>
          <w:sz w:val="22"/>
          <w:szCs w:val="22"/>
        </w:rPr>
        <w:t>R __________________ (IN WORDS) including VAT</w:t>
      </w:r>
      <w:r w:rsidRPr="001F614C">
        <w:rPr>
          <w:rFonts w:ascii="Arial" w:hAnsi="Arial" w:cs="Arial"/>
          <w:color w:val="000000" w:themeColor="text1"/>
          <w:sz w:val="22"/>
          <w:szCs w:val="22"/>
        </w:rPr>
        <w:t xml:space="preserve">, as set out in </w:t>
      </w:r>
      <w:r w:rsidRPr="001F614C">
        <w:rPr>
          <w:rFonts w:ascii="Arial" w:hAnsi="Arial" w:cs="Arial"/>
          <w:b/>
          <w:color w:val="000000" w:themeColor="text1"/>
          <w:sz w:val="22"/>
          <w:szCs w:val="22"/>
        </w:rPr>
        <w:t xml:space="preserve">ANNEXURE 2 </w:t>
      </w:r>
      <w:r w:rsidRPr="001F614C">
        <w:rPr>
          <w:rFonts w:ascii="Arial" w:hAnsi="Arial" w:cs="Arial"/>
          <w:color w:val="000000" w:themeColor="text1"/>
          <w:sz w:val="22"/>
          <w:szCs w:val="22"/>
        </w:rPr>
        <w:t>for the diligent services rendered</w:t>
      </w:r>
    </w:p>
    <w:p w14:paraId="70C8DB57"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Payment will only be due and payable once the SERVICE PROVIDER has performed the necessary deliverables set out in</w:t>
      </w:r>
      <w:r w:rsidRPr="001F614C">
        <w:rPr>
          <w:rFonts w:ascii="Arial" w:hAnsi="Arial" w:cs="Arial"/>
          <w:b/>
          <w:color w:val="000000" w:themeColor="text1"/>
          <w:sz w:val="22"/>
          <w:szCs w:val="22"/>
        </w:rPr>
        <w:t xml:space="preserve"> ANNEXURE 1 </w:t>
      </w:r>
      <w:r w:rsidRPr="001F614C">
        <w:rPr>
          <w:rFonts w:ascii="Arial" w:hAnsi="Arial" w:cs="Arial"/>
          <w:color w:val="000000" w:themeColor="text1"/>
          <w:sz w:val="22"/>
          <w:szCs w:val="22"/>
        </w:rPr>
        <w:t>and has issued the correct invoice</w:t>
      </w:r>
      <w:r w:rsidRPr="001F614C">
        <w:rPr>
          <w:rFonts w:ascii="Arial" w:hAnsi="Arial" w:cs="Arial"/>
          <w:b/>
          <w:color w:val="000000" w:themeColor="text1"/>
          <w:sz w:val="22"/>
          <w:szCs w:val="22"/>
        </w:rPr>
        <w:t>.</w:t>
      </w:r>
    </w:p>
    <w:p w14:paraId="6493956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w:t>
      </w:r>
      <w:r w:rsidRPr="001F614C">
        <w:rPr>
          <w:rFonts w:ascii="Arial" w:hAnsi="Arial" w:cs="Arial"/>
          <w:color w:val="000000" w:themeColor="text1"/>
          <w:sz w:val="22"/>
        </w:rPr>
        <w:t xml:space="preserve">SERVICE PROVIDER shall, in respect of the services provided render an original VAT compliant invoice (where applicable), containing sufficient information to enable the CLIENT to determine whether the charges have been debited in accordance with this Agreement and with the agreed price set out in </w:t>
      </w:r>
      <w:r w:rsidRPr="001F614C">
        <w:rPr>
          <w:rFonts w:ascii="Arial" w:hAnsi="Arial" w:cs="Arial"/>
          <w:b/>
          <w:color w:val="000000" w:themeColor="text1"/>
          <w:sz w:val="22"/>
        </w:rPr>
        <w:t>ANNEXURE 2</w:t>
      </w:r>
      <w:r w:rsidRPr="001F614C">
        <w:rPr>
          <w:rFonts w:ascii="Arial" w:hAnsi="Arial" w:cs="Arial"/>
          <w:color w:val="000000" w:themeColor="text1"/>
          <w:sz w:val="22"/>
        </w:rPr>
        <w:t>, on or before the 25th day of the month</w:t>
      </w:r>
      <w:r w:rsidRPr="001F614C">
        <w:rPr>
          <w:rFonts w:ascii="Arial" w:hAnsi="Arial" w:cs="Arial"/>
          <w:color w:val="000000" w:themeColor="text1"/>
          <w:sz w:val="22"/>
          <w:szCs w:val="22"/>
        </w:rPr>
        <w:t>.</w:t>
      </w:r>
    </w:p>
    <w:p w14:paraId="0CD8B4D8"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All </w:t>
      </w:r>
      <w:r w:rsidRPr="001F614C">
        <w:rPr>
          <w:rFonts w:ascii="Arial" w:hAnsi="Arial" w:cs="Arial"/>
          <w:color w:val="000000" w:themeColor="text1"/>
          <w:sz w:val="22"/>
        </w:rPr>
        <w:t xml:space="preserve">amounts reflected on invoices shall strictly be as per the agreed terms contained in </w:t>
      </w:r>
      <w:r w:rsidRPr="001F614C">
        <w:rPr>
          <w:rFonts w:ascii="Arial" w:hAnsi="Arial" w:cs="Arial"/>
          <w:b/>
          <w:color w:val="000000" w:themeColor="text1"/>
          <w:sz w:val="22"/>
        </w:rPr>
        <w:t>ANNEXURE 2</w:t>
      </w:r>
      <w:r w:rsidRPr="001F614C">
        <w:rPr>
          <w:rFonts w:ascii="Arial" w:hAnsi="Arial" w:cs="Arial"/>
          <w:color w:val="000000" w:themeColor="text1"/>
          <w:sz w:val="22"/>
          <w:szCs w:val="22"/>
        </w:rPr>
        <w:t>.</w:t>
      </w:r>
    </w:p>
    <w:p w14:paraId="709E7D0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shall not be paid for any additional work unless such work has been agreed to before execution thereof in writing and confirmed by way of an addendum to this Agreement and signed by both parties.</w:t>
      </w:r>
    </w:p>
    <w:p w14:paraId="0B30AA4E"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rPr>
      </w:pPr>
      <w:r w:rsidRPr="001F614C">
        <w:rPr>
          <w:rFonts w:ascii="Arial" w:hAnsi="Arial" w:cs="Arial"/>
          <w:color w:val="000000" w:themeColor="text1"/>
          <w:sz w:val="22"/>
          <w:szCs w:val="22"/>
        </w:rPr>
        <w:t>Th</w:t>
      </w:r>
      <w:r w:rsidRPr="001F614C">
        <w:rPr>
          <w:rFonts w:ascii="Arial" w:hAnsi="Arial" w:cs="Arial"/>
          <w:color w:val="000000" w:themeColor="text1"/>
          <w:sz w:val="22"/>
        </w:rPr>
        <w:t xml:space="preserve">e CLIENT undertakes to make payment of all amounts due within 30 days from receipt of an invoice which complies with the provisions of clause 11.3. </w:t>
      </w:r>
    </w:p>
    <w:p w14:paraId="65021D91"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rPr>
        <w:t xml:space="preserve">All invoices are to be submitted for the attention of Accounts delivered to the ELIDZ at the EAST LONDON IDZ HEAD OFFICE, LOWER CHESTER ROAD, SUNNYRIDGE, EAST LONDON or PO BOX 5458, GREENFIELDS, EAST LONDON 5208 or by email to </w:t>
      </w:r>
      <w:hyperlink r:id="rId49" w:history="1">
        <w:r w:rsidRPr="001F614C">
          <w:rPr>
            <w:rFonts w:ascii="Arial" w:hAnsi="Arial" w:cs="Arial"/>
            <w:color w:val="000000" w:themeColor="text1"/>
            <w:sz w:val="22"/>
            <w:u w:val="single"/>
          </w:rPr>
          <w:t>accounts@elidz.co.za</w:t>
        </w:r>
      </w:hyperlink>
      <w:r w:rsidRPr="001F614C">
        <w:rPr>
          <w:rFonts w:ascii="Arial" w:hAnsi="Arial" w:cs="Arial"/>
          <w:color w:val="000000" w:themeColor="text1"/>
          <w:sz w:val="22"/>
        </w:rPr>
        <w:t xml:space="preserve"> or facsimile to 043-702-8255.</w:t>
      </w:r>
    </w:p>
    <w:p w14:paraId="1D353C76"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CLIENT shall not be in breach of clause 11.6 in the event of it failing to pay any invoice submitted that does not comply with any provisions contained under this clause 11.</w:t>
      </w:r>
    </w:p>
    <w:p w14:paraId="1E5D4D37"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In </w:t>
      </w:r>
      <w:r w:rsidRPr="001F614C">
        <w:rPr>
          <w:rFonts w:ascii="Arial" w:hAnsi="Arial" w:cs="Arial"/>
          <w:color w:val="000000" w:themeColor="text1"/>
          <w:sz w:val="22"/>
        </w:rPr>
        <w:t>the event that the SERVICE PROVIDER has submitted an invoice in contravention of this clause, the CLIENT shall notify the SERVICE PROVIDER within 5 (five) working days of the non-compliant invoice, together with the reasons, and the SERVICE PROVIDER shall thereafter withdraw the non-compliant invoice and submit a further original VAT compliant invoice.</w:t>
      </w:r>
    </w:p>
    <w:p w14:paraId="7C68025B"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p>
    <w:p w14:paraId="3D2F52EC"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pacing w:val="-7"/>
          <w:sz w:val="22"/>
          <w:szCs w:val="22"/>
        </w:rPr>
        <w:t>KEY PERSONS</w:t>
      </w:r>
    </w:p>
    <w:p w14:paraId="5B8CF6EF"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pacing w:val="-7"/>
          <w:sz w:val="22"/>
          <w:szCs w:val="22"/>
        </w:rPr>
      </w:pPr>
    </w:p>
    <w:p w14:paraId="49EA0870"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7"/>
          <w:sz w:val="22"/>
          <w:szCs w:val="22"/>
        </w:rPr>
        <w:t xml:space="preserve">The </w:t>
      </w:r>
      <w:r w:rsidRPr="001F614C">
        <w:rPr>
          <w:rFonts w:ascii="Arial" w:hAnsi="Arial" w:cs="Arial"/>
          <w:color w:val="000000" w:themeColor="text1"/>
          <w:spacing w:val="-3"/>
          <w:sz w:val="22"/>
          <w:szCs w:val="22"/>
        </w:rPr>
        <w:t xml:space="preserve">SERVICE </w:t>
      </w:r>
      <w:r w:rsidRPr="001F614C">
        <w:rPr>
          <w:rFonts w:ascii="Arial" w:hAnsi="Arial" w:cs="Arial"/>
          <w:color w:val="000000" w:themeColor="text1"/>
          <w:sz w:val="22"/>
        </w:rPr>
        <w:t>PROVIDER shall, by Agreement with the CLIENT, identify one key person whose contribution is, in the discretion of the CLIENT, critical to the objects contemplated by this Agreement</w:t>
      </w:r>
      <w:r w:rsidRPr="001F614C">
        <w:rPr>
          <w:rFonts w:ascii="Arial" w:hAnsi="Arial" w:cs="Arial"/>
          <w:color w:val="000000" w:themeColor="text1"/>
          <w:spacing w:val="-10"/>
          <w:sz w:val="22"/>
          <w:szCs w:val="22"/>
        </w:rPr>
        <w:t xml:space="preserve">. </w:t>
      </w:r>
    </w:p>
    <w:p w14:paraId="325293D2"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rPr>
        <w:t>Such Key Persons</w:t>
      </w:r>
      <w:r w:rsidRPr="001F614C">
        <w:rPr>
          <w:rFonts w:ascii="Arial" w:hAnsi="Arial" w:cs="Arial"/>
          <w:color w:val="000000" w:themeColor="text1"/>
          <w:spacing w:val="-10"/>
          <w:sz w:val="22"/>
          <w:szCs w:val="22"/>
        </w:rPr>
        <w:t>:</w:t>
      </w:r>
    </w:p>
    <w:p w14:paraId="24FD9EAE"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rPr>
      </w:pPr>
      <w:r w:rsidRPr="001F614C">
        <w:rPr>
          <w:rFonts w:ascii="Arial" w:hAnsi="Arial" w:cs="Arial"/>
          <w:color w:val="000000" w:themeColor="text1"/>
          <w:spacing w:val="-6"/>
          <w:sz w:val="22"/>
          <w:szCs w:val="22"/>
        </w:rPr>
        <w:t>shall</w:t>
      </w:r>
      <w:r w:rsidRPr="001F614C">
        <w:rPr>
          <w:rFonts w:ascii="Arial" w:hAnsi="Arial" w:cs="Arial"/>
          <w:color w:val="000000" w:themeColor="text1"/>
          <w:sz w:val="22"/>
        </w:rPr>
        <w:t>, unless it is agreed otherwise, personally attend to all instructions arising out of this Agreement or shall personally oversee the performance of all instructions and shall accord due priority to the obligations of the SERVICE PROVIDER arising from this Agreement,</w:t>
      </w:r>
    </w:p>
    <w:p w14:paraId="30BD4650"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rPr>
      </w:pPr>
      <w:r w:rsidRPr="001F614C">
        <w:rPr>
          <w:rFonts w:ascii="Arial" w:hAnsi="Arial" w:cs="Arial"/>
          <w:color w:val="000000" w:themeColor="text1"/>
          <w:sz w:val="22"/>
        </w:rPr>
        <w:t>shall personally attend all meetings contemplated in terms of this Agreement unless, by Agreement, an alternative person is agreed to;</w:t>
      </w:r>
    </w:p>
    <w:p w14:paraId="683F4161"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rPr>
      </w:pPr>
      <w:r w:rsidRPr="001F614C">
        <w:rPr>
          <w:rFonts w:ascii="Arial" w:hAnsi="Arial" w:cs="Arial"/>
          <w:color w:val="000000" w:themeColor="text1"/>
          <w:sz w:val="22"/>
        </w:rPr>
        <w:t>shall be responsible for the provision of all reports which the CLIENT may reasonably require from time to time; and</w:t>
      </w:r>
    </w:p>
    <w:p w14:paraId="5DBC09AB"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
          <w:sz w:val="22"/>
          <w:szCs w:val="22"/>
        </w:rPr>
        <w:t>shall b</w:t>
      </w:r>
      <w:r w:rsidRPr="001F614C">
        <w:rPr>
          <w:rFonts w:ascii="Arial" w:hAnsi="Arial" w:cs="Arial"/>
          <w:color w:val="000000" w:themeColor="text1"/>
          <w:sz w:val="22"/>
        </w:rPr>
        <w:t xml:space="preserve">e responsible for the certification of all works executed in terms of this </w:t>
      </w:r>
      <w:r w:rsidRPr="001F614C">
        <w:rPr>
          <w:rFonts w:ascii="Arial" w:hAnsi="Arial" w:cs="Arial"/>
          <w:color w:val="000000" w:themeColor="text1"/>
          <w:sz w:val="22"/>
        </w:rPr>
        <w:lastRenderedPageBreak/>
        <w:t>Agreement</w:t>
      </w:r>
      <w:r w:rsidRPr="001F614C">
        <w:rPr>
          <w:rFonts w:ascii="Arial" w:hAnsi="Arial" w:cs="Arial"/>
          <w:color w:val="000000" w:themeColor="text1"/>
          <w:spacing w:val="-12"/>
          <w:sz w:val="22"/>
          <w:szCs w:val="22"/>
        </w:rPr>
        <w:t>.</w:t>
      </w:r>
    </w:p>
    <w:p w14:paraId="11CBC063"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4"/>
          <w:sz w:val="22"/>
          <w:szCs w:val="22"/>
        </w:rPr>
        <w:t xml:space="preserve">Should the </w:t>
      </w:r>
      <w:r w:rsidRPr="001F614C">
        <w:rPr>
          <w:rFonts w:ascii="Arial" w:hAnsi="Arial" w:cs="Arial"/>
          <w:color w:val="000000" w:themeColor="text1"/>
          <w:sz w:val="22"/>
        </w:rPr>
        <w:t>Key Person discontinue to serve in this role for any cause whatsoever, then and in that event the CLIENT may, without prejudice to its other rights, summarily, and on such terms and notice as it may be deem fit, terminate the agreement</w:t>
      </w:r>
      <w:r w:rsidRPr="001F614C">
        <w:rPr>
          <w:rFonts w:ascii="Arial" w:hAnsi="Arial" w:cs="Arial"/>
          <w:color w:val="000000" w:themeColor="text1"/>
          <w:spacing w:val="-11"/>
          <w:sz w:val="22"/>
          <w:szCs w:val="22"/>
        </w:rPr>
        <w:t>.</w:t>
      </w:r>
    </w:p>
    <w:p w14:paraId="50A05295"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11"/>
          <w:sz w:val="22"/>
          <w:szCs w:val="22"/>
        </w:rPr>
        <w:t>K</w:t>
      </w:r>
      <w:r w:rsidRPr="001F614C">
        <w:rPr>
          <w:rFonts w:ascii="Arial" w:hAnsi="Arial" w:cs="Arial"/>
          <w:color w:val="000000" w:themeColor="text1"/>
          <w:sz w:val="22"/>
        </w:rPr>
        <w:t>ey person for the CLIENT is</w:t>
      </w:r>
      <w:r w:rsidRPr="001F614C">
        <w:rPr>
          <w:rFonts w:ascii="Arial" w:hAnsi="Arial" w:cs="Arial"/>
          <w:color w:val="000000" w:themeColor="text1"/>
          <w:spacing w:val="-11"/>
          <w:sz w:val="22"/>
          <w:szCs w:val="22"/>
        </w:rPr>
        <w:t xml:space="preserve">: </w:t>
      </w:r>
      <w:bookmarkStart w:id="150" w:name="Text22"/>
      <w:r w:rsidRPr="001F614C">
        <w:rPr>
          <w:rFonts w:ascii="Arial" w:hAnsi="Arial" w:cs="Arial"/>
          <w:color w:val="000000" w:themeColor="text1"/>
          <w:spacing w:val="-11"/>
          <w:sz w:val="22"/>
          <w:szCs w:val="22"/>
        </w:rPr>
        <w:fldChar w:fldCharType="begin">
          <w:ffData>
            <w:name w:val="Text22"/>
            <w:enabled/>
            <w:calcOnExit w:val="0"/>
            <w:textInput>
              <w:default w:val="____________________________"/>
            </w:textInput>
          </w:ffData>
        </w:fldChar>
      </w:r>
      <w:r w:rsidRPr="001F614C">
        <w:rPr>
          <w:rFonts w:ascii="Arial" w:hAnsi="Arial" w:cs="Arial"/>
          <w:color w:val="000000" w:themeColor="text1"/>
          <w:spacing w:val="-11"/>
          <w:sz w:val="22"/>
          <w:szCs w:val="22"/>
        </w:rPr>
        <w:instrText xml:space="preserve"> FORMTEXT </w:instrText>
      </w:r>
      <w:r w:rsidRPr="001F614C">
        <w:rPr>
          <w:rFonts w:ascii="Arial" w:hAnsi="Arial" w:cs="Arial"/>
          <w:color w:val="000000" w:themeColor="text1"/>
          <w:spacing w:val="-11"/>
          <w:sz w:val="22"/>
          <w:szCs w:val="22"/>
        </w:rPr>
      </w:r>
      <w:r w:rsidRPr="001F614C">
        <w:rPr>
          <w:rFonts w:ascii="Arial" w:hAnsi="Arial" w:cs="Arial"/>
          <w:color w:val="000000" w:themeColor="text1"/>
          <w:spacing w:val="-11"/>
          <w:sz w:val="22"/>
          <w:szCs w:val="22"/>
        </w:rPr>
        <w:fldChar w:fldCharType="separate"/>
      </w:r>
      <w:r w:rsidRPr="001F614C">
        <w:rPr>
          <w:rFonts w:ascii="Arial" w:hAnsi="Arial" w:cs="Arial"/>
          <w:noProof/>
          <w:color w:val="000000" w:themeColor="text1"/>
          <w:spacing w:val="-11"/>
          <w:sz w:val="22"/>
          <w:szCs w:val="22"/>
        </w:rPr>
        <w:t>____________________________</w:t>
      </w:r>
      <w:r w:rsidRPr="001F614C">
        <w:rPr>
          <w:rFonts w:ascii="Arial" w:hAnsi="Arial" w:cs="Arial"/>
          <w:color w:val="000000" w:themeColor="text1"/>
          <w:spacing w:val="-11"/>
          <w:sz w:val="22"/>
          <w:szCs w:val="22"/>
        </w:rPr>
        <w:fldChar w:fldCharType="end"/>
      </w:r>
      <w:bookmarkEnd w:id="150"/>
    </w:p>
    <w:p w14:paraId="318CF5F2"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rPr>
        <w:t>Key person for the SERVICE PROVIDER is</w:t>
      </w:r>
      <w:r w:rsidRPr="001F614C">
        <w:rPr>
          <w:rFonts w:ascii="Arial" w:hAnsi="Arial" w:cs="Arial"/>
          <w:color w:val="000000" w:themeColor="text1"/>
          <w:spacing w:val="-11"/>
          <w:sz w:val="22"/>
          <w:szCs w:val="22"/>
        </w:rPr>
        <w:t xml:space="preserve">: </w:t>
      </w:r>
      <w:bookmarkStart w:id="151" w:name="Text23"/>
      <w:r w:rsidRPr="001F614C">
        <w:rPr>
          <w:rFonts w:ascii="Arial" w:hAnsi="Arial" w:cs="Arial"/>
          <w:color w:val="000000" w:themeColor="text1"/>
          <w:spacing w:val="-11"/>
          <w:sz w:val="22"/>
          <w:szCs w:val="22"/>
        </w:rPr>
        <w:fldChar w:fldCharType="begin">
          <w:ffData>
            <w:name w:val="Text23"/>
            <w:enabled/>
            <w:calcOnExit w:val="0"/>
            <w:textInput>
              <w:default w:val="_______________________"/>
            </w:textInput>
          </w:ffData>
        </w:fldChar>
      </w:r>
      <w:r w:rsidRPr="001F614C">
        <w:rPr>
          <w:rFonts w:ascii="Arial" w:hAnsi="Arial" w:cs="Arial"/>
          <w:color w:val="000000" w:themeColor="text1"/>
          <w:spacing w:val="-11"/>
          <w:sz w:val="22"/>
          <w:szCs w:val="22"/>
        </w:rPr>
        <w:instrText xml:space="preserve"> FORMTEXT </w:instrText>
      </w:r>
      <w:r w:rsidRPr="001F614C">
        <w:rPr>
          <w:rFonts w:ascii="Arial" w:hAnsi="Arial" w:cs="Arial"/>
          <w:color w:val="000000" w:themeColor="text1"/>
          <w:spacing w:val="-11"/>
          <w:sz w:val="22"/>
          <w:szCs w:val="22"/>
        </w:rPr>
      </w:r>
      <w:r w:rsidRPr="001F614C">
        <w:rPr>
          <w:rFonts w:ascii="Arial" w:hAnsi="Arial" w:cs="Arial"/>
          <w:color w:val="000000" w:themeColor="text1"/>
          <w:spacing w:val="-11"/>
          <w:sz w:val="22"/>
          <w:szCs w:val="22"/>
        </w:rPr>
        <w:fldChar w:fldCharType="separate"/>
      </w:r>
      <w:r w:rsidRPr="001F614C">
        <w:rPr>
          <w:rFonts w:ascii="Arial" w:hAnsi="Arial" w:cs="Arial"/>
          <w:noProof/>
          <w:color w:val="000000" w:themeColor="text1"/>
          <w:spacing w:val="-11"/>
          <w:sz w:val="22"/>
          <w:szCs w:val="22"/>
        </w:rPr>
        <w:t>_______________________</w:t>
      </w:r>
      <w:r w:rsidRPr="001F614C">
        <w:rPr>
          <w:rFonts w:ascii="Arial" w:hAnsi="Arial" w:cs="Arial"/>
          <w:color w:val="000000" w:themeColor="text1"/>
          <w:spacing w:val="-11"/>
          <w:sz w:val="22"/>
          <w:szCs w:val="22"/>
        </w:rPr>
        <w:fldChar w:fldCharType="end"/>
      </w:r>
      <w:bookmarkEnd w:id="151"/>
    </w:p>
    <w:p w14:paraId="07C41A43"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09302B8C"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rPr>
      </w:pPr>
      <w:r w:rsidRPr="001F614C">
        <w:rPr>
          <w:rFonts w:ascii="Arial" w:hAnsi="Arial" w:cs="Arial"/>
          <w:b/>
          <w:color w:val="000000" w:themeColor="text1"/>
          <w:sz w:val="22"/>
        </w:rPr>
        <w:t>INTELLECTUAL PROPERTY, COPYRIGHT AND OWNERSHIP OF DOCUMENTS</w:t>
      </w:r>
    </w:p>
    <w:p w14:paraId="18035DF9"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pacing w:val="-11"/>
          <w:sz w:val="22"/>
          <w:szCs w:val="22"/>
        </w:rPr>
      </w:pPr>
    </w:p>
    <w:p w14:paraId="5438D134"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rPr>
      </w:pPr>
      <w:r w:rsidRPr="001F614C">
        <w:rPr>
          <w:rFonts w:ascii="Arial" w:hAnsi="Arial" w:cs="Arial"/>
          <w:color w:val="000000" w:themeColor="text1"/>
          <w:sz w:val="22"/>
        </w:rPr>
        <w:t>It is agreed that the Contract Documentation shall be and shall remain the property of the CLIENT and shall, upon written request addressed to the SERVICE PROVIDER, be delivered over to the CLIENT.</w:t>
      </w:r>
    </w:p>
    <w:p w14:paraId="22BE9720"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w:t>
      </w:r>
      <w:r w:rsidRPr="001F614C">
        <w:rPr>
          <w:rFonts w:ascii="Arial" w:hAnsi="Arial" w:cs="Arial"/>
          <w:color w:val="000000" w:themeColor="text1"/>
          <w:sz w:val="22"/>
        </w:rPr>
        <w:t>SERVICE PROVIDER waives his rights to any claimed hypothec or any other right of retention over the Contract Documentation for any cause whatsoever.</w:t>
      </w:r>
      <w:r w:rsidRPr="001F614C">
        <w:rPr>
          <w:rFonts w:ascii="Arial" w:hAnsi="Arial" w:cs="Arial"/>
          <w:color w:val="000000" w:themeColor="text1"/>
          <w:spacing w:val="-5"/>
          <w:sz w:val="22"/>
          <w:szCs w:val="22"/>
        </w:rPr>
        <w:t xml:space="preserve"> </w:t>
      </w:r>
    </w:p>
    <w:p w14:paraId="04B87B4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rPr>
      </w:pPr>
      <w:r w:rsidRPr="001F614C">
        <w:rPr>
          <w:rFonts w:ascii="Arial" w:hAnsi="Arial" w:cs="Arial"/>
          <w:color w:val="000000" w:themeColor="text1"/>
          <w:spacing w:val="-5"/>
          <w:sz w:val="22"/>
          <w:szCs w:val="22"/>
        </w:rPr>
        <w:t xml:space="preserve">In </w:t>
      </w:r>
      <w:r w:rsidRPr="001F614C">
        <w:rPr>
          <w:rFonts w:ascii="Arial" w:hAnsi="Arial" w:cs="Arial"/>
          <w:color w:val="000000" w:themeColor="text1"/>
          <w:sz w:val="22"/>
        </w:rPr>
        <w:t>the event of the SERVICE PROVIDER claiming that it has any further claim, irrespective the nature of such claim, the SERVICE PROVIDER shall upon written request, deliver over the Contract Documentation to the CLIENT and such claim shall then be dealt with in accordance with the dispute procedure provided for in this Agreement.</w:t>
      </w:r>
    </w:p>
    <w:p w14:paraId="345ECFD4"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rPr>
      </w:pPr>
      <w:r w:rsidRPr="001F614C">
        <w:rPr>
          <w:rFonts w:ascii="Arial" w:hAnsi="Arial" w:cs="Arial"/>
          <w:color w:val="000000" w:themeColor="text1"/>
          <w:spacing w:val="-9"/>
          <w:sz w:val="22"/>
          <w:szCs w:val="22"/>
        </w:rPr>
        <w:t xml:space="preserve">It </w:t>
      </w:r>
      <w:r w:rsidRPr="001F614C">
        <w:rPr>
          <w:rFonts w:ascii="Arial" w:hAnsi="Arial" w:cs="Arial"/>
          <w:color w:val="000000" w:themeColor="text1"/>
          <w:sz w:val="22"/>
        </w:rPr>
        <w:t>is agreed that, upon payment by the CLIENT to the SERVICE PROVIDER of such remuneration as it is entitled to in terms of this Agreement, the copyright and the ownership of the Contract Documentation shall vest in the CLIENT.</w:t>
      </w:r>
    </w:p>
    <w:p w14:paraId="3457BADA"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24A817EF"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pacing w:val="-6"/>
          <w:sz w:val="22"/>
          <w:szCs w:val="22"/>
        </w:rPr>
        <w:t>CONFIDENTIALITY</w:t>
      </w:r>
    </w:p>
    <w:p w14:paraId="5FAB0463"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pacing w:val="-9"/>
          <w:sz w:val="22"/>
          <w:szCs w:val="22"/>
        </w:rPr>
      </w:pPr>
    </w:p>
    <w:p w14:paraId="3ED43EA1" w14:textId="77777777" w:rsidR="008B39CA" w:rsidRPr="001F614C" w:rsidRDefault="008B39CA" w:rsidP="008B39CA">
      <w:pPr>
        <w:widowControl w:val="0"/>
        <w:numPr>
          <w:ilvl w:val="1"/>
          <w:numId w:val="8"/>
        </w:numPr>
        <w:autoSpaceDE w:val="0"/>
        <w:autoSpaceDN w:val="0"/>
        <w:adjustRightInd w:val="0"/>
        <w:ind w:left="567" w:hanging="567"/>
        <w:jc w:val="both"/>
        <w:rPr>
          <w:rFonts w:ascii="Arial" w:hAnsi="Arial" w:cs="Arial"/>
          <w:color w:val="000000" w:themeColor="text1"/>
          <w:sz w:val="22"/>
        </w:rPr>
      </w:pPr>
      <w:r w:rsidRPr="001F614C">
        <w:rPr>
          <w:rFonts w:ascii="Arial" w:hAnsi="Arial" w:cs="Arial"/>
          <w:color w:val="000000" w:themeColor="text1"/>
          <w:sz w:val="22"/>
          <w:szCs w:val="22"/>
        </w:rPr>
        <w:t>S</w:t>
      </w:r>
      <w:r w:rsidRPr="001F614C">
        <w:rPr>
          <w:rFonts w:ascii="Arial" w:hAnsi="Arial" w:cs="Arial"/>
          <w:color w:val="000000" w:themeColor="text1"/>
          <w:sz w:val="22"/>
        </w:rPr>
        <w:t>ubject to the provisions of clause 14.2 hereof, the SERVICE PROVIDER shall keep secret all and any matter disclosed to it in connection with this Agreement and/or contained in the documents relating to the Agreement.</w:t>
      </w:r>
    </w:p>
    <w:p w14:paraId="6F737935"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rPr>
        <w:t>The aforegoing paragraph shall not apply to information which</w:t>
      </w:r>
      <w:r w:rsidRPr="001F614C">
        <w:rPr>
          <w:rFonts w:ascii="Arial" w:hAnsi="Arial" w:cs="Arial"/>
          <w:color w:val="000000" w:themeColor="text1"/>
          <w:spacing w:val="-19"/>
          <w:sz w:val="22"/>
          <w:szCs w:val="22"/>
        </w:rPr>
        <w:t>:</w:t>
      </w:r>
    </w:p>
    <w:p w14:paraId="3BFDD479"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rPr>
        <w:t>is in the public domain,</w:t>
      </w:r>
      <w:r w:rsidRPr="001F614C">
        <w:rPr>
          <w:rFonts w:ascii="Arial" w:hAnsi="Arial" w:cs="Arial"/>
          <w:color w:val="000000" w:themeColor="text1"/>
          <w:sz w:val="22"/>
          <w:szCs w:val="22"/>
        </w:rPr>
        <w:tab/>
      </w:r>
    </w:p>
    <w:p w14:paraId="13CD074B"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is received from a third party</w:t>
      </w:r>
      <w:r w:rsidRPr="001F614C">
        <w:rPr>
          <w:rFonts w:ascii="Arial" w:hAnsi="Arial" w:cs="Arial"/>
          <w:color w:val="000000" w:themeColor="text1"/>
          <w:spacing w:val="-12"/>
          <w:sz w:val="22"/>
        </w:rPr>
        <w:t xml:space="preserve"> w</w:t>
      </w:r>
      <w:r w:rsidRPr="001F614C">
        <w:rPr>
          <w:rFonts w:ascii="Arial" w:hAnsi="Arial" w:cs="Arial"/>
          <w:color w:val="000000" w:themeColor="text1"/>
          <w:sz w:val="22"/>
          <w:szCs w:val="22"/>
        </w:rPr>
        <w:t>ho did not obtain such information from the CLIENT</w:t>
      </w:r>
      <w:r w:rsidRPr="001F614C">
        <w:rPr>
          <w:rFonts w:ascii="Arial" w:hAnsi="Arial" w:cs="Arial"/>
          <w:color w:val="000000" w:themeColor="text1"/>
          <w:spacing w:val="-12"/>
          <w:sz w:val="22"/>
        </w:rPr>
        <w:t>,</w:t>
      </w:r>
    </w:p>
    <w:p w14:paraId="3B9D79D9"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rPr>
        <w:t>may be disclosed with the consent of the CLIENT.</w:t>
      </w:r>
    </w:p>
    <w:p w14:paraId="23585D1D"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is required in terms of law to be disclosed, provided that the SERVICE PROVIDER gives the CLIENT reasonable notice before any disclosure, to enable it to attempt to prevent such disclosure should it so wish.</w:t>
      </w:r>
    </w:p>
    <w:p w14:paraId="0FF8EEDD"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5BF05925"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rPr>
      </w:pPr>
      <w:r w:rsidRPr="001F614C">
        <w:rPr>
          <w:rFonts w:ascii="Arial" w:hAnsi="Arial" w:cs="Arial"/>
          <w:b/>
          <w:color w:val="000000" w:themeColor="text1"/>
          <w:spacing w:val="-7"/>
          <w:sz w:val="22"/>
          <w:szCs w:val="22"/>
        </w:rPr>
        <w:t>S</w:t>
      </w:r>
      <w:r w:rsidRPr="001F614C">
        <w:rPr>
          <w:rFonts w:ascii="Arial" w:hAnsi="Arial" w:cs="Arial"/>
          <w:b/>
          <w:color w:val="000000" w:themeColor="text1"/>
          <w:sz w:val="22"/>
        </w:rPr>
        <w:t>OLICITING EMPLOYEES</w:t>
      </w:r>
    </w:p>
    <w:p w14:paraId="2E98B782"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pacing w:val="-3"/>
          <w:sz w:val="22"/>
          <w:szCs w:val="22"/>
        </w:rPr>
      </w:pPr>
    </w:p>
    <w:p w14:paraId="33C4D29D"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3"/>
          <w:sz w:val="22"/>
          <w:szCs w:val="22"/>
        </w:rPr>
        <w:t xml:space="preserve">The SERVICE PROVIDER </w:t>
      </w:r>
      <w:r w:rsidRPr="001F614C">
        <w:rPr>
          <w:rFonts w:ascii="Arial" w:hAnsi="Arial" w:cs="Arial"/>
          <w:color w:val="000000" w:themeColor="text1"/>
          <w:sz w:val="22"/>
        </w:rPr>
        <w:t>undertakes that it will not induce, encourage or procure any employee/s of the CLIENT to:</w:t>
      </w:r>
    </w:p>
    <w:p w14:paraId="20D0A974"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6"/>
          <w:sz w:val="22"/>
          <w:szCs w:val="22"/>
        </w:rPr>
        <w:t xml:space="preserve">leave </w:t>
      </w:r>
      <w:r w:rsidRPr="001F614C">
        <w:rPr>
          <w:rFonts w:ascii="Arial" w:hAnsi="Arial" w:cs="Arial"/>
          <w:color w:val="000000" w:themeColor="text1"/>
          <w:sz w:val="22"/>
        </w:rPr>
        <w:t>the services of the CLIENT with a view to their being employed or in any other way associated with the SERVICE PROVIDER; or</w:t>
      </w:r>
    </w:p>
    <w:p w14:paraId="00018782"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rPr>
        <w:t>provide</w:t>
      </w:r>
      <w:r w:rsidRPr="001F614C">
        <w:rPr>
          <w:rFonts w:ascii="Arial" w:hAnsi="Arial" w:cs="Arial"/>
          <w:color w:val="000000" w:themeColor="text1"/>
          <w:sz w:val="22"/>
          <w:szCs w:val="22"/>
        </w:rPr>
        <w:t xml:space="preserve"> </w:t>
      </w:r>
      <w:r w:rsidRPr="001F614C">
        <w:rPr>
          <w:rFonts w:ascii="Arial" w:hAnsi="Arial" w:cs="Arial"/>
          <w:color w:val="000000" w:themeColor="text1"/>
          <w:sz w:val="22"/>
        </w:rPr>
        <w:t>any information or advice held by that employee of the CLIENT in his capacity as such to any party who should not be privy to that information.</w:t>
      </w:r>
    </w:p>
    <w:p w14:paraId="55B83AD3"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3"/>
          <w:sz w:val="22"/>
          <w:szCs w:val="22"/>
        </w:rPr>
        <w:t xml:space="preserve">Nothing </w:t>
      </w:r>
      <w:r w:rsidRPr="001F614C">
        <w:rPr>
          <w:rFonts w:ascii="Arial" w:hAnsi="Arial" w:cs="Arial"/>
          <w:color w:val="000000" w:themeColor="text1"/>
          <w:sz w:val="22"/>
        </w:rPr>
        <w:t>in the aforegoing subparagraph will prevent the transfer of employees from the CLIENT to the SERVICE PROVIDER by written agreement between the parties</w:t>
      </w:r>
      <w:r w:rsidRPr="001F614C">
        <w:rPr>
          <w:rFonts w:ascii="Arial" w:hAnsi="Arial" w:cs="Arial"/>
          <w:color w:val="000000" w:themeColor="text1"/>
          <w:spacing w:val="-12"/>
          <w:sz w:val="22"/>
          <w:szCs w:val="22"/>
        </w:rPr>
        <w:t>.</w:t>
      </w:r>
    </w:p>
    <w:p w14:paraId="17B59E20"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rPr>
        <w:t>Breach of this clause, resulting in the loss of an employee by CLIENT, will without prejudice to its other rights, entitle the CLIENT to claim and recover from the SERVICE PROVIDER damages suffered by the CLIENT</w:t>
      </w:r>
      <w:r w:rsidRPr="001F614C">
        <w:rPr>
          <w:rFonts w:ascii="Arial" w:hAnsi="Arial" w:cs="Arial"/>
          <w:color w:val="000000" w:themeColor="text1"/>
          <w:spacing w:val="-12"/>
          <w:sz w:val="22"/>
          <w:szCs w:val="22"/>
        </w:rPr>
        <w:t>.</w:t>
      </w:r>
    </w:p>
    <w:p w14:paraId="2D80016D"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p>
    <w:p w14:paraId="22C3773C"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bCs/>
          <w:color w:val="000000" w:themeColor="text1"/>
          <w:sz w:val="22"/>
          <w:szCs w:val="22"/>
        </w:rPr>
        <w:t>FORCE MAJEURE</w:t>
      </w:r>
    </w:p>
    <w:p w14:paraId="3FC1FAF5"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lang w:val="en-ZA"/>
        </w:rPr>
      </w:pPr>
    </w:p>
    <w:p w14:paraId="0FC571C2" w14:textId="77777777" w:rsidR="008B39CA" w:rsidRPr="001F614C" w:rsidRDefault="008B39CA" w:rsidP="008B39CA">
      <w:pPr>
        <w:widowControl w:val="0"/>
        <w:autoSpaceDE w:val="0"/>
        <w:autoSpaceDN w:val="0"/>
        <w:adjustRightInd w:val="0"/>
        <w:spacing w:line="276" w:lineRule="auto"/>
        <w:ind w:left="360"/>
        <w:jc w:val="both"/>
        <w:rPr>
          <w:rFonts w:ascii="Arial" w:hAnsi="Arial" w:cs="Arial"/>
          <w:color w:val="000000" w:themeColor="text1"/>
          <w:sz w:val="22"/>
        </w:rPr>
      </w:pPr>
      <w:r w:rsidRPr="001F614C">
        <w:rPr>
          <w:rFonts w:ascii="Arial" w:hAnsi="Arial" w:cs="Arial"/>
          <w:color w:val="000000" w:themeColor="text1"/>
          <w:sz w:val="22"/>
          <w:szCs w:val="22"/>
          <w:lang w:val="en-ZA"/>
        </w:rPr>
        <w:t xml:space="preserve">The </w:t>
      </w:r>
      <w:r w:rsidRPr="001F614C">
        <w:rPr>
          <w:rFonts w:ascii="Arial" w:hAnsi="Arial" w:cs="Arial"/>
          <w:color w:val="000000" w:themeColor="text1"/>
          <w:sz w:val="22"/>
        </w:rPr>
        <w:t>SERVICE PROVIDER shall not be liable for any failure to meet any obligations in terms of this Agreement to the extent to which that failure is caused by the circumstances whatsoever which is beyond the SERVICE PROVIDERS control including, but not limited to labour disputes, strike, war, riot, civil commotion, or any order or regulations of any Government or other lawful authority and or and act which constitutes as an act of God.</w:t>
      </w:r>
    </w:p>
    <w:p w14:paraId="24A9D068"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pacing w:val="-7"/>
          <w:sz w:val="22"/>
          <w:szCs w:val="22"/>
        </w:rPr>
      </w:pPr>
    </w:p>
    <w:p w14:paraId="21ACF0B6"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pacing w:val="-7"/>
          <w:sz w:val="22"/>
          <w:szCs w:val="22"/>
        </w:rPr>
        <w:t>DISPUTES</w:t>
      </w:r>
    </w:p>
    <w:p w14:paraId="029B422C"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19465379"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 xml:space="preserve">Any dispute arising out of or in connection with this Agreement, or related thereto, whether directly or indirectly, or any alleged breach and / or repudiation thereof, its interpretation, application and /or termination, shall be resolved in accordance with the provisions of this clause. </w:t>
      </w:r>
    </w:p>
    <w:p w14:paraId="39FD195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 xml:space="preserve">A dispute shall arise once the dispute is communicated by one party to the other in writing, </w:t>
      </w:r>
      <w:r w:rsidRPr="001F614C">
        <w:rPr>
          <w:rFonts w:ascii="Arial" w:hAnsi="Arial" w:cs="Arial"/>
          <w:color w:val="000000" w:themeColor="text1"/>
          <w:sz w:val="22"/>
          <w:szCs w:val="22"/>
          <w:lang w:val="en-GB"/>
        </w:rPr>
        <w:t xml:space="preserve">(“the dispute notice”). </w:t>
      </w:r>
    </w:p>
    <w:p w14:paraId="3DC2A514"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Within twenty one (21) days of the dispute arising, the parties shall seek an amicable resolution to such dispute by referring such dispute to representatives of each of the parties concerned for their negotiation and resolution of the dispute.</w:t>
      </w:r>
    </w:p>
    <w:p w14:paraId="6F43D51E"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lang w:val="en-GB"/>
        </w:rPr>
        <w:t xml:space="preserve">In the event that the parties representatives fail to resolve the dispute by way of negotiation, </w:t>
      </w:r>
      <w:r w:rsidRPr="001F614C">
        <w:rPr>
          <w:rFonts w:ascii="Arial" w:hAnsi="Arial" w:cs="Arial"/>
          <w:color w:val="000000" w:themeColor="text1"/>
          <w:sz w:val="22"/>
          <w:szCs w:val="22"/>
        </w:rPr>
        <w:t xml:space="preserve">either party may refer the dispute for resolution by way of arbitration as envisaged in the clauses below. </w:t>
      </w:r>
    </w:p>
    <w:p w14:paraId="1853CC79"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The Arbitration will be held as an expedited arbitration in accordance with the then current rules for expedited arbitration of the Arbitration Foundation in South Africa (AFSA) by one arbitrator appointed by agreement between the Parties. If the parties cannot agree on the arbitrator within a period of ten (10) days after the referral of the dispute to arbitration, the arbitrator shall be appointed by the secretariat of AFSA;</w:t>
      </w:r>
    </w:p>
    <w:p w14:paraId="61D7F913"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lang w:val="en-GB"/>
        </w:rPr>
        <w:t xml:space="preserve">Nothing contained in this clause shall preclude either Party from seeking interim relief from any competent court having jurisdiction pending the institution of any mediation or arbitration proceedings in terms of this clause. </w:t>
      </w:r>
    </w:p>
    <w:p w14:paraId="357B33CE"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lang w:val="en-GB"/>
        </w:rPr>
        <w:t xml:space="preserve">The provisions of this clause shall survive the termination for whatever reasons of this Agreement. </w:t>
      </w:r>
    </w:p>
    <w:p w14:paraId="527F40D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Unless otherwise agreed, the party appointed to determine the dispute shall act as an expert, rather than an arbitrator, shall conduct proceedings in an informal manner and procedure with a view to resolving its expeditiously as the circumstances permit with due adherence to a fair procedure and to a just solution.</w:t>
      </w:r>
    </w:p>
    <w:p w14:paraId="76E89F72"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The decision of the expert shall be final and binding and capable of being made an order of court in accordance with the provisions of the Arbitration Act</w:t>
      </w:r>
    </w:p>
    <w:p w14:paraId="5539E2F5"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The person appointed to determine the dispute shall, in his discretion be permitted to</w:t>
      </w:r>
    </w:p>
    <w:p w14:paraId="28C4A54D"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lang w:val="en-ZA"/>
        </w:rPr>
      </w:pPr>
      <w:r w:rsidRPr="001F614C">
        <w:rPr>
          <w:rFonts w:ascii="Arial" w:hAnsi="Arial" w:cs="Arial"/>
          <w:color w:val="000000" w:themeColor="text1"/>
          <w:sz w:val="22"/>
          <w:szCs w:val="22"/>
        </w:rPr>
        <w:t>determine the disputes between the parties;</w:t>
      </w:r>
    </w:p>
    <w:p w14:paraId="1B063BB7"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lang w:val="en-ZA"/>
        </w:rPr>
      </w:pPr>
      <w:r w:rsidRPr="001F614C">
        <w:rPr>
          <w:rFonts w:ascii="Arial" w:hAnsi="Arial" w:cs="Arial"/>
          <w:color w:val="000000" w:themeColor="text1"/>
          <w:sz w:val="22"/>
          <w:szCs w:val="22"/>
        </w:rPr>
        <w:t>determine whether to permit the parties to be represented by attorneys and / or advocates;</w:t>
      </w:r>
    </w:p>
    <w:p w14:paraId="592D8C8F"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lang w:val="en-ZA"/>
        </w:rPr>
      </w:pPr>
      <w:r w:rsidRPr="001F614C">
        <w:rPr>
          <w:rFonts w:ascii="Arial" w:hAnsi="Arial" w:cs="Arial"/>
          <w:color w:val="000000" w:themeColor="text1"/>
          <w:sz w:val="22"/>
          <w:szCs w:val="22"/>
        </w:rPr>
        <w:t xml:space="preserve">determine the procedure; </w:t>
      </w:r>
    </w:p>
    <w:p w14:paraId="437622D0"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lang w:val="en-ZA"/>
        </w:rPr>
      </w:pPr>
      <w:r w:rsidRPr="001F614C">
        <w:rPr>
          <w:rFonts w:ascii="Arial" w:hAnsi="Arial" w:cs="Arial"/>
          <w:color w:val="000000" w:themeColor="text1"/>
          <w:sz w:val="22"/>
          <w:szCs w:val="22"/>
        </w:rPr>
        <w:t>determine the amount that should be deposited as security for his expenses prior to the commencement of proceedings; and</w:t>
      </w:r>
    </w:p>
    <w:p w14:paraId="26226FBD"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lang w:val="en-ZA"/>
        </w:rPr>
      </w:pPr>
      <w:r w:rsidRPr="001F614C">
        <w:rPr>
          <w:rFonts w:ascii="Arial" w:hAnsi="Arial" w:cs="Arial"/>
          <w:color w:val="000000" w:themeColor="text1"/>
          <w:sz w:val="22"/>
          <w:szCs w:val="22"/>
        </w:rPr>
        <w:t>make such order as to costs, if any, including the applicable tariff.</w:t>
      </w:r>
    </w:p>
    <w:p w14:paraId="122567E6"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lang w:val="en-ZA"/>
        </w:rPr>
      </w:pPr>
      <w:r w:rsidRPr="001F614C">
        <w:rPr>
          <w:rFonts w:ascii="Arial" w:hAnsi="Arial" w:cs="Arial"/>
          <w:color w:val="000000" w:themeColor="text1"/>
          <w:sz w:val="22"/>
          <w:szCs w:val="22"/>
        </w:rPr>
        <w:t>The provisions of this Clause shall constitute and irrevocable consent, on the part of the parties, to the resolution of this dispute in the manner provided for herein.</w:t>
      </w:r>
    </w:p>
    <w:p w14:paraId="400FABE9" w14:textId="77777777" w:rsidR="00E443BF" w:rsidRPr="001F614C" w:rsidRDefault="00E443BF" w:rsidP="00E443BF">
      <w:pPr>
        <w:widowControl w:val="0"/>
        <w:autoSpaceDE w:val="0"/>
        <w:autoSpaceDN w:val="0"/>
        <w:adjustRightInd w:val="0"/>
        <w:spacing w:line="276" w:lineRule="auto"/>
        <w:ind w:left="567"/>
        <w:jc w:val="both"/>
        <w:rPr>
          <w:rFonts w:ascii="Arial" w:hAnsi="Arial" w:cs="Arial"/>
          <w:color w:val="000000" w:themeColor="text1"/>
          <w:sz w:val="22"/>
          <w:szCs w:val="22"/>
          <w:lang w:val="en-ZA"/>
        </w:rPr>
      </w:pPr>
    </w:p>
    <w:p w14:paraId="3442DCD1"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pacing w:val="-7"/>
          <w:sz w:val="22"/>
          <w:szCs w:val="22"/>
        </w:rPr>
        <w:lastRenderedPageBreak/>
        <w:t>BREACH AND PENALTY</w:t>
      </w:r>
    </w:p>
    <w:p w14:paraId="041E093C"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0F54E4F8" w14:textId="77777777" w:rsidR="008B39CA" w:rsidRPr="001F614C" w:rsidRDefault="008B39CA" w:rsidP="008B39CA">
      <w:pPr>
        <w:widowControl w:val="0"/>
        <w:autoSpaceDE w:val="0"/>
        <w:autoSpaceDN w:val="0"/>
        <w:adjustRightInd w:val="0"/>
        <w:spacing w:line="276" w:lineRule="auto"/>
        <w:ind w:left="360"/>
        <w:jc w:val="both"/>
        <w:rPr>
          <w:rFonts w:ascii="Arial" w:hAnsi="Arial" w:cs="Arial"/>
          <w:color w:val="000000" w:themeColor="text1"/>
          <w:sz w:val="22"/>
          <w:szCs w:val="22"/>
        </w:rPr>
      </w:pPr>
      <w:r w:rsidRPr="001F614C">
        <w:rPr>
          <w:rFonts w:ascii="Arial" w:hAnsi="Arial" w:cs="Arial"/>
          <w:color w:val="000000" w:themeColor="text1"/>
          <w:sz w:val="22"/>
          <w:szCs w:val="22"/>
        </w:rPr>
        <w:t xml:space="preserve">In </w:t>
      </w:r>
      <w:r w:rsidRPr="001F614C">
        <w:rPr>
          <w:rFonts w:ascii="Arial" w:hAnsi="Arial" w:cs="Arial"/>
          <w:color w:val="000000" w:themeColor="text1"/>
          <w:sz w:val="22"/>
        </w:rPr>
        <w:t>the event of one or other party breaching this Agreement or failing to perform any of the terms conditions thereof and remaining in default notwithstanding written notice to comply within fourteen (14) days, calculated from the date of delivery of the notice, then and in that event, the party complaining of the breach or non-performance shall be entitled to cancel the Agreement without prejudice to any other rights in terms hereof to recover damages arising from the breach.</w:t>
      </w:r>
    </w:p>
    <w:p w14:paraId="46E0AAFA"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340C0B18"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pacing w:val="-12"/>
          <w:sz w:val="22"/>
          <w:szCs w:val="22"/>
        </w:rPr>
        <w:t>T</w:t>
      </w:r>
      <w:r w:rsidRPr="001F614C">
        <w:rPr>
          <w:rFonts w:ascii="Arial" w:hAnsi="Arial" w:cs="Arial"/>
          <w:b/>
          <w:color w:val="000000" w:themeColor="text1"/>
          <w:sz w:val="22"/>
        </w:rPr>
        <w:t>ERMINATION</w:t>
      </w:r>
    </w:p>
    <w:p w14:paraId="4D125C21"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pacing w:val="-12"/>
          <w:sz w:val="22"/>
          <w:szCs w:val="22"/>
        </w:rPr>
      </w:pPr>
    </w:p>
    <w:p w14:paraId="5465319B"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rPr>
      </w:pPr>
      <w:r w:rsidRPr="001F614C">
        <w:rPr>
          <w:rFonts w:ascii="Arial" w:hAnsi="Arial" w:cs="Arial"/>
          <w:color w:val="000000" w:themeColor="text1"/>
          <w:spacing w:val="-12"/>
          <w:sz w:val="22"/>
          <w:szCs w:val="22"/>
        </w:rPr>
        <w:t>N</w:t>
      </w:r>
      <w:r w:rsidRPr="001F614C">
        <w:rPr>
          <w:rFonts w:ascii="Arial" w:hAnsi="Arial" w:cs="Arial"/>
          <w:color w:val="000000" w:themeColor="text1"/>
          <w:sz w:val="22"/>
        </w:rPr>
        <w:t>otwithstanding the other grounds for termination referred to in this Agreement, and without prejudice to any right of the relevant party, this Agreement may immediately be terminated by a party if the other party:</w:t>
      </w:r>
    </w:p>
    <w:p w14:paraId="492CFC6C"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rPr>
        <w:t>ceases to carry on business</w:t>
      </w:r>
      <w:r w:rsidRPr="001F614C">
        <w:rPr>
          <w:rFonts w:ascii="Arial" w:hAnsi="Arial" w:cs="Arial"/>
          <w:color w:val="000000" w:themeColor="text1"/>
          <w:spacing w:val="-12"/>
          <w:sz w:val="22"/>
          <w:szCs w:val="22"/>
        </w:rPr>
        <w:t>;</w:t>
      </w:r>
    </w:p>
    <w:p w14:paraId="5DDC9167"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2"/>
          <w:sz w:val="22"/>
          <w:szCs w:val="22"/>
        </w:rPr>
        <w:t>is wound up,</w:t>
      </w:r>
      <w:r w:rsidRPr="001F614C">
        <w:rPr>
          <w:rFonts w:ascii="Arial" w:hAnsi="Arial" w:cs="Arial"/>
          <w:color w:val="000000" w:themeColor="text1"/>
          <w:sz w:val="22"/>
          <w:szCs w:val="22"/>
        </w:rPr>
        <w:t xml:space="preserve"> is placed under liquidation, is sequestrated, placed under business rescue proceedings, placed under an order of judicial management or under any other legal disability, either provisionally or finally; or</w:t>
      </w:r>
    </w:p>
    <w:p w14:paraId="71C2F1E9"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 xml:space="preserve">materially breaches the terms of this Agreement. </w:t>
      </w:r>
    </w:p>
    <w:p w14:paraId="5EC75B26"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2100A30A"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z w:val="22"/>
          <w:szCs w:val="22"/>
        </w:rPr>
        <w:t>SUMMARY TERMINATION</w:t>
      </w:r>
    </w:p>
    <w:p w14:paraId="307B6F21"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0A631D2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CLIENT shall, without prejudice to any right of the CLIENT claim damages from the SERVICE PROVIDER be entitled to summarily or immediately terminate, without notice, this Agreement in the event that:</w:t>
      </w:r>
    </w:p>
    <w:p w14:paraId="17633F89"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false information is furnished by the SERVICE PROVIDER at any time on any material details that might result in losses to the CLIENT;</w:t>
      </w:r>
    </w:p>
    <w:p w14:paraId="55892BBB"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breaches any of the terms of this Agreement;</w:t>
      </w:r>
    </w:p>
    <w:p w14:paraId="0A5F9149"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perpetrates a fraud of any nature upon the CLIENT or performing an act in the nature of fraud; or</w:t>
      </w:r>
    </w:p>
    <w:p w14:paraId="0F5543A9"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any of the SERVICE PROVIDER’S employees rendering services to the CLIENT in terms of this Agreement are guilty of conduct justifying a summary dismissal according to common law and the SERVICE PROVIDER fails, neglects and/or refuses to take the necessary action against such employees.</w:t>
      </w:r>
    </w:p>
    <w:p w14:paraId="55116F54"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18E8C78E"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WARRANTIES</w:t>
      </w:r>
    </w:p>
    <w:p w14:paraId="353C447D"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641C4833"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warrants that there is no conflict of interest between the CLIENT and itself and that it shall take steps to avoid any future potential conflict of interest.</w:t>
      </w:r>
    </w:p>
    <w:p w14:paraId="2C0AAFB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warrants that the SERVICE PROVIDER has the capacity to enter into this Agreement and to perform the services as per this Agreement.</w:t>
      </w:r>
    </w:p>
    <w:p w14:paraId="310485A8"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shall be deemed that it has satisfied itself before tendering as to the correctness and sufficiency of its tender and of the rates and prices stated in its</w:t>
      </w:r>
      <w:r w:rsidRPr="001F614C">
        <w:rPr>
          <w:rFonts w:ascii="Arial" w:hAnsi="Arial" w:cs="Arial"/>
          <w:b/>
          <w:color w:val="000000" w:themeColor="text1"/>
          <w:sz w:val="22"/>
          <w:szCs w:val="22"/>
        </w:rPr>
        <w:t xml:space="preserve"> </w:t>
      </w:r>
      <w:r w:rsidRPr="001F614C">
        <w:rPr>
          <w:rFonts w:ascii="Arial" w:hAnsi="Arial" w:cs="Arial"/>
          <w:color w:val="000000" w:themeColor="text1"/>
          <w:sz w:val="22"/>
          <w:szCs w:val="22"/>
        </w:rPr>
        <w:t>quotation / tender, as being sufficient to cover the SERVICE PROVIDER’S obligations under this Agreement and everything necessary for the proper completion of this Agreement and maintenance thereof within the required timeframe.</w:t>
      </w:r>
    </w:p>
    <w:p w14:paraId="15884704"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INDEMNITY</w:t>
      </w:r>
    </w:p>
    <w:p w14:paraId="281914C9"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653F1C90"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SERVICE PROVIDER hereby undertakes to indemnify the CLIENT and hold it </w:t>
      </w:r>
      <w:r w:rsidRPr="001F614C">
        <w:rPr>
          <w:rFonts w:ascii="Arial" w:hAnsi="Arial" w:cs="Arial"/>
          <w:color w:val="000000" w:themeColor="text1"/>
          <w:sz w:val="22"/>
          <w:szCs w:val="22"/>
        </w:rPr>
        <w:lastRenderedPageBreak/>
        <w:t>harmless  against:</w:t>
      </w:r>
    </w:p>
    <w:p w14:paraId="4137AD55"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 xml:space="preserve">any loss or damage to the CLIENT’S own property, whether </w:t>
      </w:r>
      <w:r w:rsidRPr="001F614C">
        <w:rPr>
          <w:rFonts w:ascii="Arial" w:hAnsi="Arial" w:cs="Arial"/>
          <w:color w:val="000000" w:themeColor="text1"/>
          <w:sz w:val="22"/>
        </w:rPr>
        <w:t>movable or immovable</w:t>
      </w:r>
      <w:r w:rsidRPr="001F614C">
        <w:rPr>
          <w:rFonts w:ascii="Arial" w:hAnsi="Arial" w:cs="Arial"/>
          <w:color w:val="000000" w:themeColor="text1"/>
          <w:sz w:val="22"/>
          <w:szCs w:val="22"/>
        </w:rPr>
        <w:t>;</w:t>
      </w:r>
    </w:p>
    <w:p w14:paraId="10017ABC"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liability in respect of any loss of or damage to the property whether movable or immovable of third parties;</w:t>
      </w:r>
    </w:p>
    <w:p w14:paraId="23CE4482"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liability in respect of death and  or injury to any third party; or</w:t>
      </w:r>
    </w:p>
    <w:p w14:paraId="3B26EA45"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 xml:space="preserve">any </w:t>
      </w:r>
      <w:r w:rsidRPr="001F614C">
        <w:rPr>
          <w:rFonts w:ascii="Arial" w:hAnsi="Arial" w:cs="Arial"/>
          <w:color w:val="000000" w:themeColor="text1"/>
          <w:sz w:val="22"/>
        </w:rPr>
        <w:t>claims or legal costs or expenses incurred in connections with claims or actions arising out of any of the foregoing, whenever loss, damage, injury, death, referred to above is due or arises out of the use of the CLIENT’S property by the SERVICE PROVIDER</w:t>
      </w:r>
      <w:r w:rsidRPr="001F614C">
        <w:rPr>
          <w:rFonts w:ascii="Arial" w:hAnsi="Arial" w:cs="Arial"/>
          <w:color w:val="000000" w:themeColor="text1"/>
          <w:sz w:val="22"/>
          <w:szCs w:val="22"/>
        </w:rPr>
        <w:t xml:space="preserve">, </w:t>
      </w:r>
    </w:p>
    <w:p w14:paraId="5EF63800"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provided that such loss, damage or liability is not due to the willful misconduct of the CLIENT or any of its employees whilst performing duties allocated to them by the CLIENT. </w:t>
      </w:r>
    </w:p>
    <w:p w14:paraId="26CF3729"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CLIENT shall notify the SERVICE PROVIDER forthwith upon receipt of information of any occurrence of any loss, damage, or the receipt of any claim or demand for or against, which the SERVICE PROVIDER is prima facie liable to indemnify the CLIENT for in terms of the above, and shall in respect of such claim or demand abide by the directions of the CLIENT as to what terms it shall be settled, compromised or contested, it being agreed that whatever action may be taken by the SERVICE PROVIDER pursuant to such directions of the CLIENT, but not in so far as acting in a principle / agent relationship, and shall be at the risk and expense of the SERVICE PROVIDER.</w:t>
      </w:r>
    </w:p>
    <w:p w14:paraId="7683ED98"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CLIENT reserves the right to institute civil proceedings to recover any damages occasioned by the negligence of the SERVICE PROVIDER, his employees, sub-contractors or agents.</w:t>
      </w:r>
    </w:p>
    <w:p w14:paraId="3E3EC7EC"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SERVICE PROVIDER shall not be liable to the CLIENT for any loss or damage of whatsoever nature suffered by the CLIENT as a result of the performance of the services in accordance with this Agreement, save where such loss or damage is as a direct result of the negligence of the SERVICE PROVIDER, its employees or agents, performing the services.  </w:t>
      </w:r>
    </w:p>
    <w:p w14:paraId="09886B33"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AND ITS SUBCONTRACTORS further indemnifies the CLIENT against Section 37(2) of the Occupational Health and Safety Act, if applicable:</w:t>
      </w:r>
    </w:p>
    <w:p w14:paraId="51853B6C"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and its subcontractors shall bear full responsibility for ensuring that the provisions of the Occupational Health and Safety  Act and its regulations are properly implemented in the areas designated for contractual work in respect of all aspects of the work to be undertaken and that all other laws that pertain to that work will also be complied with and hereby indemnifies the CLIENT from any responsibility legally for injury or claim</w:t>
      </w:r>
    </w:p>
    <w:p w14:paraId="7F458B67"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and its subcontractors shall be responsible for the well-being in relation to the health and safety of all persons coming upon/into such area in accordance with the Occupational Health and Safety Act, subject to any directives issued by the CLIENT.</w:t>
      </w:r>
    </w:p>
    <w:p w14:paraId="2A01E136"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The SERVICE PROVIDER and its subcontractors undertakes to report to the CLIENT any hazard to health, safety or the environment that exists or arises during the contract work in the area concerned.</w:t>
      </w:r>
    </w:p>
    <w:p w14:paraId="25299296"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This Agreement is supplementary and additional to any health and safety specifications issued to the SERVICE PROVIDER and its subcontractors.</w:t>
      </w:r>
    </w:p>
    <w:p w14:paraId="46E94049"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7D540868"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pacing w:val="-11"/>
          <w:sz w:val="22"/>
          <w:szCs w:val="22"/>
        </w:rPr>
        <w:t>WHOLE AGREEMENT</w:t>
      </w:r>
    </w:p>
    <w:p w14:paraId="1BD38075"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1BF3D9F4"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It is agreed that this document together with its Annexures constitutes the whole </w:t>
      </w:r>
      <w:r w:rsidRPr="001F614C">
        <w:rPr>
          <w:rFonts w:ascii="Arial" w:hAnsi="Arial" w:cs="Arial"/>
          <w:color w:val="000000" w:themeColor="text1"/>
          <w:sz w:val="22"/>
          <w:szCs w:val="22"/>
        </w:rPr>
        <w:lastRenderedPageBreak/>
        <w:t xml:space="preserve">Agreement as between the parties </w:t>
      </w:r>
      <w:r w:rsidRPr="001F614C">
        <w:rPr>
          <w:rFonts w:ascii="Arial" w:hAnsi="Arial" w:cs="Arial"/>
          <w:color w:val="000000" w:themeColor="text1"/>
          <w:sz w:val="22"/>
        </w:rPr>
        <w:t>unless supplemented by further Agreements, which are reduced to writing and signed by the parties, constitutes the sole record of the Agreement between the parties.</w:t>
      </w:r>
    </w:p>
    <w:p w14:paraId="74FD2A1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5"/>
          <w:sz w:val="22"/>
          <w:szCs w:val="22"/>
        </w:rPr>
        <w:t xml:space="preserve">The parties agree that any amendment to this Agreement shall be </w:t>
      </w:r>
      <w:r w:rsidRPr="001F614C">
        <w:rPr>
          <w:rFonts w:ascii="Arial" w:hAnsi="Arial" w:cs="Arial"/>
          <w:color w:val="000000" w:themeColor="text1"/>
          <w:spacing w:val="-7"/>
          <w:sz w:val="22"/>
          <w:szCs w:val="22"/>
        </w:rPr>
        <w:t xml:space="preserve">reduced to writing and signed by the parties, failing which it shall </w:t>
      </w:r>
      <w:r w:rsidRPr="001F614C">
        <w:rPr>
          <w:rFonts w:ascii="Arial" w:hAnsi="Arial" w:cs="Arial"/>
          <w:color w:val="000000" w:themeColor="text1"/>
          <w:spacing w:val="-10"/>
          <w:sz w:val="22"/>
          <w:szCs w:val="22"/>
        </w:rPr>
        <w:t>be of no force or effect.</w:t>
      </w:r>
    </w:p>
    <w:p w14:paraId="2F45E837"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27EA50B0"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SEVERABILITY</w:t>
      </w:r>
    </w:p>
    <w:p w14:paraId="63262715"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49B644D8"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The Parties agree that each clause of this Agreement shall be severable, the one from the other, and if any clause is found to be defective or unenforceable for any reason by any competent court, then the remaining clauses shall be and continue to be of full force and effect.</w:t>
      </w:r>
    </w:p>
    <w:p w14:paraId="707BE1BE"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5B90169B"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bCs/>
          <w:color w:val="000000" w:themeColor="text1"/>
          <w:sz w:val="22"/>
          <w:szCs w:val="22"/>
        </w:rPr>
        <w:t>VARIATION, SUSPENSION, DELETION, AMENDMENT OR MODIFICATION</w:t>
      </w:r>
    </w:p>
    <w:p w14:paraId="41C01765"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No variation, suspension, deletion, extension, amendment or modification of this Agreement shall be of any force or effect, unless recorded in writing and signed by the parties, and shall be effective only in the specific instance and for the purpose and to the extent set out.</w:t>
      </w:r>
    </w:p>
    <w:p w14:paraId="014E446E"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32A3CF0F"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bCs/>
          <w:color w:val="000000" w:themeColor="text1"/>
          <w:sz w:val="22"/>
          <w:szCs w:val="22"/>
        </w:rPr>
        <w:t>INDULGENCE OR EXTENSION</w:t>
      </w:r>
    </w:p>
    <w:p w14:paraId="514B3489"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4D2B590D"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No latitude, extension of time or other indulgence which may be given or allowed by either party to the other in respect of the performance of any obligation or the enforcement of any right arising from this Agreement, shall be construed to be an implied consent by the former party or to operate as a waiver or a notation of, or otherwise affect, any of that party’s rights in terms of or arising from this Agreement or stop such party from enforcing, at any time and without notice, strict and punctual compliance with each and every  provision hereof.</w:t>
      </w:r>
    </w:p>
    <w:p w14:paraId="130431D3"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bCs/>
          <w:color w:val="000000" w:themeColor="text1"/>
          <w:sz w:val="22"/>
          <w:szCs w:val="22"/>
        </w:rPr>
        <w:t>WAIVER</w:t>
      </w:r>
    </w:p>
    <w:p w14:paraId="22F826EC" w14:textId="77777777" w:rsidR="008B39CA" w:rsidRPr="001F614C" w:rsidRDefault="008B39CA" w:rsidP="008B39CA">
      <w:pPr>
        <w:widowControl w:val="0"/>
        <w:autoSpaceDE w:val="0"/>
        <w:autoSpaceDN w:val="0"/>
        <w:adjustRightInd w:val="0"/>
        <w:spacing w:line="276" w:lineRule="auto"/>
        <w:jc w:val="both"/>
        <w:rPr>
          <w:rFonts w:ascii="Arial" w:hAnsi="Arial" w:cs="Arial"/>
          <w:b/>
          <w:color w:val="000000" w:themeColor="text1"/>
          <w:sz w:val="22"/>
          <w:szCs w:val="22"/>
        </w:rPr>
      </w:pPr>
    </w:p>
    <w:p w14:paraId="24F9F936"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No waiver on the part of either party of any rights arising from a breach of any provision of this Agreement will constitute a waiver of rights in respect of any subsequent breach of any other provision in the same Agreement.</w:t>
      </w:r>
    </w:p>
    <w:p w14:paraId="24DA5F6A"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688B3455"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SUPERSESSION</w:t>
      </w:r>
    </w:p>
    <w:p w14:paraId="3F637E04" w14:textId="77777777" w:rsidR="008B39CA" w:rsidRPr="001F614C" w:rsidRDefault="008B39CA" w:rsidP="008B39CA">
      <w:pPr>
        <w:widowControl w:val="0"/>
        <w:autoSpaceDE w:val="0"/>
        <w:autoSpaceDN w:val="0"/>
        <w:adjustRightInd w:val="0"/>
        <w:spacing w:line="276" w:lineRule="auto"/>
        <w:ind w:left="567" w:hanging="567"/>
        <w:jc w:val="both"/>
        <w:rPr>
          <w:rFonts w:ascii="Arial" w:hAnsi="Arial" w:cs="Arial"/>
          <w:color w:val="000000" w:themeColor="text1"/>
          <w:sz w:val="22"/>
          <w:szCs w:val="22"/>
        </w:rPr>
      </w:pPr>
    </w:p>
    <w:p w14:paraId="66E630D3"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This Agreement and its Annexures are to be taken as complementary to each other. In the event of any conflict between the contents of this Agreement and any or all of the Annexures, the Agreement shall prevail to the extent of such inconsistency.</w:t>
      </w:r>
    </w:p>
    <w:p w14:paraId="27EBF289"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21C42A1E"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GOOD FAITH</w:t>
      </w:r>
    </w:p>
    <w:p w14:paraId="7D908B26"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2D37313C"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The Parties undertake to observe good faith in dealing with each other and in implementing the provisions of this Agreement.</w:t>
      </w:r>
    </w:p>
    <w:p w14:paraId="39688B29"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7AAF7EDB" w14:textId="77777777" w:rsidR="00E443BF" w:rsidRPr="001F614C" w:rsidRDefault="00E443BF">
      <w:pPr>
        <w:rPr>
          <w:rFonts w:ascii="Arial" w:hAnsi="Arial" w:cs="Arial"/>
          <w:b/>
          <w:color w:val="000000" w:themeColor="text1"/>
          <w:sz w:val="22"/>
          <w:szCs w:val="22"/>
        </w:rPr>
      </w:pPr>
      <w:r w:rsidRPr="001F614C">
        <w:rPr>
          <w:rFonts w:ascii="Arial" w:hAnsi="Arial" w:cs="Arial"/>
          <w:b/>
          <w:color w:val="000000" w:themeColor="text1"/>
          <w:sz w:val="22"/>
          <w:szCs w:val="22"/>
        </w:rPr>
        <w:br w:type="page"/>
      </w:r>
    </w:p>
    <w:p w14:paraId="39A28508"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lastRenderedPageBreak/>
        <w:t>SUBCONTRACTING AND CESSION</w:t>
      </w:r>
    </w:p>
    <w:p w14:paraId="2AD645EB"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7945232E"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Neither party shall, without the prior written consent of the other, cede or assign any of its rights or obligations in terms of this Agreement to any third party.  The party wishing to cede or assign its rights or obligations to any third party shall, if so required by the other party, be obliged to bind itself as surety and co-principal debtor with the third party for all its obligations in terms of this Agreement.</w:t>
      </w:r>
    </w:p>
    <w:p w14:paraId="6C63A19B"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453BA7ED" w14:textId="77777777" w:rsidR="008B39CA" w:rsidRPr="001F614C" w:rsidRDefault="008B39CA" w:rsidP="008B39CA">
      <w:pPr>
        <w:widowControl w:val="0"/>
        <w:numPr>
          <w:ilvl w:val="0"/>
          <w:numId w:val="8"/>
        </w:numPr>
        <w:autoSpaceDE w:val="0"/>
        <w:autoSpaceDN w:val="0"/>
        <w:adjustRightInd w:val="0"/>
        <w:spacing w:line="276" w:lineRule="auto"/>
        <w:ind w:left="567" w:hanging="567"/>
        <w:rPr>
          <w:rFonts w:ascii="Arial" w:hAnsi="Arial" w:cs="Arial"/>
          <w:b/>
          <w:color w:val="000000" w:themeColor="text1"/>
          <w:sz w:val="22"/>
          <w:szCs w:val="22"/>
        </w:rPr>
      </w:pPr>
      <w:r w:rsidRPr="001F614C">
        <w:rPr>
          <w:rFonts w:ascii="Arial" w:hAnsi="Arial" w:cs="Arial"/>
          <w:b/>
          <w:color w:val="000000" w:themeColor="text1"/>
          <w:sz w:val="22"/>
          <w:szCs w:val="22"/>
        </w:rPr>
        <w:t>INDIRECT AND CONSEQUENTIAL DAMAGES</w:t>
      </w:r>
    </w:p>
    <w:p w14:paraId="1CA6093D"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28BD3058"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Unless expressly otherwise provided for, neither party ("</w:t>
      </w:r>
      <w:r w:rsidRPr="001F614C">
        <w:rPr>
          <w:rFonts w:ascii="Arial" w:hAnsi="Arial" w:cs="Arial"/>
          <w:color w:val="000000" w:themeColor="text1"/>
          <w:sz w:val="22"/>
          <w:szCs w:val="22"/>
          <w:u w:val="single"/>
        </w:rPr>
        <w:t>the defaulting party</w:t>
      </w:r>
      <w:r w:rsidRPr="001F614C">
        <w:rPr>
          <w:rFonts w:ascii="Arial" w:hAnsi="Arial" w:cs="Arial"/>
          <w:color w:val="000000" w:themeColor="text1"/>
          <w:sz w:val="22"/>
          <w:szCs w:val="22"/>
        </w:rPr>
        <w:t>") shall be liable to the other ("</w:t>
      </w:r>
      <w:r w:rsidRPr="001F614C">
        <w:rPr>
          <w:rFonts w:ascii="Arial" w:hAnsi="Arial" w:cs="Arial"/>
          <w:color w:val="000000" w:themeColor="text1"/>
          <w:sz w:val="22"/>
          <w:szCs w:val="22"/>
          <w:u w:val="single"/>
        </w:rPr>
        <w:t>the aggrieved party</w:t>
      </w:r>
      <w:r w:rsidRPr="001F614C">
        <w:rPr>
          <w:rFonts w:ascii="Arial" w:hAnsi="Arial" w:cs="Arial"/>
          <w:color w:val="000000" w:themeColor="text1"/>
          <w:sz w:val="22"/>
          <w:szCs w:val="22"/>
        </w:rPr>
        <w:t>") for any indirect or consequential damages or loss of profits suffered by the aggrieved party except if such damages or loss:</w:t>
      </w:r>
    </w:p>
    <w:p w14:paraId="7CF468DF"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arises out of the gross negligence, fraud or any other illegal act or illegal omission on the part of the defaulting party (or any person for whom it is vicariously liable); or</w:t>
      </w:r>
    </w:p>
    <w:p w14:paraId="47682919" w14:textId="77777777" w:rsidR="008B39CA" w:rsidRPr="001F614C" w:rsidRDefault="008B39CA" w:rsidP="008B39CA">
      <w:pPr>
        <w:widowControl w:val="0"/>
        <w:numPr>
          <w:ilvl w:val="1"/>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arises from a claim made against the aggrieved party by a third party as a consequence of any act or omission committed by the defaulting party against such third party for which the aggrieved party is entitled to claim a full indemnification in terms of this Agreement</w:t>
      </w:r>
    </w:p>
    <w:p w14:paraId="01FD881E"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765B86D1"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PROTECTION OF RIGHTS</w:t>
      </w:r>
    </w:p>
    <w:p w14:paraId="304FE84E"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048FC3CB"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If the SERVICE PROVIDER fails to comply with any obligation imposed upon it by this Agreement, CLIENT shall, without prejudice to any other rights it may have, be entitled but not obliged to effect such compliance at the risk and expense of the SERVICE PROVIDER and to recover the fair and reasonable costs and expenses of doing so from the SERVICE PROVIDER.</w:t>
      </w:r>
    </w:p>
    <w:p w14:paraId="1A56F2DA" w14:textId="77777777" w:rsidR="008B39CA" w:rsidRPr="001F614C" w:rsidRDefault="008B39CA" w:rsidP="008B39CA">
      <w:pPr>
        <w:widowControl w:val="0"/>
        <w:autoSpaceDE w:val="0"/>
        <w:autoSpaceDN w:val="0"/>
        <w:adjustRightInd w:val="0"/>
        <w:spacing w:line="276" w:lineRule="auto"/>
        <w:jc w:val="both"/>
        <w:rPr>
          <w:rFonts w:ascii="Arial" w:hAnsi="Arial" w:cs="Arial"/>
          <w:color w:val="000000" w:themeColor="text1"/>
          <w:sz w:val="22"/>
          <w:szCs w:val="22"/>
        </w:rPr>
      </w:pPr>
    </w:p>
    <w:p w14:paraId="14AF6034"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GOVERNING LAW</w:t>
      </w:r>
    </w:p>
    <w:p w14:paraId="270A578D" w14:textId="77777777" w:rsidR="008B39CA" w:rsidRPr="001F614C" w:rsidRDefault="008B39CA" w:rsidP="008B39CA">
      <w:pPr>
        <w:widowControl w:val="0"/>
        <w:autoSpaceDE w:val="0"/>
        <w:autoSpaceDN w:val="0"/>
        <w:adjustRightInd w:val="0"/>
        <w:spacing w:line="276" w:lineRule="auto"/>
        <w:ind w:left="720"/>
        <w:jc w:val="both"/>
        <w:rPr>
          <w:rFonts w:ascii="Arial" w:hAnsi="Arial" w:cs="Arial"/>
          <w:b/>
          <w:color w:val="000000" w:themeColor="text1"/>
          <w:sz w:val="22"/>
          <w:szCs w:val="22"/>
        </w:rPr>
      </w:pPr>
    </w:p>
    <w:p w14:paraId="52CD7997"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The provisions of this Agreement shall be governed by South African law and the parties shall at all times be subject to the jurisdiction of the South African Courts irrespective of the place of signature of this Agreement</w:t>
      </w:r>
    </w:p>
    <w:p w14:paraId="2FBE66A1"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z w:val="22"/>
          <w:szCs w:val="22"/>
        </w:rPr>
      </w:pPr>
    </w:p>
    <w:p w14:paraId="367400FC" w14:textId="77777777" w:rsidR="008B39CA" w:rsidRPr="001F614C" w:rsidRDefault="008B39CA" w:rsidP="008B39CA">
      <w:pPr>
        <w:widowControl w:val="0"/>
        <w:numPr>
          <w:ilvl w:val="0"/>
          <w:numId w:val="8"/>
        </w:numPr>
        <w:tabs>
          <w:tab w:val="left" w:pos="567"/>
        </w:tabs>
        <w:autoSpaceDE w:val="0"/>
        <w:autoSpaceDN w:val="0"/>
        <w:adjustRightInd w:val="0"/>
        <w:ind w:hanging="720"/>
        <w:rPr>
          <w:rFonts w:ascii="Arial" w:hAnsi="Arial" w:cs="Arial"/>
          <w:b/>
          <w:color w:val="000000" w:themeColor="text1"/>
          <w:sz w:val="22"/>
        </w:rPr>
      </w:pPr>
      <w:r w:rsidRPr="001F614C">
        <w:rPr>
          <w:rFonts w:ascii="Arial" w:hAnsi="Arial" w:cs="Arial"/>
          <w:b/>
          <w:iCs/>
          <w:color w:val="000000" w:themeColor="text1"/>
          <w:sz w:val="22"/>
        </w:rPr>
        <w:t>DOMICIL</w:t>
      </w:r>
      <w:r w:rsidRPr="001F614C">
        <w:rPr>
          <w:rFonts w:ascii="Arial" w:hAnsi="Arial" w:cs="Arial"/>
          <w:color w:val="000000" w:themeColor="text1"/>
          <w:sz w:val="22"/>
        </w:rPr>
        <w:t>I</w:t>
      </w:r>
      <w:r w:rsidRPr="001F614C">
        <w:rPr>
          <w:rFonts w:ascii="Arial" w:hAnsi="Arial" w:cs="Arial"/>
          <w:b/>
          <w:iCs/>
          <w:color w:val="000000" w:themeColor="text1"/>
          <w:sz w:val="22"/>
        </w:rPr>
        <w:t>UM</w:t>
      </w:r>
      <w:r w:rsidRPr="001F614C">
        <w:rPr>
          <w:rFonts w:ascii="Arial" w:hAnsi="Arial" w:cs="Arial"/>
          <w:b/>
          <w:color w:val="000000" w:themeColor="text1"/>
          <w:sz w:val="22"/>
        </w:rPr>
        <w:t xml:space="preserve"> CITANDI ET EX</w:t>
      </w:r>
      <w:r w:rsidRPr="001F614C">
        <w:rPr>
          <w:rFonts w:ascii="Arial" w:hAnsi="Arial" w:cs="Arial"/>
          <w:color w:val="000000" w:themeColor="text1"/>
          <w:sz w:val="22"/>
        </w:rPr>
        <w:t>EC</w:t>
      </w:r>
      <w:r w:rsidRPr="001F614C">
        <w:rPr>
          <w:rFonts w:ascii="Arial" w:hAnsi="Arial" w:cs="Arial"/>
          <w:b/>
          <w:color w:val="000000" w:themeColor="text1"/>
          <w:sz w:val="22"/>
        </w:rPr>
        <w:t>UTANDI</w:t>
      </w:r>
    </w:p>
    <w:p w14:paraId="1B569CDD" w14:textId="77777777" w:rsidR="008B39CA" w:rsidRPr="001F614C" w:rsidRDefault="008B39CA" w:rsidP="008B39CA">
      <w:pPr>
        <w:widowControl w:val="0"/>
        <w:autoSpaceDE w:val="0"/>
        <w:autoSpaceDN w:val="0"/>
        <w:adjustRightInd w:val="0"/>
        <w:spacing w:line="276" w:lineRule="auto"/>
        <w:rPr>
          <w:rFonts w:ascii="Arial" w:hAnsi="Arial" w:cs="Arial"/>
          <w:color w:val="000000" w:themeColor="text1"/>
          <w:spacing w:val="-5"/>
          <w:sz w:val="22"/>
          <w:szCs w:val="22"/>
        </w:rPr>
      </w:pPr>
    </w:p>
    <w:p w14:paraId="64CC918A"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5"/>
          <w:sz w:val="22"/>
          <w:szCs w:val="22"/>
        </w:rPr>
        <w:t xml:space="preserve">The </w:t>
      </w:r>
      <w:r w:rsidRPr="001F614C">
        <w:rPr>
          <w:rFonts w:ascii="Arial" w:hAnsi="Arial" w:cs="Arial"/>
          <w:color w:val="000000" w:themeColor="text1"/>
          <w:sz w:val="22"/>
        </w:rPr>
        <w:t>parties choose as their service address (</w:t>
      </w:r>
      <w:r w:rsidRPr="001F614C">
        <w:rPr>
          <w:rFonts w:ascii="Arial" w:hAnsi="Arial" w:cs="Arial"/>
          <w:i/>
          <w:color w:val="000000" w:themeColor="text1"/>
          <w:sz w:val="22"/>
        </w:rPr>
        <w:t>domicilium citandi et executandi</w:t>
      </w:r>
      <w:r w:rsidRPr="001F614C">
        <w:rPr>
          <w:rFonts w:ascii="Arial" w:hAnsi="Arial" w:cs="Arial"/>
          <w:color w:val="000000" w:themeColor="text1"/>
          <w:sz w:val="22"/>
        </w:rPr>
        <w:t>) for all purposes under this Agreement, whether in respect of court process, notices or other documents or communications of whatsoever nature, the address set out in hereunder.</w:t>
      </w:r>
    </w:p>
    <w:p w14:paraId="16F8515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4"/>
          <w:sz w:val="22"/>
          <w:szCs w:val="22"/>
        </w:rPr>
        <w:t xml:space="preserve">Any </w:t>
      </w:r>
      <w:r w:rsidRPr="001F614C">
        <w:rPr>
          <w:rFonts w:ascii="Arial" w:hAnsi="Arial" w:cs="Arial"/>
          <w:color w:val="000000" w:themeColor="text1"/>
          <w:sz w:val="22"/>
        </w:rPr>
        <w:t>notice or communication required or permitted to be given in terms of this Agreement shall be valid and effective only if in writing.</w:t>
      </w:r>
    </w:p>
    <w:p w14:paraId="4F56751D"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szCs w:val="22"/>
        </w:rPr>
        <w:t>A party may</w:t>
      </w:r>
      <w:r w:rsidRPr="001F614C">
        <w:rPr>
          <w:rFonts w:ascii="Arial" w:hAnsi="Arial" w:cs="Arial"/>
          <w:color w:val="000000" w:themeColor="text1"/>
          <w:sz w:val="22"/>
        </w:rPr>
        <w:t xml:space="preserve">, by notice to any other party change the physical address and/or telefax number chosen as its domicilium </w:t>
      </w:r>
      <w:r w:rsidRPr="001F614C">
        <w:rPr>
          <w:rFonts w:ascii="Arial" w:hAnsi="Arial" w:cs="Arial"/>
          <w:i/>
          <w:color w:val="000000" w:themeColor="text1"/>
          <w:sz w:val="22"/>
        </w:rPr>
        <w:t>citandi et executandi</w:t>
      </w:r>
      <w:r w:rsidRPr="001F614C">
        <w:rPr>
          <w:rFonts w:ascii="Arial" w:hAnsi="Arial" w:cs="Arial"/>
          <w:color w:val="000000" w:themeColor="text1"/>
          <w:sz w:val="22"/>
        </w:rPr>
        <w:t xml:space="preserve"> provided that the physical address is one in the Republic of South Africa.  The change shall become effective on the 10th business day from the deemed receipt of the notice.</w:t>
      </w:r>
    </w:p>
    <w:p w14:paraId="42D7BDF0" w14:textId="77777777" w:rsidR="00E443BF" w:rsidRPr="001F614C" w:rsidRDefault="00E443BF">
      <w:pPr>
        <w:rPr>
          <w:rFonts w:ascii="Arial" w:hAnsi="Arial" w:cs="Arial"/>
          <w:color w:val="000000" w:themeColor="text1"/>
          <w:sz w:val="22"/>
        </w:rPr>
      </w:pPr>
      <w:r w:rsidRPr="001F614C">
        <w:rPr>
          <w:rFonts w:ascii="Arial" w:hAnsi="Arial" w:cs="Arial"/>
          <w:color w:val="000000" w:themeColor="text1"/>
          <w:sz w:val="22"/>
        </w:rPr>
        <w:br w:type="page"/>
      </w:r>
    </w:p>
    <w:p w14:paraId="699E894F"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z w:val="22"/>
        </w:rPr>
        <w:lastRenderedPageBreak/>
        <w:t>Unless the contrary is proved, any notice to a party</w:t>
      </w:r>
      <w:r w:rsidRPr="001F614C">
        <w:rPr>
          <w:rFonts w:ascii="Arial" w:hAnsi="Arial" w:cs="Arial"/>
          <w:color w:val="000000" w:themeColor="text1"/>
          <w:spacing w:val="-11"/>
          <w:sz w:val="22"/>
          <w:szCs w:val="22"/>
        </w:rPr>
        <w:t>;</w:t>
      </w:r>
    </w:p>
    <w:p w14:paraId="020695D6"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z w:val="22"/>
          <w:szCs w:val="22"/>
        </w:rPr>
        <w:t xml:space="preserve">delivered </w:t>
      </w:r>
      <w:r w:rsidRPr="001F614C">
        <w:rPr>
          <w:rFonts w:ascii="Arial" w:hAnsi="Arial" w:cs="Arial"/>
          <w:color w:val="000000" w:themeColor="text1"/>
          <w:sz w:val="22"/>
        </w:rPr>
        <w:t>by hand to a responsible person during ordinary business hours, shall be deemed  to have been received on the day of delivery; or</w:t>
      </w:r>
    </w:p>
    <w:p w14:paraId="51AEE910" w14:textId="77777777" w:rsidR="008B39CA" w:rsidRPr="001F614C" w:rsidRDefault="008B39CA" w:rsidP="008B39CA">
      <w:pPr>
        <w:widowControl w:val="0"/>
        <w:numPr>
          <w:ilvl w:val="2"/>
          <w:numId w:val="8"/>
        </w:numPr>
        <w:autoSpaceDE w:val="0"/>
        <w:autoSpaceDN w:val="0"/>
        <w:adjustRightInd w:val="0"/>
        <w:spacing w:line="276" w:lineRule="auto"/>
        <w:ind w:left="1418" w:hanging="851"/>
        <w:jc w:val="both"/>
        <w:rPr>
          <w:rFonts w:ascii="Arial" w:hAnsi="Arial" w:cs="Arial"/>
          <w:color w:val="000000" w:themeColor="text1"/>
          <w:sz w:val="22"/>
          <w:szCs w:val="22"/>
        </w:rPr>
      </w:pPr>
      <w:r w:rsidRPr="001F614C">
        <w:rPr>
          <w:rFonts w:ascii="Arial" w:hAnsi="Arial" w:cs="Arial"/>
          <w:color w:val="000000" w:themeColor="text1"/>
          <w:spacing w:val="-10"/>
          <w:sz w:val="22"/>
          <w:szCs w:val="22"/>
        </w:rPr>
        <w:t xml:space="preserve">sent </w:t>
      </w:r>
      <w:r w:rsidRPr="001F614C">
        <w:rPr>
          <w:rFonts w:ascii="Arial" w:hAnsi="Arial" w:cs="Arial"/>
          <w:color w:val="000000" w:themeColor="text1"/>
          <w:sz w:val="22"/>
        </w:rPr>
        <w:t>by telefax, shall be deemed to have been received on the date of dispatch.</w:t>
      </w:r>
    </w:p>
    <w:p w14:paraId="3E2FFF1B"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rPr>
      </w:pPr>
      <w:r w:rsidRPr="001F614C">
        <w:rPr>
          <w:rFonts w:ascii="Arial" w:hAnsi="Arial" w:cs="Arial"/>
          <w:color w:val="000000" w:themeColor="text1"/>
          <w:spacing w:val="-11"/>
          <w:sz w:val="22"/>
          <w:szCs w:val="22"/>
        </w:rPr>
        <w:t xml:space="preserve">The </w:t>
      </w:r>
      <w:r w:rsidRPr="001F614C">
        <w:rPr>
          <w:rFonts w:ascii="Arial" w:hAnsi="Arial" w:cs="Arial"/>
          <w:color w:val="000000" w:themeColor="text1"/>
          <w:sz w:val="22"/>
        </w:rPr>
        <w:t>domicile of the CLIENT is: EAST LONDON INDUSTRIAL DEVELOPMENT ZONE, EAST LONDON IDZ HEAD OFFICE, LOWER CHESTER ROAD, SUNNYRIDGE, EAST LONDON, FAX:  043 702 8251</w:t>
      </w:r>
    </w:p>
    <w:p w14:paraId="525A75B1" w14:textId="77777777" w:rsidR="008B39CA" w:rsidRPr="001F614C" w:rsidRDefault="008B39CA" w:rsidP="008B39CA">
      <w:pPr>
        <w:widowControl w:val="0"/>
        <w:numPr>
          <w:ilvl w:val="1"/>
          <w:numId w:val="8"/>
        </w:numPr>
        <w:autoSpaceDE w:val="0"/>
        <w:autoSpaceDN w:val="0"/>
        <w:adjustRightInd w:val="0"/>
        <w:spacing w:line="276" w:lineRule="auto"/>
        <w:ind w:left="567" w:hanging="567"/>
        <w:jc w:val="both"/>
        <w:rPr>
          <w:rFonts w:ascii="Arial" w:hAnsi="Arial" w:cs="Arial"/>
          <w:color w:val="000000" w:themeColor="text1"/>
          <w:sz w:val="22"/>
          <w:szCs w:val="22"/>
        </w:rPr>
      </w:pPr>
      <w:r w:rsidRPr="001F614C">
        <w:rPr>
          <w:rFonts w:ascii="Arial" w:hAnsi="Arial" w:cs="Arial"/>
          <w:color w:val="000000" w:themeColor="text1"/>
          <w:spacing w:val="-11"/>
          <w:sz w:val="22"/>
          <w:szCs w:val="22"/>
        </w:rPr>
        <w:t xml:space="preserve">The </w:t>
      </w:r>
      <w:r w:rsidRPr="001F614C">
        <w:rPr>
          <w:rFonts w:ascii="Arial" w:hAnsi="Arial" w:cs="Arial"/>
          <w:color w:val="000000" w:themeColor="text1"/>
          <w:sz w:val="22"/>
        </w:rPr>
        <w:t>domicile of the SERVICE PROVIDER is:</w:t>
      </w:r>
      <w:r w:rsidRPr="001F614C">
        <w:rPr>
          <w:rFonts w:ascii="Arial" w:hAnsi="Arial" w:cs="Arial"/>
          <w:color w:val="000000" w:themeColor="text1"/>
          <w:spacing w:val="-11"/>
          <w:sz w:val="22"/>
          <w:szCs w:val="22"/>
        </w:rPr>
        <w:t xml:space="preserve">  ________________________________________ FAX: ____________________________________</w:t>
      </w:r>
      <w:r w:rsidRPr="001F614C">
        <w:rPr>
          <w:rFonts w:ascii="Arial" w:hAnsi="Arial" w:cs="Arial"/>
          <w:color w:val="000000" w:themeColor="text1"/>
          <w:sz w:val="22"/>
          <w:szCs w:val="22"/>
        </w:rPr>
        <w:t>.</w:t>
      </w:r>
    </w:p>
    <w:p w14:paraId="7361DAB1" w14:textId="77777777" w:rsidR="00E443BF" w:rsidRPr="001F614C" w:rsidRDefault="00E443BF" w:rsidP="00E443BF">
      <w:pPr>
        <w:widowControl w:val="0"/>
        <w:autoSpaceDE w:val="0"/>
        <w:autoSpaceDN w:val="0"/>
        <w:adjustRightInd w:val="0"/>
        <w:spacing w:line="276" w:lineRule="auto"/>
        <w:ind w:left="567"/>
        <w:jc w:val="both"/>
        <w:rPr>
          <w:rFonts w:ascii="Arial" w:hAnsi="Arial" w:cs="Arial"/>
          <w:b/>
          <w:color w:val="000000" w:themeColor="text1"/>
          <w:sz w:val="22"/>
          <w:szCs w:val="22"/>
        </w:rPr>
      </w:pPr>
    </w:p>
    <w:p w14:paraId="0C0FBEE0" w14:textId="77777777" w:rsidR="008B39CA" w:rsidRPr="001F614C" w:rsidRDefault="008B39CA" w:rsidP="008B39CA">
      <w:pPr>
        <w:widowControl w:val="0"/>
        <w:numPr>
          <w:ilvl w:val="0"/>
          <w:numId w:val="8"/>
        </w:numPr>
        <w:autoSpaceDE w:val="0"/>
        <w:autoSpaceDN w:val="0"/>
        <w:adjustRightInd w:val="0"/>
        <w:spacing w:line="276" w:lineRule="auto"/>
        <w:ind w:left="567" w:hanging="567"/>
        <w:jc w:val="both"/>
        <w:rPr>
          <w:rFonts w:ascii="Arial" w:hAnsi="Arial" w:cs="Arial"/>
          <w:b/>
          <w:color w:val="000000" w:themeColor="text1"/>
          <w:sz w:val="22"/>
          <w:szCs w:val="22"/>
        </w:rPr>
      </w:pPr>
      <w:r w:rsidRPr="001F614C">
        <w:rPr>
          <w:rFonts w:ascii="Arial" w:hAnsi="Arial" w:cs="Arial"/>
          <w:b/>
          <w:color w:val="000000" w:themeColor="text1"/>
          <w:sz w:val="22"/>
          <w:szCs w:val="22"/>
        </w:rPr>
        <w:t>SIGNATURES</w:t>
      </w:r>
    </w:p>
    <w:p w14:paraId="531A538B" w14:textId="77777777" w:rsidR="008B39CA" w:rsidRPr="001F614C" w:rsidRDefault="008B39CA" w:rsidP="008B39CA">
      <w:pPr>
        <w:widowControl w:val="0"/>
        <w:autoSpaceDE w:val="0"/>
        <w:autoSpaceDN w:val="0"/>
        <w:adjustRightInd w:val="0"/>
        <w:spacing w:line="276" w:lineRule="auto"/>
        <w:ind w:left="567"/>
        <w:jc w:val="both"/>
        <w:rPr>
          <w:rFonts w:ascii="Arial" w:hAnsi="Arial" w:cs="Arial"/>
          <w:b/>
          <w:color w:val="000000" w:themeColor="text1"/>
          <w:sz w:val="22"/>
          <w:szCs w:val="22"/>
        </w:rPr>
      </w:pPr>
    </w:p>
    <w:p w14:paraId="3403CFDE"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The </w:t>
      </w:r>
      <w:r w:rsidRPr="001F614C">
        <w:rPr>
          <w:rFonts w:ascii="Arial" w:hAnsi="Arial" w:cs="Arial"/>
          <w:color w:val="000000" w:themeColor="text1"/>
          <w:sz w:val="22"/>
        </w:rPr>
        <w:t>signatories to this Agreement hereby warrant that they have the proper and full authority to sign this Agreement on behalf of the parties hereto, and shall produce the necessary resolution to such effect, if called upon to do so.</w:t>
      </w:r>
      <w:r w:rsidRPr="001F614C">
        <w:rPr>
          <w:rFonts w:ascii="Arial" w:hAnsi="Arial" w:cs="Arial"/>
          <w:color w:val="000000" w:themeColor="text1"/>
          <w:sz w:val="22"/>
          <w:szCs w:val="22"/>
        </w:rPr>
        <w:t xml:space="preserve"> </w:t>
      </w:r>
    </w:p>
    <w:p w14:paraId="114A3F5C"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p>
    <w:p w14:paraId="686D5960"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p>
    <w:p w14:paraId="460AB77A"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p>
    <w:p w14:paraId="242DA9F9"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p>
    <w:p w14:paraId="06DE8975"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THUS DONE AND SIGNED BY </w:t>
      </w:r>
      <w:r w:rsidRPr="001F614C">
        <w:rPr>
          <w:rFonts w:ascii="Arial" w:hAnsi="Arial" w:cs="Arial"/>
          <w:b/>
          <w:color w:val="000000" w:themeColor="text1"/>
          <w:sz w:val="22"/>
          <w:szCs w:val="22"/>
        </w:rPr>
        <w:t>EAST LONDON INDUSTRIAL DEVELOPMENT ZONE SOC LTD</w:t>
      </w:r>
      <w:r w:rsidRPr="001F614C">
        <w:rPr>
          <w:rFonts w:ascii="Arial" w:hAnsi="Arial" w:cs="Arial"/>
          <w:color w:val="000000" w:themeColor="text1"/>
          <w:sz w:val="22"/>
          <w:szCs w:val="22"/>
        </w:rPr>
        <w:t xml:space="preserve"> on the____   day of ________________ 20__ here  in the presence of the undersigned witnesses:</w:t>
      </w:r>
    </w:p>
    <w:p w14:paraId="224BF25F"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p>
    <w:p w14:paraId="569DE813"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p>
    <w:p w14:paraId="02DCF846"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____________________________</w:t>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p>
    <w:p w14:paraId="722D40F6"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 xml:space="preserve">For and on behalf of </w:t>
      </w:r>
      <w:r w:rsidRPr="001F614C">
        <w:rPr>
          <w:rFonts w:ascii="Arial" w:hAnsi="Arial" w:cs="Arial"/>
          <w:b/>
          <w:color w:val="000000" w:themeColor="text1"/>
          <w:sz w:val="22"/>
          <w:szCs w:val="22"/>
        </w:rPr>
        <w:t>EAST LONDON INDUSTRIAL DEVELOPMENT ZONE SOC LTD</w:t>
      </w:r>
    </w:p>
    <w:p w14:paraId="4D220BAA"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b/>
          <w:color w:val="000000" w:themeColor="text1"/>
          <w:sz w:val="22"/>
          <w:szCs w:val="22"/>
        </w:rPr>
        <w:t>NAME OF DELEGATED AUTHORITY TO SIGN:</w:t>
      </w:r>
      <w:r w:rsidRPr="001F614C">
        <w:rPr>
          <w:rFonts w:ascii="Arial" w:hAnsi="Arial" w:cs="Arial"/>
          <w:color w:val="000000" w:themeColor="text1"/>
          <w:sz w:val="22"/>
          <w:szCs w:val="22"/>
        </w:rPr>
        <w:t xml:space="preserve"> __________________</w:t>
      </w:r>
    </w:p>
    <w:p w14:paraId="2E2651B3"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b/>
          <w:color w:val="000000" w:themeColor="text1"/>
          <w:sz w:val="22"/>
          <w:szCs w:val="22"/>
        </w:rPr>
        <w:t>POSITION</w:t>
      </w:r>
      <w:r w:rsidRPr="001F614C">
        <w:rPr>
          <w:rFonts w:ascii="Arial" w:hAnsi="Arial" w:cs="Arial"/>
          <w:color w:val="000000" w:themeColor="text1"/>
          <w:sz w:val="22"/>
          <w:szCs w:val="22"/>
        </w:rPr>
        <w:t>:__________________________, who warrants that he is duly authorized hereto</w:t>
      </w:r>
    </w:p>
    <w:p w14:paraId="0F190ACF"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AS WITNESSES:</w:t>
      </w:r>
    </w:p>
    <w:p w14:paraId="4EC06550"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1.   ____________________________</w:t>
      </w:r>
      <w:r w:rsidRPr="001F614C">
        <w:rPr>
          <w:rFonts w:ascii="Arial" w:hAnsi="Arial" w:cs="Arial"/>
          <w:color w:val="000000" w:themeColor="text1"/>
          <w:sz w:val="22"/>
          <w:szCs w:val="22"/>
        </w:rPr>
        <w:tab/>
      </w:r>
      <w:r w:rsidRPr="001F614C">
        <w:rPr>
          <w:rFonts w:ascii="Arial" w:hAnsi="Arial" w:cs="Arial"/>
          <w:color w:val="000000" w:themeColor="text1"/>
          <w:sz w:val="22"/>
          <w:szCs w:val="22"/>
        </w:rPr>
        <w:tab/>
        <w:t>2.  ____________________________</w:t>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p>
    <w:p w14:paraId="45FB9E28"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p>
    <w:p w14:paraId="60EF342E"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 xml:space="preserve">THUS DONE AND SIGNED BY </w:t>
      </w:r>
      <w:r w:rsidRPr="001F614C">
        <w:rPr>
          <w:rFonts w:ascii="Arial" w:hAnsi="Arial" w:cs="Arial"/>
          <w:b/>
          <w:color w:val="000000" w:themeColor="text1"/>
          <w:sz w:val="22"/>
          <w:szCs w:val="22"/>
        </w:rPr>
        <w:t xml:space="preserve">FULL NAME OF SERVICE PROVIDER </w:t>
      </w:r>
      <w:r w:rsidRPr="001F614C">
        <w:rPr>
          <w:rFonts w:ascii="Arial" w:hAnsi="Arial" w:cs="Arial"/>
          <w:color w:val="000000" w:themeColor="text1"/>
          <w:sz w:val="22"/>
          <w:szCs w:val="22"/>
        </w:rPr>
        <w:t>on the _____ day _______________ 20__ in the presence of the undersigned witnesses:</w:t>
      </w:r>
    </w:p>
    <w:p w14:paraId="53B1A5C5"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p>
    <w:p w14:paraId="61316755"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p>
    <w:p w14:paraId="3F560FE1"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____________________________</w:t>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r w:rsidRPr="001F614C">
        <w:rPr>
          <w:rFonts w:ascii="Arial" w:hAnsi="Arial" w:cs="Arial"/>
          <w:color w:val="000000" w:themeColor="text1"/>
          <w:sz w:val="22"/>
          <w:szCs w:val="22"/>
        </w:rPr>
        <w:tab/>
      </w:r>
    </w:p>
    <w:p w14:paraId="63AC0912"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color w:val="000000" w:themeColor="text1"/>
          <w:sz w:val="22"/>
          <w:szCs w:val="22"/>
        </w:rPr>
      </w:pPr>
      <w:r w:rsidRPr="001F614C">
        <w:rPr>
          <w:rFonts w:ascii="Arial" w:hAnsi="Arial" w:cs="Arial"/>
          <w:color w:val="000000" w:themeColor="text1"/>
          <w:sz w:val="22"/>
          <w:szCs w:val="22"/>
        </w:rPr>
        <w:t xml:space="preserve">For and on behalf of </w:t>
      </w:r>
      <w:r w:rsidRPr="001F614C">
        <w:rPr>
          <w:rFonts w:ascii="Arial" w:hAnsi="Arial" w:cs="Arial"/>
          <w:b/>
          <w:color w:val="000000" w:themeColor="text1"/>
          <w:sz w:val="22"/>
          <w:szCs w:val="22"/>
        </w:rPr>
        <w:t>FULL NAME OF SERVICE PROVIDER</w:t>
      </w:r>
    </w:p>
    <w:p w14:paraId="59E4EBAD"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b/>
          <w:color w:val="000000" w:themeColor="text1"/>
          <w:sz w:val="22"/>
          <w:szCs w:val="22"/>
        </w:rPr>
        <w:t>NAME OF DELEGATED AUTHORITY TO SIGN</w:t>
      </w:r>
      <w:r w:rsidRPr="001F614C">
        <w:rPr>
          <w:rFonts w:ascii="Arial" w:hAnsi="Arial" w:cs="Arial"/>
          <w:color w:val="000000" w:themeColor="text1"/>
          <w:sz w:val="22"/>
          <w:szCs w:val="22"/>
        </w:rPr>
        <w:t>:_____________________</w:t>
      </w:r>
    </w:p>
    <w:p w14:paraId="3E323A84"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b/>
          <w:color w:val="000000" w:themeColor="text1"/>
          <w:sz w:val="22"/>
          <w:szCs w:val="22"/>
        </w:rPr>
        <w:t>POSITION</w:t>
      </w:r>
      <w:r w:rsidRPr="001F614C">
        <w:rPr>
          <w:rFonts w:ascii="Arial" w:hAnsi="Arial" w:cs="Arial"/>
          <w:color w:val="000000" w:themeColor="text1"/>
          <w:sz w:val="22"/>
          <w:szCs w:val="22"/>
        </w:rPr>
        <w:t>: ______________________ , who warrants that he is duly authorized hereto</w:t>
      </w:r>
    </w:p>
    <w:p w14:paraId="27FBBEA9"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AS WITNESSES:</w:t>
      </w:r>
    </w:p>
    <w:p w14:paraId="7FCE11AA"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r w:rsidRPr="001F614C">
        <w:rPr>
          <w:rFonts w:ascii="Arial" w:hAnsi="Arial" w:cs="Arial"/>
          <w:color w:val="000000" w:themeColor="text1"/>
          <w:sz w:val="22"/>
          <w:szCs w:val="22"/>
        </w:rPr>
        <w:t>1.   ____________________________</w:t>
      </w:r>
      <w:r w:rsidRPr="001F614C">
        <w:rPr>
          <w:rFonts w:ascii="Arial" w:hAnsi="Arial" w:cs="Arial"/>
          <w:color w:val="000000" w:themeColor="text1"/>
          <w:sz w:val="22"/>
          <w:szCs w:val="22"/>
        </w:rPr>
        <w:tab/>
      </w:r>
      <w:r w:rsidRPr="001F614C">
        <w:rPr>
          <w:rFonts w:ascii="Arial" w:hAnsi="Arial" w:cs="Arial"/>
          <w:color w:val="000000" w:themeColor="text1"/>
          <w:sz w:val="22"/>
          <w:szCs w:val="22"/>
        </w:rPr>
        <w:tab/>
        <w:t>2.  ____________________________</w:t>
      </w:r>
      <w:r w:rsidRPr="001F614C">
        <w:rPr>
          <w:rFonts w:ascii="Arial" w:hAnsi="Arial" w:cs="Arial"/>
          <w:color w:val="000000" w:themeColor="text1"/>
          <w:sz w:val="22"/>
          <w:szCs w:val="22"/>
        </w:rPr>
        <w:tab/>
        <w:t xml:space="preserve"> </w:t>
      </w:r>
    </w:p>
    <w:p w14:paraId="1F889069" w14:textId="77777777" w:rsidR="008B39CA" w:rsidRPr="001F614C" w:rsidRDefault="008B39CA" w:rsidP="008B39CA">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color w:val="000000" w:themeColor="text1"/>
          <w:sz w:val="22"/>
          <w:szCs w:val="22"/>
        </w:rPr>
      </w:pPr>
    </w:p>
    <w:p w14:paraId="5518C41D" w14:textId="77777777" w:rsidR="008B39CA" w:rsidRPr="001F614C" w:rsidRDefault="008B39CA" w:rsidP="008B39CA">
      <w:pPr>
        <w:widowControl w:val="0"/>
        <w:autoSpaceDE w:val="0"/>
        <w:autoSpaceDN w:val="0"/>
        <w:adjustRightInd w:val="0"/>
        <w:spacing w:line="276" w:lineRule="auto"/>
        <w:ind w:left="567"/>
        <w:jc w:val="both"/>
        <w:rPr>
          <w:rFonts w:ascii="Arial" w:hAnsi="Arial" w:cs="Arial"/>
          <w:color w:val="000000" w:themeColor="text1"/>
          <w:sz w:val="22"/>
          <w:szCs w:val="22"/>
        </w:rPr>
      </w:pPr>
    </w:p>
    <w:p w14:paraId="322880AD" w14:textId="77777777" w:rsidR="00056CF1" w:rsidRPr="001F614C" w:rsidRDefault="00056CF1" w:rsidP="00056CF1">
      <w:pPr>
        <w:rPr>
          <w:rFonts w:ascii="Arial" w:hAnsi="Arial" w:cs="Arial"/>
          <w:color w:val="000000" w:themeColor="text1"/>
          <w:szCs w:val="22"/>
        </w:rPr>
      </w:pPr>
    </w:p>
    <w:p w14:paraId="56DD3527" w14:textId="77777777" w:rsidR="00056CF1" w:rsidRPr="001F614C" w:rsidRDefault="00056CF1" w:rsidP="00056CF1">
      <w:pPr>
        <w:rPr>
          <w:rFonts w:ascii="Arial" w:hAnsi="Arial" w:cs="Arial"/>
          <w:color w:val="000000" w:themeColor="text1"/>
          <w:sz w:val="22"/>
          <w:szCs w:val="22"/>
        </w:rPr>
      </w:pPr>
    </w:p>
    <w:p w14:paraId="7F4CFDDE" w14:textId="77777777" w:rsidR="00056CF1" w:rsidRPr="001F614C" w:rsidRDefault="00056CF1" w:rsidP="00056CF1">
      <w:pPr>
        <w:rPr>
          <w:rFonts w:ascii="Arial" w:hAnsi="Arial" w:cs="Arial"/>
          <w:color w:val="000000" w:themeColor="text1"/>
          <w:sz w:val="22"/>
          <w:szCs w:val="22"/>
        </w:rPr>
      </w:pPr>
    </w:p>
    <w:p w14:paraId="47B432A5" w14:textId="77777777" w:rsidR="00894857" w:rsidRPr="001F614C" w:rsidRDefault="00894857" w:rsidP="002B5F88">
      <w:pPr>
        <w:rPr>
          <w:rFonts w:ascii="Arial" w:hAnsi="Arial" w:cs="Arial"/>
          <w:color w:val="000000" w:themeColor="text1"/>
          <w:sz w:val="22"/>
          <w:szCs w:val="22"/>
        </w:rPr>
      </w:pPr>
    </w:p>
    <w:p w14:paraId="6707CDAA" w14:textId="77777777" w:rsidR="00894857" w:rsidRPr="001F614C" w:rsidRDefault="00894857" w:rsidP="002B5F88">
      <w:pPr>
        <w:rPr>
          <w:rFonts w:ascii="Arial" w:hAnsi="Arial" w:cs="Arial"/>
          <w:color w:val="000000" w:themeColor="text1"/>
          <w:sz w:val="22"/>
          <w:szCs w:val="22"/>
        </w:rPr>
      </w:pPr>
    </w:p>
    <w:p w14:paraId="3169D7EA" w14:textId="77777777" w:rsidR="00894857" w:rsidRPr="001F614C" w:rsidRDefault="00894857" w:rsidP="002B5F88">
      <w:pPr>
        <w:rPr>
          <w:rFonts w:ascii="Arial" w:hAnsi="Arial" w:cs="Arial"/>
          <w:color w:val="000000" w:themeColor="text1"/>
          <w:sz w:val="22"/>
          <w:szCs w:val="22"/>
        </w:rPr>
      </w:pPr>
    </w:p>
    <w:p w14:paraId="448CE7BA"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sectPr w:rsidR="00894857" w:rsidRPr="001F614C" w:rsidSect="00AC2B20">
          <w:headerReference w:type="default" r:id="rId50"/>
          <w:footerReference w:type="default" r:id="rId51"/>
          <w:endnotePr>
            <w:numFmt w:val="decimal"/>
          </w:endnotePr>
          <w:pgSz w:w="11905" w:h="16837" w:code="9"/>
          <w:pgMar w:top="1021" w:right="1440" w:bottom="1276" w:left="1440" w:header="720" w:footer="445" w:gutter="0"/>
          <w:pgNumType w:fmt="lowerRoman"/>
          <w:cols w:space="720"/>
          <w:noEndnote/>
        </w:sectPr>
      </w:pPr>
    </w:p>
    <w:p w14:paraId="6CA29B7E"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5341135" w14:textId="77777777" w:rsidR="00806756" w:rsidRPr="001F614C" w:rsidRDefault="00806756"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984EF67" w14:textId="77777777" w:rsidR="00806756" w:rsidRPr="001F614C" w:rsidRDefault="00806756"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BE11164" w14:textId="77777777" w:rsidR="00806756" w:rsidRPr="001F614C" w:rsidRDefault="00806756"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4651467" w14:textId="77777777" w:rsidR="00806756" w:rsidRPr="001F614C" w:rsidRDefault="00806756"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4CC7CA0" w14:textId="77777777" w:rsidR="00806756" w:rsidRPr="001F614C" w:rsidRDefault="00806756"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3D5CB5C" w14:textId="77777777" w:rsidR="00806756" w:rsidRPr="001F614C" w:rsidRDefault="00806756"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BE75BF7"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5C000E1"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w:drawing>
          <wp:anchor distT="0" distB="0" distL="114300" distR="114300" simplePos="0" relativeHeight="251659264" behindDoc="0" locked="0" layoutInCell="1" allowOverlap="1" wp14:anchorId="43F82FBF" wp14:editId="234C97FE">
            <wp:simplePos x="0" y="0"/>
            <wp:positionH relativeFrom="column">
              <wp:posOffset>1276350</wp:posOffset>
            </wp:positionH>
            <wp:positionV relativeFrom="paragraph">
              <wp:posOffset>30480</wp:posOffset>
            </wp:positionV>
            <wp:extent cx="3247390" cy="139065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7390" cy="1390650"/>
                    </a:xfrm>
                    <a:prstGeom prst="rect">
                      <a:avLst/>
                    </a:prstGeom>
                    <a:noFill/>
                    <a:ln w="9525">
                      <a:noFill/>
                      <a:miter lim="800000"/>
                      <a:headEnd/>
                      <a:tailEnd/>
                    </a:ln>
                  </pic:spPr>
                </pic:pic>
              </a:graphicData>
            </a:graphic>
            <wp14:sizeRelV relativeFrom="margin">
              <wp14:pctHeight>0</wp14:pctHeight>
            </wp14:sizeRelV>
          </wp:anchor>
        </w:drawing>
      </w:r>
    </w:p>
    <w:p w14:paraId="31EE6BAA"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2A52DE1"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5DDD167"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9B72CE5"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34203D1"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6992C5D"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D47B18B"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272FF75"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0BEFCCE"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9F52162"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C0E8F70"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5A16AAB"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C85F7B1" w14:textId="77777777" w:rsidR="00894857" w:rsidRPr="001F614C" w:rsidRDefault="00E32101"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mc:AlternateContent>
          <mc:Choice Requires="wps">
            <w:drawing>
              <wp:anchor distT="0" distB="0" distL="114300" distR="114300" simplePos="0" relativeHeight="251661312" behindDoc="0" locked="0" layoutInCell="1" allowOverlap="1" wp14:anchorId="4C6FAA70" wp14:editId="72EA693F">
                <wp:simplePos x="0" y="0"/>
                <wp:positionH relativeFrom="column">
                  <wp:posOffset>158115</wp:posOffset>
                </wp:positionH>
                <wp:positionV relativeFrom="paragraph">
                  <wp:posOffset>20955</wp:posOffset>
                </wp:positionV>
                <wp:extent cx="5715000" cy="1880235"/>
                <wp:effectExtent l="0" t="1905" r="3810" b="381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880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3450A" w14:textId="77777777" w:rsidR="00F24849" w:rsidRDefault="00F24849" w:rsidP="00894857">
                            <w:pPr>
                              <w:pStyle w:val="Footer"/>
                              <w:tabs>
                                <w:tab w:val="clear" w:pos="4320"/>
                                <w:tab w:val="clear" w:pos="8640"/>
                              </w:tabs>
                              <w:jc w:val="center"/>
                              <w:rPr>
                                <w:rFonts w:ascii="Arial" w:hAnsi="Arial" w:cs="Arial"/>
                              </w:rPr>
                            </w:pPr>
                          </w:p>
                          <w:p w14:paraId="365C8945" w14:textId="77777777" w:rsidR="00F24849" w:rsidRDefault="00F24849" w:rsidP="00894857">
                            <w:pPr>
                              <w:pStyle w:val="Footer"/>
                              <w:tabs>
                                <w:tab w:val="clear" w:pos="4320"/>
                                <w:tab w:val="clear" w:pos="8640"/>
                              </w:tabs>
                              <w:jc w:val="center"/>
                              <w:rPr>
                                <w:rFonts w:ascii="Arial" w:hAnsi="Arial" w:cs="Arial"/>
                              </w:rPr>
                            </w:pPr>
                          </w:p>
                          <w:p w14:paraId="170AE0A1" w14:textId="77777777" w:rsidR="00F24849" w:rsidRPr="009B7507" w:rsidRDefault="00F24849" w:rsidP="00894857">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ANNEXURE 1</w:t>
                            </w:r>
                            <w:r w:rsidR="009D4BCF">
                              <w:rPr>
                                <w:rFonts w:ascii="Tahoma" w:hAnsi="Tahoma"/>
                                <w:b/>
                                <w:sz w:val="48"/>
                              </w:rPr>
                              <w:pict w14:anchorId="077AB85A">
                                <v:rect id="_x0000_i1036" style="width:0;height:1.5pt" o:hralign="center" o:hrstd="t" o:hr="t" fillcolor="#aca899" stroked="f"/>
                              </w:pict>
                            </w:r>
                          </w:p>
                          <w:p w14:paraId="17583BAF" w14:textId="77777777" w:rsidR="00F24849" w:rsidRDefault="00F24849" w:rsidP="00894857">
                            <w:pPr>
                              <w:pStyle w:val="Footer"/>
                              <w:tabs>
                                <w:tab w:val="clear" w:pos="4320"/>
                                <w:tab w:val="clear" w:pos="8640"/>
                              </w:tabs>
                              <w:spacing w:line="276" w:lineRule="auto"/>
                              <w:jc w:val="center"/>
                              <w:rPr>
                                <w:rFonts w:ascii="Arial" w:hAnsi="Arial" w:cs="Arial"/>
                                <w:caps/>
                                <w:kern w:val="20"/>
                                <w:sz w:val="22"/>
                                <w:szCs w:val="22"/>
                              </w:rPr>
                            </w:pPr>
                          </w:p>
                          <w:p w14:paraId="2EF66F15" w14:textId="77777777" w:rsidR="00F24849" w:rsidRPr="0003333D" w:rsidRDefault="00F24849" w:rsidP="00894857">
                            <w:pPr>
                              <w:pStyle w:val="Footer"/>
                              <w:tabs>
                                <w:tab w:val="clear" w:pos="4320"/>
                                <w:tab w:val="clear" w:pos="8640"/>
                              </w:tabs>
                              <w:spacing w:line="276" w:lineRule="auto"/>
                              <w:jc w:val="center"/>
                              <w:rPr>
                                <w:rFonts w:ascii="Arial" w:hAnsi="Arial" w:cs="Arial"/>
                                <w:caps/>
                                <w:kern w:val="20"/>
                                <w:sz w:val="22"/>
                                <w:szCs w:val="22"/>
                              </w:rPr>
                            </w:pPr>
                            <w:r>
                              <w:rPr>
                                <w:rFonts w:ascii="Arial" w:hAnsi="Arial" w:cs="Arial"/>
                                <w:caps/>
                                <w:kern w:val="20"/>
                                <w:sz w:val="22"/>
                                <w:szCs w:val="22"/>
                              </w:rPr>
                              <w:t>Procurement Handbook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FAA70" id="Text Box 16" o:spid="_x0000_s1031" type="#_x0000_t202" style="position:absolute;margin-left:12.45pt;margin-top:1.65pt;width:450pt;height:14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IcPvAIAAMM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" filled="f" stroked="f">
                <v:textbox>
                  <w:txbxContent>
                    <w:p w14:paraId="7763450A" w14:textId="77777777" w:rsidR="00F24849" w:rsidRDefault="00F24849" w:rsidP="00894857">
                      <w:pPr>
                        <w:pStyle w:val="Footer"/>
                        <w:tabs>
                          <w:tab w:val="clear" w:pos="4320"/>
                          <w:tab w:val="clear" w:pos="8640"/>
                        </w:tabs>
                        <w:jc w:val="center"/>
                        <w:rPr>
                          <w:rFonts w:ascii="Arial" w:hAnsi="Arial" w:cs="Arial"/>
                        </w:rPr>
                      </w:pPr>
                    </w:p>
                    <w:p w14:paraId="365C8945" w14:textId="77777777" w:rsidR="00F24849" w:rsidRDefault="00F24849" w:rsidP="00894857">
                      <w:pPr>
                        <w:pStyle w:val="Footer"/>
                        <w:tabs>
                          <w:tab w:val="clear" w:pos="4320"/>
                          <w:tab w:val="clear" w:pos="8640"/>
                        </w:tabs>
                        <w:jc w:val="center"/>
                        <w:rPr>
                          <w:rFonts w:ascii="Arial" w:hAnsi="Arial" w:cs="Arial"/>
                        </w:rPr>
                      </w:pPr>
                    </w:p>
                    <w:p w14:paraId="170AE0A1" w14:textId="77777777" w:rsidR="00F24849" w:rsidRPr="009B7507" w:rsidRDefault="00F24849" w:rsidP="00894857">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ANNEXURE 1</w:t>
                      </w:r>
                      <w:r>
                        <w:rPr>
                          <w:rFonts w:ascii="Tahoma" w:hAnsi="Tahoma"/>
                          <w:b/>
                          <w:sz w:val="48"/>
                        </w:rPr>
                        <w:pict w14:anchorId="077AB85A">
                          <v:rect id="_x0000_i1036" style="width:0;height:1.5pt" o:hralign="center" o:hrstd="t" o:hr="t" fillcolor="#aca899" stroked="f"/>
                        </w:pict>
                      </w:r>
                    </w:p>
                    <w:p w14:paraId="17583BAF" w14:textId="77777777" w:rsidR="00F24849" w:rsidRDefault="00F24849" w:rsidP="00894857">
                      <w:pPr>
                        <w:pStyle w:val="Footer"/>
                        <w:tabs>
                          <w:tab w:val="clear" w:pos="4320"/>
                          <w:tab w:val="clear" w:pos="8640"/>
                        </w:tabs>
                        <w:spacing w:line="276" w:lineRule="auto"/>
                        <w:jc w:val="center"/>
                        <w:rPr>
                          <w:rFonts w:ascii="Arial" w:hAnsi="Arial" w:cs="Arial"/>
                          <w:caps/>
                          <w:kern w:val="20"/>
                          <w:sz w:val="22"/>
                          <w:szCs w:val="22"/>
                        </w:rPr>
                      </w:pPr>
                    </w:p>
                    <w:p w14:paraId="2EF66F15" w14:textId="77777777" w:rsidR="00F24849" w:rsidRPr="0003333D" w:rsidRDefault="00F24849" w:rsidP="00894857">
                      <w:pPr>
                        <w:pStyle w:val="Footer"/>
                        <w:tabs>
                          <w:tab w:val="clear" w:pos="4320"/>
                          <w:tab w:val="clear" w:pos="8640"/>
                        </w:tabs>
                        <w:spacing w:line="276" w:lineRule="auto"/>
                        <w:jc w:val="center"/>
                        <w:rPr>
                          <w:rFonts w:ascii="Arial" w:hAnsi="Arial" w:cs="Arial"/>
                          <w:caps/>
                          <w:kern w:val="20"/>
                          <w:sz w:val="22"/>
                          <w:szCs w:val="22"/>
                        </w:rPr>
                      </w:pPr>
                      <w:r>
                        <w:rPr>
                          <w:rFonts w:ascii="Arial" w:hAnsi="Arial" w:cs="Arial"/>
                          <w:caps/>
                          <w:kern w:val="20"/>
                          <w:sz w:val="22"/>
                          <w:szCs w:val="22"/>
                        </w:rPr>
                        <w:t>Procurement Handbook</w:t>
                      </w:r>
                    </w:p>
                  </w:txbxContent>
                </v:textbox>
              </v:shape>
            </w:pict>
          </mc:Fallback>
        </mc:AlternateContent>
      </w:r>
    </w:p>
    <w:p w14:paraId="7A7C0568"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2E86B42"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9677BD9"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2070882"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2DE1115"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C4232C3"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2A25569"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8B34647"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09C0749" w14:textId="77777777" w:rsidR="00894857" w:rsidRPr="001F614C" w:rsidRDefault="00894857" w:rsidP="00894857">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CD027CD" w14:textId="77777777" w:rsidR="00894857" w:rsidRPr="001F614C" w:rsidRDefault="00894857" w:rsidP="002B5F88">
      <w:pPr>
        <w:rPr>
          <w:rFonts w:ascii="Arial" w:hAnsi="Arial" w:cs="Arial"/>
          <w:color w:val="000000" w:themeColor="text1"/>
          <w:sz w:val="24"/>
          <w:szCs w:val="24"/>
        </w:rPr>
      </w:pPr>
    </w:p>
    <w:p w14:paraId="6893CAB9" w14:textId="77777777" w:rsidR="00894857" w:rsidRPr="001F614C" w:rsidRDefault="00894857" w:rsidP="00894857">
      <w:pPr>
        <w:rPr>
          <w:rFonts w:ascii="Arial" w:hAnsi="Arial" w:cs="Arial"/>
          <w:color w:val="000000" w:themeColor="text1"/>
          <w:sz w:val="24"/>
          <w:szCs w:val="24"/>
        </w:rPr>
      </w:pPr>
    </w:p>
    <w:p w14:paraId="08D50097" w14:textId="77777777" w:rsidR="00894857" w:rsidRPr="001F614C" w:rsidRDefault="00894857" w:rsidP="00894857">
      <w:pPr>
        <w:rPr>
          <w:rFonts w:ascii="Arial" w:hAnsi="Arial" w:cs="Arial"/>
          <w:color w:val="000000" w:themeColor="text1"/>
          <w:sz w:val="24"/>
          <w:szCs w:val="24"/>
        </w:rPr>
      </w:pPr>
    </w:p>
    <w:p w14:paraId="6E844B1D" w14:textId="77777777" w:rsidR="00894857" w:rsidRPr="001F614C" w:rsidRDefault="00894857" w:rsidP="00894857">
      <w:pPr>
        <w:rPr>
          <w:rFonts w:ascii="Arial" w:hAnsi="Arial" w:cs="Arial"/>
          <w:color w:val="000000" w:themeColor="text1"/>
          <w:sz w:val="24"/>
          <w:szCs w:val="24"/>
        </w:rPr>
      </w:pPr>
    </w:p>
    <w:p w14:paraId="64428275" w14:textId="77777777" w:rsidR="00894857" w:rsidRPr="001F614C" w:rsidRDefault="00894857" w:rsidP="00894857">
      <w:pPr>
        <w:rPr>
          <w:rFonts w:ascii="Arial" w:hAnsi="Arial" w:cs="Arial"/>
          <w:color w:val="000000" w:themeColor="text1"/>
          <w:sz w:val="24"/>
          <w:szCs w:val="24"/>
        </w:rPr>
      </w:pPr>
    </w:p>
    <w:p w14:paraId="6693A422" w14:textId="77777777" w:rsidR="007115CB" w:rsidRPr="001F614C" w:rsidRDefault="007115CB" w:rsidP="00894857">
      <w:pPr>
        <w:rPr>
          <w:rFonts w:ascii="Arial" w:hAnsi="Arial" w:cs="Arial"/>
          <w:color w:val="000000" w:themeColor="text1"/>
          <w:sz w:val="24"/>
          <w:szCs w:val="24"/>
        </w:rPr>
      </w:pPr>
    </w:p>
    <w:p w14:paraId="490CA031" w14:textId="77777777" w:rsidR="007115CB" w:rsidRPr="001F614C" w:rsidRDefault="007115CB" w:rsidP="00894857">
      <w:pPr>
        <w:rPr>
          <w:rFonts w:ascii="Arial" w:hAnsi="Arial" w:cs="Arial"/>
          <w:color w:val="000000" w:themeColor="text1"/>
          <w:sz w:val="24"/>
          <w:szCs w:val="24"/>
        </w:rPr>
      </w:pPr>
    </w:p>
    <w:p w14:paraId="046A4A9A" w14:textId="77777777" w:rsidR="007115CB" w:rsidRPr="001F614C" w:rsidRDefault="007115CB" w:rsidP="00894857">
      <w:pPr>
        <w:rPr>
          <w:rFonts w:ascii="Arial" w:hAnsi="Arial" w:cs="Arial"/>
          <w:color w:val="000000" w:themeColor="text1"/>
          <w:sz w:val="24"/>
          <w:szCs w:val="24"/>
        </w:rPr>
      </w:pPr>
    </w:p>
    <w:p w14:paraId="7CBC9E67" w14:textId="77777777" w:rsidR="007115CB" w:rsidRPr="001F614C" w:rsidRDefault="007115CB" w:rsidP="00894857">
      <w:pPr>
        <w:rPr>
          <w:rFonts w:ascii="Arial" w:hAnsi="Arial" w:cs="Arial"/>
          <w:color w:val="000000" w:themeColor="text1"/>
          <w:sz w:val="24"/>
          <w:szCs w:val="24"/>
        </w:rPr>
      </w:pPr>
    </w:p>
    <w:p w14:paraId="6B15D8EA" w14:textId="77777777" w:rsidR="007115CB" w:rsidRPr="001F614C" w:rsidRDefault="007115CB" w:rsidP="00894857">
      <w:pPr>
        <w:rPr>
          <w:rFonts w:ascii="Arial" w:hAnsi="Arial" w:cs="Arial"/>
          <w:color w:val="000000" w:themeColor="text1"/>
          <w:sz w:val="24"/>
          <w:szCs w:val="24"/>
        </w:rPr>
      </w:pPr>
    </w:p>
    <w:p w14:paraId="402F80D2" w14:textId="77777777" w:rsidR="007115CB" w:rsidRPr="001F614C" w:rsidRDefault="007115CB" w:rsidP="00894857">
      <w:pPr>
        <w:rPr>
          <w:rFonts w:ascii="Arial" w:hAnsi="Arial" w:cs="Arial"/>
          <w:color w:val="000000" w:themeColor="text1"/>
          <w:sz w:val="24"/>
          <w:szCs w:val="24"/>
        </w:rPr>
      </w:pPr>
    </w:p>
    <w:p w14:paraId="796DBCD8" w14:textId="77777777" w:rsidR="007115CB" w:rsidRPr="001F614C" w:rsidRDefault="007115CB" w:rsidP="00894857">
      <w:pPr>
        <w:rPr>
          <w:rFonts w:ascii="Arial" w:hAnsi="Arial" w:cs="Arial"/>
          <w:color w:val="000000" w:themeColor="text1"/>
          <w:sz w:val="24"/>
          <w:szCs w:val="24"/>
        </w:rPr>
      </w:pPr>
    </w:p>
    <w:p w14:paraId="01F2B265" w14:textId="77777777" w:rsidR="007115CB" w:rsidRPr="001F614C" w:rsidRDefault="007115CB" w:rsidP="00894857">
      <w:pPr>
        <w:rPr>
          <w:rFonts w:ascii="Arial" w:hAnsi="Arial" w:cs="Arial"/>
          <w:color w:val="000000" w:themeColor="text1"/>
          <w:sz w:val="24"/>
          <w:szCs w:val="24"/>
        </w:rPr>
      </w:pPr>
    </w:p>
    <w:p w14:paraId="56B26CFC" w14:textId="77777777" w:rsidR="007115CB" w:rsidRPr="001F614C" w:rsidRDefault="007115CB" w:rsidP="00894857">
      <w:pPr>
        <w:rPr>
          <w:rFonts w:ascii="Arial" w:hAnsi="Arial" w:cs="Arial"/>
          <w:color w:val="000000" w:themeColor="text1"/>
          <w:sz w:val="24"/>
          <w:szCs w:val="24"/>
        </w:rPr>
      </w:pPr>
    </w:p>
    <w:p w14:paraId="160BE468" w14:textId="77777777" w:rsidR="007115CB" w:rsidRPr="001F614C" w:rsidRDefault="007115CB" w:rsidP="00894857">
      <w:pPr>
        <w:rPr>
          <w:rFonts w:ascii="Arial" w:hAnsi="Arial" w:cs="Arial"/>
          <w:color w:val="000000" w:themeColor="text1"/>
          <w:sz w:val="24"/>
          <w:szCs w:val="24"/>
        </w:rPr>
      </w:pPr>
    </w:p>
    <w:p w14:paraId="614620A1" w14:textId="77777777" w:rsidR="007115CB" w:rsidRPr="001F614C" w:rsidRDefault="007115CB" w:rsidP="00894857">
      <w:pPr>
        <w:rPr>
          <w:rFonts w:ascii="Arial" w:hAnsi="Arial" w:cs="Arial"/>
          <w:color w:val="000000" w:themeColor="text1"/>
          <w:sz w:val="24"/>
          <w:szCs w:val="24"/>
        </w:rPr>
      </w:pPr>
    </w:p>
    <w:p w14:paraId="5A5E98D4" w14:textId="77777777" w:rsidR="007115CB" w:rsidRPr="001F614C" w:rsidRDefault="007115CB" w:rsidP="00894857">
      <w:pPr>
        <w:rPr>
          <w:rFonts w:ascii="Arial" w:hAnsi="Arial" w:cs="Arial"/>
          <w:color w:val="000000" w:themeColor="text1"/>
          <w:sz w:val="24"/>
          <w:szCs w:val="24"/>
        </w:rPr>
      </w:pPr>
    </w:p>
    <w:p w14:paraId="7A19DCC5" w14:textId="7FBA56D8" w:rsidR="007115CB" w:rsidRPr="001F614C" w:rsidRDefault="007115CB" w:rsidP="00894857">
      <w:pPr>
        <w:rPr>
          <w:rFonts w:ascii="Arial" w:hAnsi="Arial" w:cs="Arial"/>
          <w:color w:val="000000" w:themeColor="text1"/>
          <w:sz w:val="24"/>
          <w:szCs w:val="24"/>
        </w:rPr>
      </w:pPr>
    </w:p>
    <w:p w14:paraId="2AA28C0A" w14:textId="38E320F1" w:rsidR="00A201CF" w:rsidRPr="001F614C" w:rsidRDefault="00A201CF" w:rsidP="00894857">
      <w:pPr>
        <w:rPr>
          <w:rFonts w:ascii="Arial" w:hAnsi="Arial" w:cs="Arial"/>
          <w:color w:val="000000" w:themeColor="text1"/>
          <w:sz w:val="24"/>
          <w:szCs w:val="24"/>
        </w:rPr>
      </w:pPr>
    </w:p>
    <w:p w14:paraId="7C739810" w14:textId="799D87D5" w:rsidR="00A201CF" w:rsidRPr="001F614C" w:rsidRDefault="00A201CF" w:rsidP="00894857">
      <w:pPr>
        <w:rPr>
          <w:rFonts w:ascii="Arial" w:hAnsi="Arial" w:cs="Arial"/>
          <w:color w:val="000000" w:themeColor="text1"/>
          <w:sz w:val="24"/>
          <w:szCs w:val="24"/>
        </w:rPr>
      </w:pPr>
    </w:p>
    <w:p w14:paraId="2B70F77B" w14:textId="27D30253" w:rsidR="00A201CF" w:rsidRPr="001F614C" w:rsidRDefault="00A201CF" w:rsidP="00894857">
      <w:pPr>
        <w:rPr>
          <w:rFonts w:ascii="Arial" w:hAnsi="Arial" w:cs="Arial"/>
          <w:color w:val="000000" w:themeColor="text1"/>
          <w:sz w:val="24"/>
          <w:szCs w:val="24"/>
        </w:rPr>
      </w:pPr>
    </w:p>
    <w:p w14:paraId="650CFF6B" w14:textId="3EAFA0D6" w:rsidR="00A201CF" w:rsidRPr="001F614C" w:rsidRDefault="00A201CF" w:rsidP="00894857">
      <w:pPr>
        <w:rPr>
          <w:rFonts w:ascii="Arial" w:hAnsi="Arial" w:cs="Arial"/>
          <w:color w:val="000000" w:themeColor="text1"/>
          <w:sz w:val="24"/>
          <w:szCs w:val="24"/>
        </w:rPr>
      </w:pPr>
    </w:p>
    <w:p w14:paraId="72B9F9F8" w14:textId="63B7A331" w:rsidR="00A201CF" w:rsidRPr="001F614C" w:rsidRDefault="00A201CF" w:rsidP="00894857">
      <w:pPr>
        <w:rPr>
          <w:rFonts w:ascii="Arial" w:hAnsi="Arial" w:cs="Arial"/>
          <w:color w:val="000000" w:themeColor="text1"/>
          <w:sz w:val="24"/>
          <w:szCs w:val="24"/>
        </w:rPr>
      </w:pPr>
    </w:p>
    <w:p w14:paraId="16FC71A2" w14:textId="6DA01DBA" w:rsidR="00A201CF" w:rsidRPr="001F614C" w:rsidRDefault="00A201CF" w:rsidP="00894857">
      <w:pPr>
        <w:rPr>
          <w:rFonts w:ascii="Arial" w:hAnsi="Arial" w:cs="Arial"/>
          <w:color w:val="000000" w:themeColor="text1"/>
          <w:sz w:val="24"/>
          <w:szCs w:val="24"/>
        </w:rPr>
      </w:pPr>
    </w:p>
    <w:p w14:paraId="32A16C85" w14:textId="75CCFF35" w:rsidR="00A201CF" w:rsidRPr="001F614C" w:rsidRDefault="00A201CF" w:rsidP="00894857">
      <w:pPr>
        <w:rPr>
          <w:rFonts w:ascii="Arial" w:hAnsi="Arial" w:cs="Arial"/>
          <w:color w:val="000000" w:themeColor="text1"/>
          <w:sz w:val="24"/>
          <w:szCs w:val="24"/>
        </w:rPr>
      </w:pPr>
    </w:p>
    <w:p w14:paraId="54678CBD" w14:textId="238F0B80" w:rsidR="00A201CF" w:rsidRPr="001F614C" w:rsidRDefault="00A201CF" w:rsidP="00894857">
      <w:pPr>
        <w:rPr>
          <w:rFonts w:ascii="Arial" w:hAnsi="Arial" w:cs="Arial"/>
          <w:color w:val="000000" w:themeColor="text1"/>
          <w:sz w:val="24"/>
          <w:szCs w:val="24"/>
        </w:rPr>
      </w:pPr>
    </w:p>
    <w:p w14:paraId="41B8E300" w14:textId="6CE944FF" w:rsidR="00A201CF" w:rsidRPr="001F614C" w:rsidRDefault="00A201CF" w:rsidP="00894857">
      <w:pPr>
        <w:rPr>
          <w:rFonts w:ascii="Arial" w:hAnsi="Arial" w:cs="Arial"/>
          <w:color w:val="000000" w:themeColor="text1"/>
          <w:sz w:val="24"/>
          <w:szCs w:val="24"/>
        </w:rPr>
      </w:pPr>
    </w:p>
    <w:p w14:paraId="4C08EE36" w14:textId="0DA765F6" w:rsidR="00A201CF" w:rsidRPr="001F614C" w:rsidRDefault="00A201CF" w:rsidP="00894857">
      <w:pPr>
        <w:rPr>
          <w:rFonts w:ascii="Arial" w:hAnsi="Arial" w:cs="Arial"/>
          <w:color w:val="000000" w:themeColor="text1"/>
          <w:sz w:val="24"/>
          <w:szCs w:val="24"/>
        </w:rPr>
      </w:pPr>
    </w:p>
    <w:p w14:paraId="69FF47C3" w14:textId="0170E2EE" w:rsidR="00A201CF" w:rsidRPr="001F614C" w:rsidRDefault="00A201CF" w:rsidP="00894857">
      <w:pPr>
        <w:rPr>
          <w:rFonts w:ascii="Arial" w:hAnsi="Arial" w:cs="Arial"/>
          <w:color w:val="000000" w:themeColor="text1"/>
          <w:sz w:val="24"/>
          <w:szCs w:val="24"/>
        </w:rPr>
      </w:pPr>
    </w:p>
    <w:p w14:paraId="62BE64D4" w14:textId="3D2F04D7" w:rsidR="00A201CF" w:rsidRPr="001F614C" w:rsidRDefault="00A201CF" w:rsidP="00894857">
      <w:pPr>
        <w:rPr>
          <w:rFonts w:ascii="Arial" w:hAnsi="Arial" w:cs="Arial"/>
          <w:color w:val="000000" w:themeColor="text1"/>
          <w:sz w:val="24"/>
          <w:szCs w:val="24"/>
        </w:rPr>
      </w:pPr>
    </w:p>
    <w:p w14:paraId="4FD979A8" w14:textId="651CFBCB" w:rsidR="00A201CF" w:rsidRPr="001F614C" w:rsidRDefault="00A201CF" w:rsidP="00894857">
      <w:pPr>
        <w:rPr>
          <w:rFonts w:ascii="Arial" w:hAnsi="Arial" w:cs="Arial"/>
          <w:color w:val="000000" w:themeColor="text1"/>
          <w:sz w:val="24"/>
          <w:szCs w:val="24"/>
        </w:rPr>
      </w:pPr>
    </w:p>
    <w:p w14:paraId="23F48BD1" w14:textId="77A48812" w:rsidR="00A201CF" w:rsidRPr="001F614C" w:rsidRDefault="00A201CF" w:rsidP="00894857">
      <w:pPr>
        <w:rPr>
          <w:rFonts w:ascii="Arial" w:hAnsi="Arial" w:cs="Arial"/>
          <w:color w:val="000000" w:themeColor="text1"/>
          <w:sz w:val="24"/>
          <w:szCs w:val="24"/>
        </w:rPr>
      </w:pPr>
    </w:p>
    <w:p w14:paraId="7E050EC0" w14:textId="2313D177" w:rsidR="00A201CF" w:rsidRPr="001F614C" w:rsidRDefault="00A201CF" w:rsidP="00894857">
      <w:pPr>
        <w:rPr>
          <w:rFonts w:ascii="Arial" w:hAnsi="Arial" w:cs="Arial"/>
          <w:color w:val="000000" w:themeColor="text1"/>
          <w:sz w:val="24"/>
          <w:szCs w:val="24"/>
        </w:rPr>
      </w:pPr>
    </w:p>
    <w:p w14:paraId="4A57837E" w14:textId="1A5C5AA2" w:rsidR="00A201CF" w:rsidRPr="001F614C" w:rsidRDefault="00A201CF" w:rsidP="00894857">
      <w:pPr>
        <w:rPr>
          <w:rFonts w:ascii="Arial" w:hAnsi="Arial" w:cs="Arial"/>
          <w:color w:val="000000" w:themeColor="text1"/>
          <w:sz w:val="24"/>
          <w:szCs w:val="24"/>
        </w:rPr>
      </w:pPr>
    </w:p>
    <w:p w14:paraId="640DB4DE" w14:textId="7CE09571" w:rsidR="00A201CF" w:rsidRPr="001F614C" w:rsidRDefault="00A201CF" w:rsidP="00894857">
      <w:pPr>
        <w:rPr>
          <w:rFonts w:ascii="Arial" w:hAnsi="Arial" w:cs="Arial"/>
          <w:color w:val="000000" w:themeColor="text1"/>
          <w:sz w:val="24"/>
          <w:szCs w:val="24"/>
        </w:rPr>
      </w:pPr>
    </w:p>
    <w:p w14:paraId="4ED2065D" w14:textId="6A4AF06E" w:rsidR="00A201CF" w:rsidRPr="001F614C" w:rsidRDefault="00A201CF" w:rsidP="00894857">
      <w:pPr>
        <w:rPr>
          <w:rFonts w:ascii="Arial" w:hAnsi="Arial" w:cs="Arial"/>
          <w:color w:val="000000" w:themeColor="text1"/>
          <w:sz w:val="24"/>
          <w:szCs w:val="24"/>
        </w:rPr>
      </w:pPr>
    </w:p>
    <w:p w14:paraId="57F69336" w14:textId="297A63FF" w:rsidR="00A201CF" w:rsidRPr="001F614C" w:rsidRDefault="00A201CF" w:rsidP="00894857">
      <w:pPr>
        <w:rPr>
          <w:rFonts w:ascii="Arial" w:hAnsi="Arial" w:cs="Arial"/>
          <w:color w:val="000000" w:themeColor="text1"/>
          <w:sz w:val="24"/>
          <w:szCs w:val="24"/>
        </w:rPr>
      </w:pPr>
    </w:p>
    <w:p w14:paraId="575AFE42" w14:textId="58D914E6" w:rsidR="00A201CF" w:rsidRPr="001F614C" w:rsidRDefault="00A201CF" w:rsidP="00894857">
      <w:pPr>
        <w:rPr>
          <w:rFonts w:ascii="Arial" w:hAnsi="Arial" w:cs="Arial"/>
          <w:color w:val="000000" w:themeColor="text1"/>
          <w:sz w:val="24"/>
          <w:szCs w:val="24"/>
        </w:rPr>
      </w:pPr>
    </w:p>
    <w:p w14:paraId="1B039D1D" w14:textId="74AF280A" w:rsidR="00A201CF" w:rsidRPr="001F614C" w:rsidRDefault="00A201CF" w:rsidP="00894857">
      <w:pPr>
        <w:rPr>
          <w:rFonts w:ascii="Arial" w:hAnsi="Arial" w:cs="Arial"/>
          <w:color w:val="000000" w:themeColor="text1"/>
          <w:sz w:val="24"/>
          <w:szCs w:val="24"/>
        </w:rPr>
      </w:pPr>
    </w:p>
    <w:p w14:paraId="7EA004E9" w14:textId="77777777" w:rsidR="00A201CF" w:rsidRPr="001F614C" w:rsidRDefault="00A201CF" w:rsidP="00894857">
      <w:pPr>
        <w:rPr>
          <w:rFonts w:ascii="Arial" w:hAnsi="Arial" w:cs="Arial"/>
          <w:color w:val="000000" w:themeColor="text1"/>
          <w:sz w:val="24"/>
          <w:szCs w:val="24"/>
        </w:rPr>
      </w:pPr>
    </w:p>
    <w:p w14:paraId="4D377703" w14:textId="77777777" w:rsidR="007115CB" w:rsidRPr="001F614C" w:rsidRDefault="007115CB" w:rsidP="00894857">
      <w:pPr>
        <w:rPr>
          <w:rFonts w:ascii="Arial" w:hAnsi="Arial" w:cs="Arial"/>
          <w:color w:val="000000" w:themeColor="text1"/>
          <w:sz w:val="24"/>
          <w:szCs w:val="24"/>
        </w:rPr>
      </w:pPr>
    </w:p>
    <w:p w14:paraId="63DD9B42" w14:textId="77777777" w:rsidR="007115CB" w:rsidRPr="001F614C" w:rsidRDefault="007115CB" w:rsidP="00894857">
      <w:pPr>
        <w:rPr>
          <w:rFonts w:ascii="Arial" w:hAnsi="Arial" w:cs="Arial"/>
          <w:color w:val="000000" w:themeColor="text1"/>
          <w:sz w:val="24"/>
          <w:szCs w:val="24"/>
        </w:rPr>
      </w:pPr>
    </w:p>
    <w:p w14:paraId="479A25C4" w14:textId="77777777" w:rsidR="007115CB" w:rsidRPr="001F614C" w:rsidRDefault="007115CB" w:rsidP="00894857">
      <w:pPr>
        <w:rPr>
          <w:rFonts w:ascii="Arial" w:hAnsi="Arial" w:cs="Arial"/>
          <w:color w:val="000000" w:themeColor="text1"/>
          <w:sz w:val="24"/>
          <w:szCs w:val="24"/>
        </w:rPr>
      </w:pPr>
    </w:p>
    <w:p w14:paraId="7FA7B487" w14:textId="77777777" w:rsidR="007115CB" w:rsidRPr="001F614C" w:rsidRDefault="007115CB" w:rsidP="00894857">
      <w:pPr>
        <w:rPr>
          <w:rFonts w:ascii="Arial" w:hAnsi="Arial" w:cs="Arial"/>
          <w:color w:val="000000" w:themeColor="text1"/>
          <w:sz w:val="24"/>
          <w:szCs w:val="24"/>
        </w:rPr>
      </w:pPr>
    </w:p>
    <w:p w14:paraId="5FC5A790" w14:textId="77777777" w:rsidR="007115CB" w:rsidRPr="001F614C" w:rsidRDefault="007115CB" w:rsidP="00894857">
      <w:pPr>
        <w:rPr>
          <w:rFonts w:ascii="Arial" w:hAnsi="Arial" w:cs="Arial"/>
          <w:color w:val="000000" w:themeColor="text1"/>
          <w:sz w:val="24"/>
          <w:szCs w:val="24"/>
        </w:rPr>
      </w:pPr>
    </w:p>
    <w:p w14:paraId="3CBA175B" w14:textId="77777777" w:rsidR="007115CB" w:rsidRPr="001F614C" w:rsidRDefault="007115CB" w:rsidP="00894857">
      <w:pPr>
        <w:rPr>
          <w:rFonts w:ascii="Arial" w:hAnsi="Arial" w:cs="Arial"/>
          <w:color w:val="000000" w:themeColor="text1"/>
          <w:sz w:val="24"/>
          <w:szCs w:val="24"/>
        </w:rPr>
      </w:pPr>
    </w:p>
    <w:p w14:paraId="4A1EC1F1" w14:textId="77777777" w:rsidR="007115CB" w:rsidRPr="001F614C" w:rsidRDefault="007115CB" w:rsidP="00894857">
      <w:pPr>
        <w:rPr>
          <w:rFonts w:ascii="Arial" w:hAnsi="Arial" w:cs="Arial"/>
          <w:color w:val="000000" w:themeColor="text1"/>
          <w:sz w:val="24"/>
          <w:szCs w:val="24"/>
        </w:rPr>
      </w:pPr>
    </w:p>
    <w:p w14:paraId="19032A1F" w14:textId="77777777" w:rsidR="007115CB" w:rsidRPr="001F614C" w:rsidRDefault="007115CB" w:rsidP="00894857">
      <w:pPr>
        <w:rPr>
          <w:rFonts w:ascii="Arial" w:hAnsi="Arial" w:cs="Arial"/>
          <w:color w:val="000000" w:themeColor="text1"/>
          <w:sz w:val="24"/>
          <w:szCs w:val="24"/>
        </w:rPr>
      </w:pPr>
    </w:p>
    <w:p w14:paraId="2973AC7F"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5AD57AE"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w:drawing>
          <wp:anchor distT="0" distB="0" distL="114300" distR="114300" simplePos="0" relativeHeight="251663360" behindDoc="0" locked="0" layoutInCell="1" allowOverlap="1" wp14:anchorId="25D47892" wp14:editId="6322350E">
            <wp:simplePos x="0" y="0"/>
            <wp:positionH relativeFrom="column">
              <wp:posOffset>1276350</wp:posOffset>
            </wp:positionH>
            <wp:positionV relativeFrom="paragraph">
              <wp:posOffset>30480</wp:posOffset>
            </wp:positionV>
            <wp:extent cx="3247390" cy="1390650"/>
            <wp:effectExtent l="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p logo"/>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247390" cy="1390650"/>
                    </a:xfrm>
                    <a:prstGeom prst="rect">
                      <a:avLst/>
                    </a:prstGeom>
                    <a:noFill/>
                    <a:ln w="9525">
                      <a:noFill/>
                      <a:miter lim="800000"/>
                      <a:headEnd/>
                      <a:tailEnd/>
                    </a:ln>
                  </pic:spPr>
                </pic:pic>
              </a:graphicData>
            </a:graphic>
            <wp14:sizeRelV relativeFrom="margin">
              <wp14:pctHeight>0</wp14:pctHeight>
            </wp14:sizeRelV>
          </wp:anchor>
        </w:drawing>
      </w:r>
    </w:p>
    <w:p w14:paraId="76099C5A"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9C02958"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BFF1087"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329D2AC"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6840334"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17B98E4"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DA522BE"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332AA8A"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9C54FF7"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01999CC9"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D208DA1"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4E645AF"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10C3B0A"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mc:AlternateContent>
          <mc:Choice Requires="wps">
            <w:drawing>
              <wp:anchor distT="0" distB="0" distL="114300" distR="114300" simplePos="0" relativeHeight="251665408" behindDoc="0" locked="0" layoutInCell="1" allowOverlap="1" wp14:anchorId="325A46E2" wp14:editId="4C5E1C0D">
                <wp:simplePos x="0" y="0"/>
                <wp:positionH relativeFrom="column">
                  <wp:posOffset>158115</wp:posOffset>
                </wp:positionH>
                <wp:positionV relativeFrom="paragraph">
                  <wp:posOffset>20955</wp:posOffset>
                </wp:positionV>
                <wp:extent cx="5715000" cy="1880235"/>
                <wp:effectExtent l="0" t="1905" r="3810" b="381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880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87C4F" w14:textId="77777777" w:rsidR="00F24849" w:rsidRDefault="00F24849" w:rsidP="007115CB">
                            <w:pPr>
                              <w:pStyle w:val="Footer"/>
                              <w:tabs>
                                <w:tab w:val="clear" w:pos="4320"/>
                                <w:tab w:val="clear" w:pos="8640"/>
                              </w:tabs>
                              <w:jc w:val="center"/>
                              <w:rPr>
                                <w:rFonts w:ascii="Arial" w:hAnsi="Arial" w:cs="Arial"/>
                              </w:rPr>
                            </w:pPr>
                          </w:p>
                          <w:p w14:paraId="7955C35B" w14:textId="77777777" w:rsidR="00F24849" w:rsidRDefault="00F24849" w:rsidP="007115CB">
                            <w:pPr>
                              <w:pStyle w:val="Footer"/>
                              <w:tabs>
                                <w:tab w:val="clear" w:pos="4320"/>
                                <w:tab w:val="clear" w:pos="8640"/>
                              </w:tabs>
                              <w:jc w:val="center"/>
                              <w:rPr>
                                <w:rFonts w:ascii="Arial" w:hAnsi="Arial" w:cs="Arial"/>
                              </w:rPr>
                            </w:pPr>
                          </w:p>
                          <w:p w14:paraId="6A34602F" w14:textId="77777777" w:rsidR="00F24849" w:rsidRPr="009B7507" w:rsidRDefault="00F24849" w:rsidP="007115CB">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ANNEXURE 2</w:t>
                            </w:r>
                            <w:r w:rsidR="009D4BCF">
                              <w:rPr>
                                <w:rFonts w:ascii="Tahoma" w:hAnsi="Tahoma"/>
                                <w:b/>
                                <w:sz w:val="48"/>
                              </w:rPr>
                              <w:pict w14:anchorId="09FEF884">
                                <v:rect id="_x0000_i1038" style="width:0;height:1.5pt" o:hralign="center" o:hrstd="t" o:hr="t" fillcolor="#aca899" stroked="f"/>
                              </w:pict>
                            </w:r>
                          </w:p>
                          <w:p w14:paraId="765ADB17" w14:textId="77777777" w:rsidR="00F24849" w:rsidRDefault="00F24849" w:rsidP="007115CB">
                            <w:pPr>
                              <w:pStyle w:val="Footer"/>
                              <w:tabs>
                                <w:tab w:val="clear" w:pos="4320"/>
                                <w:tab w:val="clear" w:pos="8640"/>
                              </w:tabs>
                              <w:spacing w:line="276" w:lineRule="auto"/>
                              <w:jc w:val="center"/>
                              <w:rPr>
                                <w:rFonts w:ascii="Arial" w:hAnsi="Arial" w:cs="Arial"/>
                                <w:caps/>
                                <w:kern w:val="20"/>
                                <w:sz w:val="22"/>
                                <w:szCs w:val="22"/>
                              </w:rPr>
                            </w:pPr>
                          </w:p>
                          <w:p w14:paraId="1693F067" w14:textId="77777777" w:rsidR="00F24849" w:rsidRPr="0003333D" w:rsidRDefault="00F24849" w:rsidP="007115CB">
                            <w:pPr>
                              <w:pStyle w:val="Footer"/>
                              <w:tabs>
                                <w:tab w:val="clear" w:pos="4320"/>
                                <w:tab w:val="clear" w:pos="8640"/>
                              </w:tabs>
                              <w:spacing w:line="276" w:lineRule="auto"/>
                              <w:jc w:val="center"/>
                              <w:rPr>
                                <w:rFonts w:ascii="Arial" w:hAnsi="Arial" w:cs="Arial"/>
                                <w:caps/>
                                <w:kern w:val="20"/>
                                <w:sz w:val="22"/>
                                <w:szCs w:val="22"/>
                              </w:rPr>
                            </w:pPr>
                            <w:r>
                              <w:rPr>
                                <w:rFonts w:ascii="Arial" w:hAnsi="Arial" w:cs="Arial"/>
                                <w:caps/>
                                <w:kern w:val="20"/>
                                <w:sz w:val="22"/>
                                <w:szCs w:val="22"/>
                              </w:rPr>
                              <w:t>REFERENCe LETTER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A46E2" id="_x0000_s1032" type="#_x0000_t202" style="position:absolute;margin-left:12.45pt;margin-top:1.65pt;width:450pt;height:148.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" filled="f" stroked="f">
                <v:textbox>
                  <w:txbxContent>
                    <w:p w14:paraId="6FC87C4F" w14:textId="77777777" w:rsidR="00F24849" w:rsidRDefault="00F24849" w:rsidP="007115CB">
                      <w:pPr>
                        <w:pStyle w:val="Footer"/>
                        <w:tabs>
                          <w:tab w:val="clear" w:pos="4320"/>
                          <w:tab w:val="clear" w:pos="8640"/>
                        </w:tabs>
                        <w:jc w:val="center"/>
                        <w:rPr>
                          <w:rFonts w:ascii="Arial" w:hAnsi="Arial" w:cs="Arial"/>
                        </w:rPr>
                      </w:pPr>
                    </w:p>
                    <w:p w14:paraId="7955C35B" w14:textId="77777777" w:rsidR="00F24849" w:rsidRDefault="00F24849" w:rsidP="007115CB">
                      <w:pPr>
                        <w:pStyle w:val="Footer"/>
                        <w:tabs>
                          <w:tab w:val="clear" w:pos="4320"/>
                          <w:tab w:val="clear" w:pos="8640"/>
                        </w:tabs>
                        <w:jc w:val="center"/>
                        <w:rPr>
                          <w:rFonts w:ascii="Arial" w:hAnsi="Arial" w:cs="Arial"/>
                        </w:rPr>
                      </w:pPr>
                    </w:p>
                    <w:p w14:paraId="6A34602F" w14:textId="77777777" w:rsidR="00F24849" w:rsidRPr="009B7507" w:rsidRDefault="00F24849" w:rsidP="007115CB">
                      <w:pPr>
                        <w:pStyle w:val="Footer"/>
                        <w:tabs>
                          <w:tab w:val="clear" w:pos="4320"/>
                          <w:tab w:val="clear" w:pos="8640"/>
                        </w:tabs>
                        <w:jc w:val="center"/>
                        <w:rPr>
                          <w:rFonts w:ascii="Arial" w:hAnsi="Arial" w:cs="Arial"/>
                          <w:caps/>
                          <w:kern w:val="20"/>
                          <w:sz w:val="40"/>
                          <w:szCs w:val="40"/>
                        </w:rPr>
                      </w:pPr>
                      <w:r>
                        <w:rPr>
                          <w:rFonts w:ascii="Arial" w:hAnsi="Arial" w:cs="Arial"/>
                          <w:b/>
                          <w:caps/>
                          <w:kern w:val="20"/>
                          <w:sz w:val="40"/>
                          <w:szCs w:val="40"/>
                        </w:rPr>
                        <w:t>ANNEXURE 2</w:t>
                      </w:r>
                      <w:r>
                        <w:rPr>
                          <w:rFonts w:ascii="Tahoma" w:hAnsi="Tahoma"/>
                          <w:b/>
                          <w:sz w:val="48"/>
                        </w:rPr>
                        <w:pict w14:anchorId="09FEF884">
                          <v:rect id="_x0000_i1038" style="width:0;height:1.5pt" o:hralign="center" o:hrstd="t" o:hr="t" fillcolor="#aca899" stroked="f"/>
                        </w:pict>
                      </w:r>
                    </w:p>
                    <w:p w14:paraId="765ADB17" w14:textId="77777777" w:rsidR="00F24849" w:rsidRDefault="00F24849" w:rsidP="007115CB">
                      <w:pPr>
                        <w:pStyle w:val="Footer"/>
                        <w:tabs>
                          <w:tab w:val="clear" w:pos="4320"/>
                          <w:tab w:val="clear" w:pos="8640"/>
                        </w:tabs>
                        <w:spacing w:line="276" w:lineRule="auto"/>
                        <w:jc w:val="center"/>
                        <w:rPr>
                          <w:rFonts w:ascii="Arial" w:hAnsi="Arial" w:cs="Arial"/>
                          <w:caps/>
                          <w:kern w:val="20"/>
                          <w:sz w:val="22"/>
                          <w:szCs w:val="22"/>
                        </w:rPr>
                      </w:pPr>
                    </w:p>
                    <w:p w14:paraId="1693F067" w14:textId="77777777" w:rsidR="00F24849" w:rsidRPr="0003333D" w:rsidRDefault="00F24849" w:rsidP="007115CB">
                      <w:pPr>
                        <w:pStyle w:val="Footer"/>
                        <w:tabs>
                          <w:tab w:val="clear" w:pos="4320"/>
                          <w:tab w:val="clear" w:pos="8640"/>
                        </w:tabs>
                        <w:spacing w:line="276" w:lineRule="auto"/>
                        <w:jc w:val="center"/>
                        <w:rPr>
                          <w:rFonts w:ascii="Arial" w:hAnsi="Arial" w:cs="Arial"/>
                          <w:caps/>
                          <w:kern w:val="20"/>
                          <w:sz w:val="22"/>
                          <w:szCs w:val="22"/>
                        </w:rPr>
                      </w:pPr>
                      <w:r>
                        <w:rPr>
                          <w:rFonts w:ascii="Arial" w:hAnsi="Arial" w:cs="Arial"/>
                          <w:caps/>
                          <w:kern w:val="20"/>
                          <w:sz w:val="22"/>
                          <w:szCs w:val="22"/>
                        </w:rPr>
                        <w:t>REFERENCe LETTER</w:t>
                      </w:r>
                    </w:p>
                  </w:txbxContent>
                </v:textbox>
              </v:shape>
            </w:pict>
          </mc:Fallback>
        </mc:AlternateContent>
      </w:r>
    </w:p>
    <w:p w14:paraId="7D41E11F"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3665114"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7415EFB"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1E5A08B"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14CDAC5"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C71B573"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14AB640" w14:textId="77777777" w:rsidR="007115CB" w:rsidRPr="001F614C" w:rsidRDefault="007115CB" w:rsidP="007115CB">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FB11C54"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898B741"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5BB1274"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4BFBDD1"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AE1ADF4"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EDB37DD"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AFB0B67"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BF13A66"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05A1592"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AFA7CEB"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6973F60"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23673765"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r w:rsidRPr="001F614C">
        <w:rPr>
          <w:rFonts w:ascii="Arial" w:hAnsi="Arial" w:cs="Arial"/>
          <w:noProof/>
          <w:color w:val="000000" w:themeColor="text1"/>
          <w:sz w:val="24"/>
          <w:szCs w:val="24"/>
          <w:lang w:val="en-ZA" w:eastAsia="en-ZA"/>
        </w:rPr>
        <mc:AlternateContent>
          <mc:Choice Requires="wps">
            <w:drawing>
              <wp:anchor distT="0" distB="0" distL="114300" distR="114300" simplePos="0" relativeHeight="251668480" behindDoc="0" locked="0" layoutInCell="1" allowOverlap="1" wp14:anchorId="3FF1E68B" wp14:editId="3E2632BF">
                <wp:simplePos x="0" y="0"/>
                <wp:positionH relativeFrom="column">
                  <wp:posOffset>158115</wp:posOffset>
                </wp:positionH>
                <wp:positionV relativeFrom="paragraph">
                  <wp:posOffset>20955</wp:posOffset>
                </wp:positionV>
                <wp:extent cx="5715000" cy="1880235"/>
                <wp:effectExtent l="0" t="1905" r="3810" b="381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880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01A7" w14:textId="40156336" w:rsidR="00F24849" w:rsidRPr="0003333D" w:rsidRDefault="00F24849" w:rsidP="00A201CF">
                            <w:pPr>
                              <w:pStyle w:val="Footer"/>
                              <w:tabs>
                                <w:tab w:val="clear" w:pos="4320"/>
                                <w:tab w:val="clear" w:pos="8640"/>
                              </w:tabs>
                              <w:spacing w:line="276" w:lineRule="auto"/>
                              <w:rPr>
                                <w:rFonts w:ascii="Arial" w:hAnsi="Arial" w:cs="Arial"/>
                                <w:caps/>
                                <w:kern w:val="2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1E68B" id="_x0000_s1033" type="#_x0000_t202" style="position:absolute;margin-left:12.45pt;margin-top:1.65pt;width:450pt;height:148.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h2vAIAAMI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" filled="f" stroked="f">
                <v:textbox>
                  <w:txbxContent>
                    <w:p w14:paraId="5C1301A7" w14:textId="40156336" w:rsidR="00F24849" w:rsidRPr="0003333D" w:rsidRDefault="00F24849" w:rsidP="00A201CF">
                      <w:pPr>
                        <w:pStyle w:val="Footer"/>
                        <w:tabs>
                          <w:tab w:val="clear" w:pos="4320"/>
                          <w:tab w:val="clear" w:pos="8640"/>
                        </w:tabs>
                        <w:spacing w:line="276" w:lineRule="auto"/>
                        <w:rPr>
                          <w:rFonts w:ascii="Arial" w:hAnsi="Arial" w:cs="Arial"/>
                          <w:caps/>
                          <w:kern w:val="20"/>
                          <w:sz w:val="22"/>
                          <w:szCs w:val="22"/>
                        </w:rPr>
                      </w:pPr>
                    </w:p>
                  </w:txbxContent>
                </v:textbox>
              </v:shape>
            </w:pict>
          </mc:Fallback>
        </mc:AlternateContent>
      </w:r>
    </w:p>
    <w:p w14:paraId="49C4D85C"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1FAD23E1"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50463C23"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317DFCE8"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95C233A"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EC044D4"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11D7445"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420273A0"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731AA4ED" w14:textId="77777777" w:rsidR="00B42999" w:rsidRPr="001F614C" w:rsidRDefault="00B42999" w:rsidP="00B42999">
      <w:pPr>
        <w:tabs>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 w:val="left" w:pos="19296"/>
          <w:tab w:val="left" w:pos="20016"/>
          <w:tab w:val="left" w:pos="20736"/>
          <w:tab w:val="left" w:pos="21456"/>
          <w:tab w:val="left" w:pos="22176"/>
          <w:tab w:val="left" w:pos="22896"/>
          <w:tab w:val="left" w:pos="23616"/>
          <w:tab w:val="left" w:pos="24336"/>
          <w:tab w:val="left" w:pos="25056"/>
          <w:tab w:val="left" w:pos="25776"/>
          <w:tab w:val="left" w:pos="26496"/>
        </w:tabs>
        <w:rPr>
          <w:rFonts w:ascii="Arial" w:hAnsi="Arial" w:cs="Arial"/>
          <w:color w:val="000000" w:themeColor="text1"/>
          <w:sz w:val="24"/>
          <w:szCs w:val="24"/>
        </w:rPr>
      </w:pPr>
    </w:p>
    <w:p w14:paraId="60361633" w14:textId="77777777" w:rsidR="00B42999" w:rsidRPr="001F614C" w:rsidRDefault="00B42999" w:rsidP="00B42999">
      <w:pPr>
        <w:rPr>
          <w:rFonts w:ascii="Arial" w:hAnsi="Arial" w:cs="Arial"/>
          <w:color w:val="000000" w:themeColor="text1"/>
          <w:sz w:val="24"/>
          <w:szCs w:val="24"/>
        </w:rPr>
      </w:pPr>
    </w:p>
    <w:p w14:paraId="21D1C727" w14:textId="77777777" w:rsidR="00296E2F" w:rsidRPr="001F614C" w:rsidRDefault="00B42999" w:rsidP="00B42999">
      <w:pPr>
        <w:tabs>
          <w:tab w:val="left" w:pos="6540"/>
        </w:tabs>
        <w:rPr>
          <w:rFonts w:ascii="Arial" w:hAnsi="Arial" w:cs="Arial"/>
          <w:color w:val="000000" w:themeColor="text1"/>
          <w:sz w:val="24"/>
          <w:szCs w:val="24"/>
        </w:rPr>
      </w:pPr>
      <w:r w:rsidRPr="001F614C">
        <w:rPr>
          <w:rFonts w:ascii="Arial" w:hAnsi="Arial" w:cs="Arial"/>
          <w:color w:val="000000" w:themeColor="text1"/>
          <w:sz w:val="24"/>
          <w:szCs w:val="24"/>
        </w:rPr>
        <w:tab/>
      </w:r>
    </w:p>
    <w:p w14:paraId="5839080C" w14:textId="77777777" w:rsidR="00296E2F" w:rsidRPr="001F614C" w:rsidRDefault="00296E2F" w:rsidP="00B42999">
      <w:pPr>
        <w:tabs>
          <w:tab w:val="left" w:pos="6540"/>
        </w:tabs>
        <w:rPr>
          <w:rFonts w:ascii="Arial" w:hAnsi="Arial" w:cs="Arial"/>
          <w:color w:val="000000" w:themeColor="text1"/>
          <w:sz w:val="24"/>
          <w:szCs w:val="24"/>
        </w:rPr>
      </w:pPr>
    </w:p>
    <w:p w14:paraId="565E1FF8" w14:textId="77777777" w:rsidR="00296E2F" w:rsidRPr="001F614C" w:rsidRDefault="00296E2F" w:rsidP="00B42999">
      <w:pPr>
        <w:tabs>
          <w:tab w:val="left" w:pos="6540"/>
        </w:tabs>
        <w:rPr>
          <w:rFonts w:ascii="Arial" w:hAnsi="Arial" w:cs="Arial"/>
          <w:color w:val="000000" w:themeColor="text1"/>
          <w:sz w:val="24"/>
          <w:szCs w:val="24"/>
        </w:rPr>
      </w:pPr>
    </w:p>
    <w:p w14:paraId="19C27783" w14:textId="77777777" w:rsidR="00296E2F" w:rsidRPr="001F614C" w:rsidRDefault="00296E2F" w:rsidP="00B42999">
      <w:pPr>
        <w:tabs>
          <w:tab w:val="left" w:pos="6540"/>
        </w:tabs>
        <w:rPr>
          <w:rFonts w:ascii="Arial" w:hAnsi="Arial" w:cs="Arial"/>
          <w:color w:val="000000" w:themeColor="text1"/>
          <w:sz w:val="24"/>
          <w:szCs w:val="24"/>
        </w:rPr>
      </w:pPr>
    </w:p>
    <w:p w14:paraId="655181F2" w14:textId="77777777" w:rsidR="00296E2F" w:rsidRPr="001F614C" w:rsidRDefault="00296E2F" w:rsidP="00B42999">
      <w:pPr>
        <w:tabs>
          <w:tab w:val="left" w:pos="6540"/>
        </w:tabs>
        <w:rPr>
          <w:rFonts w:ascii="Arial" w:hAnsi="Arial" w:cs="Arial"/>
          <w:color w:val="000000" w:themeColor="text1"/>
          <w:sz w:val="24"/>
          <w:szCs w:val="24"/>
        </w:rPr>
      </w:pPr>
    </w:p>
    <w:p w14:paraId="091A380C" w14:textId="77777777" w:rsidR="00296E2F" w:rsidRPr="001F614C" w:rsidRDefault="00296E2F" w:rsidP="00B42999">
      <w:pPr>
        <w:tabs>
          <w:tab w:val="left" w:pos="6540"/>
        </w:tabs>
        <w:rPr>
          <w:rFonts w:ascii="Arial" w:hAnsi="Arial" w:cs="Arial"/>
          <w:color w:val="000000" w:themeColor="text1"/>
          <w:sz w:val="24"/>
          <w:szCs w:val="24"/>
        </w:rPr>
      </w:pPr>
    </w:p>
    <w:p w14:paraId="3FF9D1EB" w14:textId="77777777" w:rsidR="00296E2F" w:rsidRPr="001F614C" w:rsidRDefault="00296E2F" w:rsidP="00B42999">
      <w:pPr>
        <w:tabs>
          <w:tab w:val="left" w:pos="6540"/>
        </w:tabs>
        <w:rPr>
          <w:rFonts w:ascii="Arial" w:hAnsi="Arial" w:cs="Arial"/>
          <w:color w:val="000000" w:themeColor="text1"/>
          <w:sz w:val="24"/>
          <w:szCs w:val="24"/>
        </w:rPr>
      </w:pPr>
    </w:p>
    <w:p w14:paraId="0346FF34" w14:textId="77777777" w:rsidR="00296E2F" w:rsidRPr="001F614C" w:rsidRDefault="00296E2F" w:rsidP="00B42999">
      <w:pPr>
        <w:tabs>
          <w:tab w:val="left" w:pos="6540"/>
        </w:tabs>
        <w:rPr>
          <w:rFonts w:ascii="Arial" w:hAnsi="Arial" w:cs="Arial"/>
          <w:color w:val="000000" w:themeColor="text1"/>
          <w:sz w:val="24"/>
          <w:szCs w:val="24"/>
        </w:rPr>
      </w:pPr>
    </w:p>
    <w:p w14:paraId="476CB7A9" w14:textId="77777777" w:rsidR="00296E2F" w:rsidRPr="001F614C" w:rsidRDefault="00296E2F" w:rsidP="00B42999">
      <w:pPr>
        <w:tabs>
          <w:tab w:val="left" w:pos="6540"/>
        </w:tabs>
        <w:rPr>
          <w:rFonts w:ascii="Arial" w:hAnsi="Arial" w:cs="Arial"/>
          <w:color w:val="000000" w:themeColor="text1"/>
          <w:sz w:val="24"/>
          <w:szCs w:val="24"/>
        </w:rPr>
      </w:pPr>
    </w:p>
    <w:p w14:paraId="777BCA2F" w14:textId="77777777" w:rsidR="00296E2F" w:rsidRPr="001F614C" w:rsidRDefault="00296E2F" w:rsidP="00B42999">
      <w:pPr>
        <w:tabs>
          <w:tab w:val="left" w:pos="6540"/>
        </w:tabs>
        <w:rPr>
          <w:rFonts w:ascii="Arial" w:hAnsi="Arial" w:cs="Arial"/>
          <w:color w:val="000000" w:themeColor="text1"/>
          <w:sz w:val="24"/>
          <w:szCs w:val="24"/>
        </w:rPr>
      </w:pPr>
    </w:p>
    <w:p w14:paraId="01E7D8D0" w14:textId="77777777" w:rsidR="00296E2F" w:rsidRPr="001F614C" w:rsidRDefault="00296E2F" w:rsidP="00B42999">
      <w:pPr>
        <w:tabs>
          <w:tab w:val="left" w:pos="6540"/>
        </w:tabs>
        <w:rPr>
          <w:rFonts w:ascii="Arial" w:hAnsi="Arial" w:cs="Arial"/>
          <w:color w:val="000000" w:themeColor="text1"/>
          <w:sz w:val="24"/>
          <w:szCs w:val="24"/>
        </w:rPr>
      </w:pPr>
    </w:p>
    <w:sectPr w:rsidR="00296E2F" w:rsidRPr="001F614C" w:rsidSect="00A201CF">
      <w:headerReference w:type="default" r:id="rId52"/>
      <w:endnotePr>
        <w:numFmt w:val="decimal"/>
      </w:endnotePr>
      <w:pgSz w:w="16838" w:h="23811" w:code="8"/>
      <w:pgMar w:top="1021" w:right="1440" w:bottom="851" w:left="1440" w:header="720" w:footer="300" w:gutter="0"/>
      <w:pgNumType w:fmt="lowerRoman"/>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0F0A4" w14:textId="77777777" w:rsidR="009D4BCF" w:rsidRDefault="009D4BCF" w:rsidP="00483B8F">
      <w:r>
        <w:separator/>
      </w:r>
    </w:p>
  </w:endnote>
  <w:endnote w:type="continuationSeparator" w:id="0">
    <w:p w14:paraId="28797BEA" w14:textId="77777777" w:rsidR="009D4BCF" w:rsidRDefault="009D4BCF" w:rsidP="0048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heSans-Bold">
    <w:panose1 w:val="00000000000000000000"/>
    <w:charset w:val="00"/>
    <w:family w:val="swiss"/>
    <w:notTrueType/>
    <w:pitch w:val="variable"/>
    <w:sig w:usb0="00000003" w:usb1="00000000" w:usb2="00000000" w:usb3="00000000" w:csb0="00000001" w:csb1="00000000"/>
  </w:font>
  <w:font w:name="TheSans Light Plain">
    <w:altName w:val="Arial"/>
    <w:panose1 w:val="00000000000000000000"/>
    <w:charset w:val="00"/>
    <w:family w:val="swiss"/>
    <w:notTrueType/>
    <w:pitch w:val="variable"/>
    <w:sig w:usb0="00000001"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41C21" w14:textId="77777777" w:rsidR="00F24849" w:rsidRDefault="00F24849" w:rsidP="00C678A3">
    <w:pPr>
      <w:pStyle w:val="Footer"/>
      <w:jc w:val="center"/>
      <w:rPr>
        <w:rFonts w:ascii="Arial" w:hAnsi="Arial" w:cs="Arial"/>
        <w:sz w:val="18"/>
      </w:rPr>
    </w:pPr>
  </w:p>
  <w:p w14:paraId="6E582528" w14:textId="77777777" w:rsidR="00F24849" w:rsidRDefault="00F24849" w:rsidP="00C678A3">
    <w:pPr>
      <w:pStyle w:val="Footer"/>
      <w:jc w:val="center"/>
      <w:rPr>
        <w:rFonts w:ascii="Arial" w:hAnsi="Arial" w:cs="Arial"/>
        <w:sz w:val="18"/>
      </w:rPr>
    </w:pPr>
  </w:p>
  <w:p w14:paraId="46966372" w14:textId="7BCFA3B1" w:rsidR="00F24849" w:rsidRPr="00C678A3" w:rsidRDefault="00F24849" w:rsidP="00C678A3">
    <w:pPr>
      <w:pStyle w:val="Footer"/>
      <w:jc w:val="center"/>
      <w:rPr>
        <w:rFonts w:ascii="Arial" w:hAnsi="Arial" w:cs="Arial"/>
        <w:sz w:val="18"/>
      </w:rPr>
    </w:pPr>
    <w:r w:rsidRPr="0058756E">
      <w:rPr>
        <w:rFonts w:ascii="Arial" w:hAnsi="Arial" w:cs="Arial"/>
        <w:sz w:val="18"/>
      </w:rPr>
      <w:t xml:space="preserve">Page </w:t>
    </w:r>
    <w:r w:rsidRPr="0058756E">
      <w:rPr>
        <w:rFonts w:ascii="Arial" w:hAnsi="Arial" w:cs="Arial"/>
        <w:b/>
        <w:bCs/>
        <w:sz w:val="18"/>
      </w:rPr>
      <w:fldChar w:fldCharType="begin"/>
    </w:r>
    <w:r w:rsidRPr="0058756E">
      <w:rPr>
        <w:rFonts w:ascii="Arial" w:hAnsi="Arial" w:cs="Arial"/>
        <w:b/>
        <w:bCs/>
        <w:sz w:val="18"/>
      </w:rPr>
      <w:instrText xml:space="preserve"> PAGE  \* Arabic  \* MERGEFORMAT </w:instrText>
    </w:r>
    <w:r w:rsidRPr="0058756E">
      <w:rPr>
        <w:rFonts w:ascii="Arial" w:hAnsi="Arial" w:cs="Arial"/>
        <w:b/>
        <w:bCs/>
        <w:sz w:val="18"/>
      </w:rPr>
      <w:fldChar w:fldCharType="separate"/>
    </w:r>
    <w:r>
      <w:rPr>
        <w:rFonts w:ascii="Arial" w:hAnsi="Arial" w:cs="Arial"/>
        <w:b/>
        <w:bCs/>
        <w:noProof/>
        <w:sz w:val="18"/>
      </w:rPr>
      <w:t>12</w:t>
    </w:r>
    <w:r w:rsidRPr="0058756E">
      <w:rPr>
        <w:rFonts w:ascii="Arial" w:hAnsi="Arial" w:cs="Arial"/>
        <w:b/>
        <w:bCs/>
        <w:sz w:val="18"/>
      </w:rPr>
      <w:fldChar w:fldCharType="end"/>
    </w:r>
    <w:r w:rsidRPr="0058756E">
      <w:rPr>
        <w:rFonts w:ascii="Arial" w:hAnsi="Arial" w:cs="Arial"/>
        <w:sz w:val="18"/>
      </w:rPr>
      <w:t xml:space="preserve"> of </w:t>
    </w:r>
    <w:r w:rsidRPr="0058756E">
      <w:rPr>
        <w:rFonts w:ascii="Arial" w:hAnsi="Arial" w:cs="Arial"/>
        <w:b/>
        <w:bCs/>
        <w:sz w:val="18"/>
      </w:rPr>
      <w:fldChar w:fldCharType="begin"/>
    </w:r>
    <w:r w:rsidRPr="0058756E">
      <w:rPr>
        <w:rFonts w:ascii="Arial" w:hAnsi="Arial" w:cs="Arial"/>
        <w:b/>
        <w:bCs/>
        <w:sz w:val="18"/>
      </w:rPr>
      <w:instrText xml:space="preserve"> NUMPAGES  \* Arabic  \* MERGEFORMAT </w:instrText>
    </w:r>
    <w:r w:rsidRPr="0058756E">
      <w:rPr>
        <w:rFonts w:ascii="Arial" w:hAnsi="Arial" w:cs="Arial"/>
        <w:b/>
        <w:bCs/>
        <w:sz w:val="18"/>
      </w:rPr>
      <w:fldChar w:fldCharType="separate"/>
    </w:r>
    <w:r>
      <w:rPr>
        <w:rFonts w:ascii="Arial" w:hAnsi="Arial" w:cs="Arial"/>
        <w:b/>
        <w:bCs/>
        <w:noProof/>
        <w:sz w:val="18"/>
      </w:rPr>
      <w:t>36</w:t>
    </w:r>
    <w:r w:rsidRPr="0058756E">
      <w:rPr>
        <w:rFonts w:ascii="Arial" w:hAnsi="Arial" w:cs="Arial"/>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82E0" w14:textId="77777777" w:rsidR="00F24849" w:rsidRDefault="00F24849" w:rsidP="0059041A">
    <w:pPr>
      <w:pStyle w:val="Footer"/>
      <w:jc w:val="center"/>
      <w:rPr>
        <w:rFonts w:ascii="Arial" w:hAnsi="Arial" w:cs="Arial"/>
        <w:sz w:val="16"/>
      </w:rPr>
    </w:pPr>
  </w:p>
  <w:p w14:paraId="039570C5" w14:textId="77777777" w:rsidR="00F24849" w:rsidRDefault="00F24849" w:rsidP="0059041A">
    <w:pPr>
      <w:pStyle w:val="Footer"/>
      <w:jc w:val="center"/>
      <w:rPr>
        <w:rFonts w:ascii="Arial" w:hAnsi="Arial" w:cs="Arial"/>
        <w:sz w:val="16"/>
      </w:rPr>
    </w:pPr>
  </w:p>
  <w:p w14:paraId="1713DB30" w14:textId="54A64AB7" w:rsidR="00F24849" w:rsidRPr="0058756E" w:rsidRDefault="00F24849" w:rsidP="0059041A">
    <w:pPr>
      <w:pStyle w:val="Footer"/>
      <w:jc w:val="center"/>
      <w:rPr>
        <w:rFonts w:ascii="Arial" w:hAnsi="Arial" w:cs="Arial"/>
        <w:sz w:val="18"/>
      </w:rPr>
    </w:pPr>
    <w:r w:rsidRPr="0058756E">
      <w:rPr>
        <w:rFonts w:ascii="Arial" w:hAnsi="Arial" w:cs="Arial"/>
        <w:sz w:val="18"/>
      </w:rPr>
      <w:t xml:space="preserve">Page </w:t>
    </w:r>
    <w:r w:rsidRPr="0058756E">
      <w:rPr>
        <w:rFonts w:ascii="Arial" w:hAnsi="Arial" w:cs="Arial"/>
        <w:b/>
        <w:bCs/>
        <w:sz w:val="18"/>
      </w:rPr>
      <w:fldChar w:fldCharType="begin"/>
    </w:r>
    <w:r w:rsidRPr="0058756E">
      <w:rPr>
        <w:rFonts w:ascii="Arial" w:hAnsi="Arial" w:cs="Arial"/>
        <w:b/>
        <w:bCs/>
        <w:sz w:val="18"/>
      </w:rPr>
      <w:instrText xml:space="preserve"> PAGE  \* Arabic  \* MERGEFORMAT </w:instrText>
    </w:r>
    <w:r w:rsidRPr="0058756E">
      <w:rPr>
        <w:rFonts w:ascii="Arial" w:hAnsi="Arial" w:cs="Arial"/>
        <w:b/>
        <w:bCs/>
        <w:sz w:val="18"/>
      </w:rPr>
      <w:fldChar w:fldCharType="separate"/>
    </w:r>
    <w:r>
      <w:rPr>
        <w:rFonts w:ascii="Arial" w:hAnsi="Arial" w:cs="Arial"/>
        <w:b/>
        <w:bCs/>
        <w:noProof/>
        <w:sz w:val="18"/>
      </w:rPr>
      <w:t>13</w:t>
    </w:r>
    <w:r w:rsidRPr="0058756E">
      <w:rPr>
        <w:rFonts w:ascii="Arial" w:hAnsi="Arial" w:cs="Arial"/>
        <w:b/>
        <w:bCs/>
        <w:sz w:val="18"/>
      </w:rPr>
      <w:fldChar w:fldCharType="end"/>
    </w:r>
    <w:r w:rsidRPr="0058756E">
      <w:rPr>
        <w:rFonts w:ascii="Arial" w:hAnsi="Arial" w:cs="Arial"/>
        <w:sz w:val="18"/>
      </w:rPr>
      <w:t xml:space="preserve"> of </w:t>
    </w:r>
    <w:r w:rsidRPr="0058756E">
      <w:rPr>
        <w:rFonts w:ascii="Arial" w:hAnsi="Arial" w:cs="Arial"/>
        <w:b/>
        <w:bCs/>
        <w:sz w:val="18"/>
      </w:rPr>
      <w:fldChar w:fldCharType="begin"/>
    </w:r>
    <w:r w:rsidRPr="0058756E">
      <w:rPr>
        <w:rFonts w:ascii="Arial" w:hAnsi="Arial" w:cs="Arial"/>
        <w:b/>
        <w:bCs/>
        <w:sz w:val="18"/>
      </w:rPr>
      <w:instrText xml:space="preserve"> NUMPAGES  \* Arabic  \* MERGEFORMAT </w:instrText>
    </w:r>
    <w:r w:rsidRPr="0058756E">
      <w:rPr>
        <w:rFonts w:ascii="Arial" w:hAnsi="Arial" w:cs="Arial"/>
        <w:b/>
        <w:bCs/>
        <w:sz w:val="18"/>
      </w:rPr>
      <w:fldChar w:fldCharType="separate"/>
    </w:r>
    <w:r>
      <w:rPr>
        <w:rFonts w:ascii="Arial" w:hAnsi="Arial" w:cs="Arial"/>
        <w:b/>
        <w:bCs/>
        <w:noProof/>
        <w:sz w:val="18"/>
      </w:rPr>
      <w:t>36</w:t>
    </w:r>
    <w:r w:rsidRPr="0058756E">
      <w:rPr>
        <w:rFonts w:ascii="Arial" w:hAnsi="Arial" w:cs="Arial"/>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53B62" w14:textId="77777777" w:rsidR="00F24849" w:rsidRDefault="00F24849" w:rsidP="00E3438F">
    <w:pPr>
      <w:pStyle w:val="Footer"/>
      <w:ind w:right="-900"/>
      <w:jc w:val="right"/>
      <w:rPr>
        <w:rFonts w:ascii="Arial" w:hAnsi="Arial" w:cs="Arial"/>
        <w:sz w:val="12"/>
        <w:szCs w:val="12"/>
      </w:rPr>
    </w:pPr>
  </w:p>
  <w:p w14:paraId="2CF41EBB" w14:textId="5A10ECD6" w:rsidR="00F24849" w:rsidRPr="00413306" w:rsidRDefault="00F24849" w:rsidP="00413306">
    <w:pPr>
      <w:pStyle w:val="Footer"/>
      <w:ind w:right="-900" w:hanging="709"/>
      <w:jc w:val="center"/>
      <w:rPr>
        <w:rFonts w:ascii="Arial" w:hAnsi="Arial" w:cs="Arial"/>
        <w:sz w:val="18"/>
        <w:szCs w:val="12"/>
      </w:rPr>
    </w:pPr>
    <w:r w:rsidRPr="00413306">
      <w:rPr>
        <w:rFonts w:ascii="Arial" w:hAnsi="Arial" w:cs="Arial"/>
        <w:sz w:val="18"/>
        <w:szCs w:val="12"/>
      </w:rPr>
      <w:t xml:space="preserve">Page </w:t>
    </w:r>
    <w:r w:rsidRPr="00413306">
      <w:rPr>
        <w:rFonts w:ascii="Arial" w:hAnsi="Arial" w:cs="Arial"/>
        <w:b/>
        <w:bCs/>
        <w:sz w:val="18"/>
        <w:szCs w:val="12"/>
      </w:rPr>
      <w:fldChar w:fldCharType="begin"/>
    </w:r>
    <w:r w:rsidRPr="00413306">
      <w:rPr>
        <w:rFonts w:ascii="Arial" w:hAnsi="Arial" w:cs="Arial"/>
        <w:b/>
        <w:bCs/>
        <w:sz w:val="18"/>
        <w:szCs w:val="12"/>
      </w:rPr>
      <w:instrText xml:space="preserve"> PAGE  \* Arabic  \* MERGEFORMAT </w:instrText>
    </w:r>
    <w:r w:rsidRPr="00413306">
      <w:rPr>
        <w:rFonts w:ascii="Arial" w:hAnsi="Arial" w:cs="Arial"/>
        <w:b/>
        <w:bCs/>
        <w:sz w:val="18"/>
        <w:szCs w:val="12"/>
      </w:rPr>
      <w:fldChar w:fldCharType="separate"/>
    </w:r>
    <w:r>
      <w:rPr>
        <w:rFonts w:ascii="Arial" w:hAnsi="Arial" w:cs="Arial"/>
        <w:b/>
        <w:bCs/>
        <w:noProof/>
        <w:sz w:val="18"/>
        <w:szCs w:val="12"/>
      </w:rPr>
      <w:t>19</w:t>
    </w:r>
    <w:r w:rsidRPr="00413306">
      <w:rPr>
        <w:rFonts w:ascii="Arial" w:hAnsi="Arial" w:cs="Arial"/>
        <w:b/>
        <w:bCs/>
        <w:sz w:val="18"/>
        <w:szCs w:val="12"/>
      </w:rPr>
      <w:fldChar w:fldCharType="end"/>
    </w:r>
    <w:r w:rsidRPr="00413306">
      <w:rPr>
        <w:rFonts w:ascii="Arial" w:hAnsi="Arial" w:cs="Arial"/>
        <w:sz w:val="18"/>
        <w:szCs w:val="12"/>
      </w:rPr>
      <w:t xml:space="preserve"> of </w:t>
    </w:r>
    <w:r w:rsidRPr="00413306">
      <w:rPr>
        <w:rFonts w:ascii="Arial" w:hAnsi="Arial" w:cs="Arial"/>
        <w:b/>
        <w:bCs/>
        <w:sz w:val="18"/>
        <w:szCs w:val="12"/>
      </w:rPr>
      <w:fldChar w:fldCharType="begin"/>
    </w:r>
    <w:r w:rsidRPr="00413306">
      <w:rPr>
        <w:rFonts w:ascii="Arial" w:hAnsi="Arial" w:cs="Arial"/>
        <w:b/>
        <w:bCs/>
        <w:sz w:val="18"/>
        <w:szCs w:val="12"/>
      </w:rPr>
      <w:instrText xml:space="preserve"> NUMPAGES  \* Arabic  \* MERGEFORMAT </w:instrText>
    </w:r>
    <w:r w:rsidRPr="00413306">
      <w:rPr>
        <w:rFonts w:ascii="Arial" w:hAnsi="Arial" w:cs="Arial"/>
        <w:b/>
        <w:bCs/>
        <w:sz w:val="18"/>
        <w:szCs w:val="12"/>
      </w:rPr>
      <w:fldChar w:fldCharType="separate"/>
    </w:r>
    <w:r>
      <w:rPr>
        <w:rFonts w:ascii="Arial" w:hAnsi="Arial" w:cs="Arial"/>
        <w:b/>
        <w:bCs/>
        <w:noProof/>
        <w:sz w:val="18"/>
        <w:szCs w:val="12"/>
      </w:rPr>
      <w:t>36</w:t>
    </w:r>
    <w:r w:rsidRPr="00413306">
      <w:rPr>
        <w:rFonts w:ascii="Arial" w:hAnsi="Arial" w:cs="Arial"/>
        <w:b/>
        <w:bCs/>
        <w:sz w:val="18"/>
        <w:szCs w:val="12"/>
      </w:rPr>
      <w:fldChar w:fldCharType="end"/>
    </w:r>
  </w:p>
  <w:p w14:paraId="2C4BB6CA" w14:textId="77777777" w:rsidR="00F24849" w:rsidRDefault="00F24849" w:rsidP="004141B8">
    <w:pPr>
      <w:pStyle w:val="Footer"/>
      <w:ind w:right="-900" w:hanging="709"/>
      <w:rPr>
        <w:rFonts w:ascii="Arial" w:hAnsi="Arial" w:cs="Arial"/>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E0D6B" w14:textId="77777777" w:rsidR="00F24849" w:rsidRDefault="00F24849" w:rsidP="00413306">
    <w:pPr>
      <w:pStyle w:val="Footer"/>
      <w:jc w:val="right"/>
      <w:rPr>
        <w:rFonts w:ascii="Arial" w:hAnsi="Arial" w:cs="Arial"/>
        <w:sz w:val="16"/>
      </w:rPr>
    </w:pPr>
  </w:p>
  <w:p w14:paraId="15B599EA" w14:textId="77777777" w:rsidR="00F24849" w:rsidRDefault="00F24849" w:rsidP="0059041A">
    <w:pPr>
      <w:pStyle w:val="Footer"/>
      <w:jc w:val="center"/>
      <w:rPr>
        <w:rFonts w:ascii="Arial" w:hAnsi="Arial" w:cs="Arial"/>
        <w:sz w:val="16"/>
      </w:rPr>
    </w:pPr>
  </w:p>
  <w:p w14:paraId="72DE69E4" w14:textId="087D93FB" w:rsidR="00F24849" w:rsidRPr="00413306" w:rsidRDefault="00F24849" w:rsidP="0059041A">
    <w:pPr>
      <w:pStyle w:val="Footer"/>
      <w:jc w:val="center"/>
      <w:rPr>
        <w:rFonts w:ascii="Arial" w:hAnsi="Arial" w:cs="Arial"/>
        <w:sz w:val="18"/>
      </w:rPr>
    </w:pPr>
    <w:r w:rsidRPr="00413306">
      <w:rPr>
        <w:rFonts w:ascii="Arial" w:hAnsi="Arial" w:cs="Arial"/>
        <w:sz w:val="18"/>
      </w:rPr>
      <w:t xml:space="preserve">Page </w:t>
    </w:r>
    <w:r w:rsidRPr="00413306">
      <w:rPr>
        <w:rFonts w:ascii="Arial" w:hAnsi="Arial" w:cs="Arial"/>
        <w:b/>
        <w:bCs/>
        <w:sz w:val="18"/>
      </w:rPr>
      <w:fldChar w:fldCharType="begin"/>
    </w:r>
    <w:r w:rsidRPr="00413306">
      <w:rPr>
        <w:rFonts w:ascii="Arial" w:hAnsi="Arial" w:cs="Arial"/>
        <w:b/>
        <w:bCs/>
        <w:sz w:val="18"/>
      </w:rPr>
      <w:instrText xml:space="preserve"> PAGE  \* Arabic  \* MERGEFORMAT </w:instrText>
    </w:r>
    <w:r w:rsidRPr="00413306">
      <w:rPr>
        <w:rFonts w:ascii="Arial" w:hAnsi="Arial" w:cs="Arial"/>
        <w:b/>
        <w:bCs/>
        <w:sz w:val="18"/>
      </w:rPr>
      <w:fldChar w:fldCharType="separate"/>
    </w:r>
    <w:r>
      <w:rPr>
        <w:rFonts w:ascii="Arial" w:hAnsi="Arial" w:cs="Arial"/>
        <w:b/>
        <w:bCs/>
        <w:noProof/>
        <w:sz w:val="18"/>
      </w:rPr>
      <w:t>14</w:t>
    </w:r>
    <w:r w:rsidRPr="00413306">
      <w:rPr>
        <w:rFonts w:ascii="Arial" w:hAnsi="Arial" w:cs="Arial"/>
        <w:b/>
        <w:bCs/>
        <w:sz w:val="18"/>
      </w:rPr>
      <w:fldChar w:fldCharType="end"/>
    </w:r>
    <w:r w:rsidRPr="00413306">
      <w:rPr>
        <w:rFonts w:ascii="Arial" w:hAnsi="Arial" w:cs="Arial"/>
        <w:sz w:val="18"/>
      </w:rPr>
      <w:t xml:space="preserve"> of </w:t>
    </w:r>
    <w:r w:rsidRPr="00413306">
      <w:rPr>
        <w:rFonts w:ascii="Arial" w:hAnsi="Arial" w:cs="Arial"/>
        <w:b/>
        <w:bCs/>
        <w:sz w:val="18"/>
      </w:rPr>
      <w:fldChar w:fldCharType="begin"/>
    </w:r>
    <w:r w:rsidRPr="00413306">
      <w:rPr>
        <w:rFonts w:ascii="Arial" w:hAnsi="Arial" w:cs="Arial"/>
        <w:b/>
        <w:bCs/>
        <w:sz w:val="18"/>
      </w:rPr>
      <w:instrText xml:space="preserve"> NUMPAGES  \* Arabic  \* MERGEFORMAT </w:instrText>
    </w:r>
    <w:r w:rsidRPr="00413306">
      <w:rPr>
        <w:rFonts w:ascii="Arial" w:hAnsi="Arial" w:cs="Arial"/>
        <w:b/>
        <w:bCs/>
        <w:sz w:val="18"/>
      </w:rPr>
      <w:fldChar w:fldCharType="separate"/>
    </w:r>
    <w:r>
      <w:rPr>
        <w:rFonts w:ascii="Arial" w:hAnsi="Arial" w:cs="Arial"/>
        <w:b/>
        <w:bCs/>
        <w:noProof/>
        <w:sz w:val="18"/>
      </w:rPr>
      <w:t>36</w:t>
    </w:r>
    <w:r w:rsidRPr="00413306">
      <w:rPr>
        <w:rFonts w:ascii="Arial" w:hAnsi="Arial" w:cs="Arial"/>
        <w:b/>
        <w:bCs/>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F9A4" w14:textId="77777777" w:rsidR="00F24849" w:rsidRDefault="00F24849" w:rsidP="00AD50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0B014A" w14:textId="77777777" w:rsidR="00F24849" w:rsidRDefault="00F24849">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7215C" w14:textId="77777777" w:rsidR="00F24849" w:rsidRDefault="00F24849" w:rsidP="00AD50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53</w:t>
    </w:r>
    <w:r>
      <w:rPr>
        <w:rStyle w:val="PageNumber"/>
      </w:rPr>
      <w:fldChar w:fldCharType="end"/>
    </w:r>
  </w:p>
  <w:p w14:paraId="32A78AC2" w14:textId="77777777" w:rsidR="00F24849" w:rsidRPr="00AF7D2F" w:rsidRDefault="00F24849" w:rsidP="00AD5001">
    <w:pPr>
      <w:pStyle w:val="Footer"/>
      <w:ind w:right="360"/>
      <w:rPr>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7A77E" w14:textId="77777777" w:rsidR="00F24849" w:rsidRDefault="00F24849" w:rsidP="004E52A4">
    <w:pPr>
      <w:pStyle w:val="Footer"/>
      <w:ind w:right="-900"/>
      <w:jc w:val="center"/>
      <w:rPr>
        <w:rFonts w:ascii="Arial" w:hAnsi="Arial" w:cs="Arial"/>
        <w:sz w:val="16"/>
        <w:szCs w:val="16"/>
      </w:rPr>
    </w:pPr>
  </w:p>
  <w:p w14:paraId="222184E3" w14:textId="2A28D8FC" w:rsidR="00F24849" w:rsidRPr="00413306" w:rsidRDefault="00F24849" w:rsidP="004E52A4">
    <w:pPr>
      <w:pStyle w:val="Footer"/>
      <w:ind w:right="-900"/>
      <w:jc w:val="center"/>
      <w:rPr>
        <w:rFonts w:ascii="Arial" w:hAnsi="Arial" w:cs="Arial"/>
        <w:sz w:val="18"/>
        <w:szCs w:val="16"/>
      </w:rPr>
    </w:pPr>
    <w:r w:rsidRPr="00413306">
      <w:rPr>
        <w:rFonts w:ascii="Arial" w:hAnsi="Arial" w:cs="Arial"/>
        <w:sz w:val="18"/>
        <w:szCs w:val="16"/>
      </w:rPr>
      <w:t xml:space="preserve">Page </w:t>
    </w:r>
    <w:r w:rsidRPr="00413306">
      <w:rPr>
        <w:rFonts w:ascii="Arial" w:hAnsi="Arial" w:cs="Arial"/>
        <w:b/>
        <w:bCs/>
        <w:sz w:val="18"/>
        <w:szCs w:val="16"/>
      </w:rPr>
      <w:fldChar w:fldCharType="begin"/>
    </w:r>
    <w:r w:rsidRPr="00413306">
      <w:rPr>
        <w:rFonts w:ascii="Arial" w:hAnsi="Arial" w:cs="Arial"/>
        <w:b/>
        <w:bCs/>
        <w:sz w:val="18"/>
        <w:szCs w:val="16"/>
      </w:rPr>
      <w:instrText xml:space="preserve"> PAGE  \* Arabic  \* MERGEFORMAT </w:instrText>
    </w:r>
    <w:r w:rsidRPr="00413306">
      <w:rPr>
        <w:rFonts w:ascii="Arial" w:hAnsi="Arial" w:cs="Arial"/>
        <w:b/>
        <w:bCs/>
        <w:sz w:val="18"/>
        <w:szCs w:val="16"/>
      </w:rPr>
      <w:fldChar w:fldCharType="separate"/>
    </w:r>
    <w:r>
      <w:rPr>
        <w:rFonts w:ascii="Arial" w:hAnsi="Arial" w:cs="Arial"/>
        <w:b/>
        <w:bCs/>
        <w:noProof/>
        <w:sz w:val="18"/>
        <w:szCs w:val="16"/>
      </w:rPr>
      <w:t>29</w:t>
    </w:r>
    <w:r w:rsidRPr="00413306">
      <w:rPr>
        <w:rFonts w:ascii="Arial" w:hAnsi="Arial" w:cs="Arial"/>
        <w:b/>
        <w:bCs/>
        <w:sz w:val="18"/>
        <w:szCs w:val="16"/>
      </w:rPr>
      <w:fldChar w:fldCharType="end"/>
    </w:r>
    <w:r w:rsidRPr="00413306">
      <w:rPr>
        <w:rFonts w:ascii="Arial" w:hAnsi="Arial" w:cs="Arial"/>
        <w:sz w:val="18"/>
        <w:szCs w:val="16"/>
      </w:rPr>
      <w:t xml:space="preserve"> of </w:t>
    </w:r>
    <w:r w:rsidRPr="00413306">
      <w:rPr>
        <w:rFonts w:ascii="Arial" w:hAnsi="Arial" w:cs="Arial"/>
        <w:b/>
        <w:bCs/>
        <w:sz w:val="18"/>
        <w:szCs w:val="16"/>
      </w:rPr>
      <w:fldChar w:fldCharType="begin"/>
    </w:r>
    <w:r w:rsidRPr="00413306">
      <w:rPr>
        <w:rFonts w:ascii="Arial" w:hAnsi="Arial" w:cs="Arial"/>
        <w:b/>
        <w:bCs/>
        <w:sz w:val="18"/>
        <w:szCs w:val="16"/>
      </w:rPr>
      <w:instrText xml:space="preserve"> NUMPAGES  \* Arabic  \* MERGEFORMAT </w:instrText>
    </w:r>
    <w:r w:rsidRPr="00413306">
      <w:rPr>
        <w:rFonts w:ascii="Arial" w:hAnsi="Arial" w:cs="Arial"/>
        <w:b/>
        <w:bCs/>
        <w:sz w:val="18"/>
        <w:szCs w:val="16"/>
      </w:rPr>
      <w:fldChar w:fldCharType="separate"/>
    </w:r>
    <w:r>
      <w:rPr>
        <w:rFonts w:ascii="Arial" w:hAnsi="Arial" w:cs="Arial"/>
        <w:b/>
        <w:bCs/>
        <w:noProof/>
        <w:sz w:val="18"/>
        <w:szCs w:val="16"/>
      </w:rPr>
      <w:t>36</w:t>
    </w:r>
    <w:r w:rsidRPr="00413306">
      <w:rPr>
        <w:rFonts w:ascii="Arial" w:hAnsi="Arial" w:cs="Arial"/>
        <w:b/>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6D4D3" w14:textId="77777777" w:rsidR="009D4BCF" w:rsidRDefault="009D4BCF" w:rsidP="00483B8F">
      <w:r>
        <w:separator/>
      </w:r>
    </w:p>
  </w:footnote>
  <w:footnote w:type="continuationSeparator" w:id="0">
    <w:p w14:paraId="1C14187B" w14:textId="77777777" w:rsidR="009D4BCF" w:rsidRDefault="009D4BCF" w:rsidP="00483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098BD" w14:textId="77777777" w:rsidR="00F24849" w:rsidRPr="00DF24F3" w:rsidRDefault="00F24849" w:rsidP="0058756E">
    <w:pPr>
      <w:jc w:val="right"/>
    </w:pPr>
    <w:r>
      <w:rPr>
        <w:noProof/>
        <w:lang w:val="en-ZA" w:eastAsia="en-ZA"/>
      </w:rPr>
      <w:drawing>
        <wp:inline distT="0" distB="0" distL="0" distR="0" wp14:anchorId="3DEB6193" wp14:editId="0A0B292F">
          <wp:extent cx="1651385" cy="862389"/>
          <wp:effectExtent l="0" t="0" r="635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1385" cy="862389"/>
                  </a:xfrm>
                  <a:prstGeom prst="rect">
                    <a:avLst/>
                  </a:prstGeom>
                  <a:noFill/>
                  <a:ln w="9525">
                    <a:noFill/>
                    <a:miter lim="800000"/>
                    <a:headEnd/>
                    <a:tailEnd/>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9F15D" w14:textId="77777777" w:rsidR="00F24849" w:rsidRDefault="00F2484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ED574D" w14:textId="77777777" w:rsidR="00F24849" w:rsidRDefault="00F24849">
    <w:pPr>
      <w:pStyle w:val="Header"/>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B6984" w14:textId="77777777" w:rsidR="00F24849" w:rsidRDefault="00F248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39CB5" w14:textId="77777777" w:rsidR="00F24849" w:rsidRPr="00AF7D2F" w:rsidRDefault="00F24849" w:rsidP="00AD5001">
    <w:pPr>
      <w:pStyle w:val="Header"/>
      <w:tabs>
        <w:tab w:val="center" w:pos="8640"/>
      </w:tabs>
      <w:ind w:right="360"/>
      <w:rPr>
        <w:b/>
        <w:sz w:val="22"/>
        <w:szCs w:val="22"/>
      </w:rPr>
    </w:pPr>
    <w:proofErr w:type="spellStart"/>
    <w:r w:rsidRPr="00AF7D2F">
      <w:rPr>
        <w:b/>
        <w:sz w:val="22"/>
        <w:szCs w:val="22"/>
      </w:rPr>
      <w:t>Coega</w:t>
    </w:r>
    <w:proofErr w:type="spellEnd"/>
    <w:r w:rsidRPr="00AF7D2F">
      <w:rPr>
        <w:b/>
        <w:sz w:val="22"/>
        <w:szCs w:val="22"/>
      </w:rPr>
      <w:t xml:space="preserve"> Development Corporation (Pty) Ltd    </w:t>
    </w:r>
    <w:r>
      <w:rPr>
        <w:b/>
        <w:sz w:val="22"/>
        <w:szCs w:val="22"/>
      </w:rPr>
      <w:t xml:space="preserve">                                                    CDC/115/06</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6694297"/>
      <w:docPartObj>
        <w:docPartGallery w:val="Watermarks"/>
        <w:docPartUnique/>
      </w:docPartObj>
    </w:sdtPr>
    <w:sdtEndPr/>
    <w:sdtContent>
      <w:p w14:paraId="1CCF21DD" w14:textId="77777777" w:rsidR="00F24849" w:rsidRDefault="009D4BCF">
        <w:pPr>
          <w:pStyle w:val="Header"/>
        </w:pPr>
        <w:r>
          <w:rPr>
            <w:noProof/>
            <w:lang w:eastAsia="zh-TW"/>
          </w:rPr>
          <w:pict w14:anchorId="72A93D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502D7" w14:textId="77777777" w:rsidR="00F24849" w:rsidRDefault="00F248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B1D49" w14:textId="77777777" w:rsidR="00F24849" w:rsidRDefault="00F24849" w:rsidP="00EC778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83C10" w14:textId="77777777" w:rsidR="00F24849" w:rsidRDefault="00F24849" w:rsidP="00EC7788">
    <w:pPr>
      <w:pStyle w:val="Header"/>
      <w:jc w:val="right"/>
    </w:pPr>
    <w:r>
      <w:rPr>
        <w:noProof/>
        <w:lang w:val="en-ZA" w:eastAsia="en-ZA"/>
      </w:rPr>
      <w:drawing>
        <wp:inline distT="0" distB="0" distL="0" distR="0" wp14:anchorId="6937AF50" wp14:editId="184D7598">
          <wp:extent cx="1651385" cy="862389"/>
          <wp:effectExtent l="0" t="0" r="635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1385" cy="862389"/>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23BD0" w14:textId="77777777" w:rsidR="00F24849" w:rsidRPr="00DF24F3" w:rsidRDefault="00F24849" w:rsidP="0058756E">
    <w:pPr>
      <w:jc w:val="right"/>
    </w:pPr>
    <w:r>
      <w:rPr>
        <w:noProof/>
        <w:lang w:val="en-ZA" w:eastAsia="en-ZA"/>
      </w:rPr>
      <w:drawing>
        <wp:inline distT="0" distB="0" distL="0" distR="0" wp14:anchorId="6EA5006A" wp14:editId="4B0DC530">
          <wp:extent cx="1651385" cy="862389"/>
          <wp:effectExtent l="0" t="0" r="635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1385" cy="862389"/>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594AE" w14:textId="77777777" w:rsidR="00F24849" w:rsidRDefault="00F24849" w:rsidP="00EC778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AEFE" w14:textId="77777777" w:rsidR="00F24849" w:rsidRPr="00DF24F3" w:rsidRDefault="00F24849" w:rsidP="00C5452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2EDE" w14:textId="77777777" w:rsidR="00F24849" w:rsidRPr="00C5452E" w:rsidRDefault="00F24849" w:rsidP="00C5452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4590B" w14:textId="77777777" w:rsidR="00F24849" w:rsidRPr="00EC7788" w:rsidRDefault="00F24849" w:rsidP="000C6FFC">
    <w:pPr>
      <w:pStyle w:val="Header"/>
      <w:jc w:val="right"/>
    </w:pPr>
    <w:r>
      <w:rPr>
        <w:noProof/>
        <w:lang w:val="en-ZA" w:eastAsia="en-ZA"/>
      </w:rPr>
      <w:drawing>
        <wp:inline distT="0" distB="0" distL="0" distR="0" wp14:anchorId="6A52A4D1" wp14:editId="7F89D2B8">
          <wp:extent cx="1651385" cy="862389"/>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1385" cy="862389"/>
                  </a:xfrm>
                  <a:prstGeom prst="rect">
                    <a:avLst/>
                  </a:prstGeom>
                  <a:noFill/>
                  <a:ln w="9525">
                    <a:noFill/>
                    <a:miter lim="800000"/>
                    <a:headEnd/>
                    <a:tailEnd/>
                  </a:ln>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D4934" w14:textId="77777777" w:rsidR="00F24849" w:rsidRDefault="00F24849" w:rsidP="00EC7788">
    <w:pPr>
      <w:pStyle w:val="Header"/>
      <w:jc w:val="right"/>
    </w:pPr>
    <w:r>
      <w:rPr>
        <w:noProof/>
        <w:lang w:val="en-ZA" w:eastAsia="en-ZA"/>
      </w:rPr>
      <w:drawing>
        <wp:inline distT="0" distB="0" distL="0" distR="0" wp14:anchorId="6565D327" wp14:editId="0E62782E">
          <wp:extent cx="1651385" cy="862389"/>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1385" cy="86238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E6A8E"/>
    <w:multiLevelType w:val="hybridMultilevel"/>
    <w:tmpl w:val="7A965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47BA1"/>
    <w:multiLevelType w:val="hybridMultilevel"/>
    <w:tmpl w:val="BCBCE786"/>
    <w:lvl w:ilvl="0" w:tplc="E92E0D7C">
      <w:start w:val="5"/>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94C291F"/>
    <w:multiLevelType w:val="hybridMultilevel"/>
    <w:tmpl w:val="A348AA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ABB3F7F"/>
    <w:multiLevelType w:val="hybridMultilevel"/>
    <w:tmpl w:val="0DCA74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5214A1"/>
    <w:multiLevelType w:val="multilevel"/>
    <w:tmpl w:val="C7DCD1B0"/>
    <w:lvl w:ilvl="0">
      <w:start w:val="2"/>
      <w:numFmt w:val="decimal"/>
      <w:lvlText w:val="%1."/>
      <w:lvlJc w:val="left"/>
      <w:pPr>
        <w:ind w:left="450" w:hanging="450"/>
      </w:pPr>
    </w:lvl>
    <w:lvl w:ilvl="1">
      <w:start w:val="1"/>
      <w:numFmt w:val="decimal"/>
      <w:lvlText w:val="%2."/>
      <w:lvlJc w:val="left"/>
      <w:pPr>
        <w:ind w:left="720" w:hanging="720"/>
      </w:pPr>
      <w:rPr>
        <w:rFonts w:asciiTheme="majorHAnsi" w:eastAsia="Times New Roman" w:hAnsiTheme="majorHAnsi" w:cstheme="majorHAnsi"/>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20773B9C"/>
    <w:multiLevelType w:val="hybridMultilevel"/>
    <w:tmpl w:val="363881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4BC7ED4"/>
    <w:multiLevelType w:val="multilevel"/>
    <w:tmpl w:val="98B8517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0C16CE"/>
    <w:multiLevelType w:val="hybridMultilevel"/>
    <w:tmpl w:val="88221FA8"/>
    <w:lvl w:ilvl="0" w:tplc="8A72D0F0">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2F63616"/>
    <w:multiLevelType w:val="hybridMultilevel"/>
    <w:tmpl w:val="9548594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35E96AF6"/>
    <w:multiLevelType w:val="hybridMultilevel"/>
    <w:tmpl w:val="35BCC11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8820D05"/>
    <w:multiLevelType w:val="hybridMultilevel"/>
    <w:tmpl w:val="FA42487E"/>
    <w:lvl w:ilvl="0" w:tplc="A1C475CE">
      <w:start w:val="5"/>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DB4541A"/>
    <w:multiLevelType w:val="multilevel"/>
    <w:tmpl w:val="2152CA14"/>
    <w:lvl w:ilvl="0">
      <w:start w:val="1"/>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275400"/>
    <w:multiLevelType w:val="hybridMultilevel"/>
    <w:tmpl w:val="0C22C33E"/>
    <w:lvl w:ilvl="0" w:tplc="92C07C10">
      <w:start w:val="1"/>
      <w:numFmt w:val="lowerLetter"/>
      <w:lvlText w:val="(%1)"/>
      <w:lvlJc w:val="left"/>
      <w:pPr>
        <w:ind w:left="720" w:hanging="360"/>
      </w:pPr>
      <w:rPr>
        <w:rFonts w:hint="default"/>
        <w:color w:val="000000" w:themeColor="text1"/>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B3F6DA3"/>
    <w:multiLevelType w:val="multilevel"/>
    <w:tmpl w:val="77E8A14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936"/>
        </w:tabs>
        <w:ind w:left="936" w:hanging="576"/>
      </w:pPr>
      <w:rPr>
        <w:b/>
        <w:sz w:val="20"/>
        <w:szCs w:val="20"/>
      </w:rPr>
    </w:lvl>
    <w:lvl w:ilvl="2">
      <w:start w:val="1"/>
      <w:numFmt w:val="decimal"/>
      <w:pStyle w:val="Heading3"/>
      <w:lvlText w:val="%1.%2.%3."/>
      <w:lvlJc w:val="left"/>
      <w:pPr>
        <w:tabs>
          <w:tab w:val="num" w:pos="3349"/>
        </w:tabs>
        <w:ind w:left="2989"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1440"/>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50F4634D"/>
    <w:multiLevelType w:val="hybridMultilevel"/>
    <w:tmpl w:val="BF801CCA"/>
    <w:lvl w:ilvl="0" w:tplc="E92E0D7C">
      <w:start w:val="5"/>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17B231D"/>
    <w:multiLevelType w:val="hybridMultilevel"/>
    <w:tmpl w:val="AFA0003C"/>
    <w:lvl w:ilvl="0" w:tplc="E92E0D7C">
      <w:start w:val="5"/>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83F302C"/>
    <w:multiLevelType w:val="hybridMultilevel"/>
    <w:tmpl w:val="A036C70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596711BF"/>
    <w:multiLevelType w:val="hybridMultilevel"/>
    <w:tmpl w:val="E3A02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7A37E7"/>
    <w:multiLevelType w:val="hybridMultilevel"/>
    <w:tmpl w:val="B13A85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B142321"/>
    <w:multiLevelType w:val="hybridMultilevel"/>
    <w:tmpl w:val="A22E2C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F2A774A"/>
    <w:multiLevelType w:val="hybridMultilevel"/>
    <w:tmpl w:val="022A6CFA"/>
    <w:lvl w:ilvl="0" w:tplc="28B074E4">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F7F370F"/>
    <w:multiLevelType w:val="hybridMultilevel"/>
    <w:tmpl w:val="FE2A4C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56E00"/>
    <w:multiLevelType w:val="multilevel"/>
    <w:tmpl w:val="9BD2333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2"/>
  </w:num>
  <w:num w:numId="3">
    <w:abstractNumId w:val="20"/>
  </w:num>
  <w:num w:numId="4">
    <w:abstractNumId w:val="13"/>
  </w:num>
  <w:num w:numId="5">
    <w:abstractNumId w:val="21"/>
  </w:num>
  <w:num w:numId="6">
    <w:abstractNumId w:val="16"/>
  </w:num>
  <w:num w:numId="7">
    <w:abstractNumId w:val="9"/>
  </w:num>
  <w:num w:numId="8">
    <w:abstractNumId w:val="11"/>
  </w:num>
  <w:num w:numId="9">
    <w:abstractNumId w:val="0"/>
  </w:num>
  <w:num w:numId="10">
    <w:abstractNumId w:val="6"/>
  </w:num>
  <w:num w:numId="11">
    <w:abstractNumId w:val="5"/>
  </w:num>
  <w:num w:numId="12">
    <w:abstractNumId w:val="10"/>
  </w:num>
  <w:num w:numId="13">
    <w:abstractNumId w:val="1"/>
  </w:num>
  <w:num w:numId="14">
    <w:abstractNumId w:val="14"/>
  </w:num>
  <w:num w:numId="15">
    <w:abstractNumId w:val="15"/>
  </w:num>
  <w:num w:numId="16">
    <w:abstractNumId w:val="19"/>
  </w:num>
  <w:num w:numId="17">
    <w:abstractNumId w:val="18"/>
  </w:num>
  <w:num w:numId="18">
    <w:abstractNumId w:val="7"/>
  </w:num>
  <w:num w:numId="19">
    <w:abstractNumId w:val="2"/>
  </w:num>
  <w:num w:numId="20">
    <w:abstractNumId w:val="8"/>
  </w:num>
  <w:num w:numId="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3"/>
    <w:lvlOverride w:ilvl="0">
      <w:startOverride w:val="1"/>
    </w:lvlOverride>
    <w:lvlOverride w:ilvl="1">
      <w:startOverride w:val="1"/>
    </w:lvlOverride>
  </w:num>
  <w:num w:numId="24">
    <w:abstractNumId w:val="13"/>
    <w:lvlOverride w:ilvl="0">
      <w:startOverride w:val="1"/>
    </w:lvlOverride>
    <w:lvlOverride w:ilvl="1">
      <w:startOverride w:val="1"/>
    </w:lvlOverride>
  </w:num>
  <w:num w:numId="25">
    <w:abstractNumId w:val="13"/>
    <w:lvlOverride w:ilvl="0">
      <w:startOverride w:val="1"/>
    </w:lvlOverride>
    <w:lvlOverride w:ilvl="1">
      <w:startOverride w:val="1"/>
    </w:lvlOverride>
  </w:num>
  <w:num w:numId="2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021"/>
    <w:rsid w:val="000011AE"/>
    <w:rsid w:val="00001439"/>
    <w:rsid w:val="0000386A"/>
    <w:rsid w:val="000042BB"/>
    <w:rsid w:val="00004319"/>
    <w:rsid w:val="0000578A"/>
    <w:rsid w:val="00005B3F"/>
    <w:rsid w:val="00011879"/>
    <w:rsid w:val="00012F65"/>
    <w:rsid w:val="00014258"/>
    <w:rsid w:val="000173A9"/>
    <w:rsid w:val="00017D60"/>
    <w:rsid w:val="00021B7E"/>
    <w:rsid w:val="0002285C"/>
    <w:rsid w:val="00022BF3"/>
    <w:rsid w:val="00023C70"/>
    <w:rsid w:val="00025644"/>
    <w:rsid w:val="000276A3"/>
    <w:rsid w:val="00027914"/>
    <w:rsid w:val="00030311"/>
    <w:rsid w:val="00031092"/>
    <w:rsid w:val="000328C4"/>
    <w:rsid w:val="00033A4C"/>
    <w:rsid w:val="00034708"/>
    <w:rsid w:val="00036377"/>
    <w:rsid w:val="000418CE"/>
    <w:rsid w:val="000429CB"/>
    <w:rsid w:val="000451F0"/>
    <w:rsid w:val="000467DC"/>
    <w:rsid w:val="00046866"/>
    <w:rsid w:val="000475F6"/>
    <w:rsid w:val="0005026A"/>
    <w:rsid w:val="000505C9"/>
    <w:rsid w:val="000510E2"/>
    <w:rsid w:val="00052CE0"/>
    <w:rsid w:val="000538E4"/>
    <w:rsid w:val="00053C2D"/>
    <w:rsid w:val="00054178"/>
    <w:rsid w:val="000542EE"/>
    <w:rsid w:val="00055465"/>
    <w:rsid w:val="0005607E"/>
    <w:rsid w:val="00056CF1"/>
    <w:rsid w:val="000609E4"/>
    <w:rsid w:val="00061DB9"/>
    <w:rsid w:val="00062946"/>
    <w:rsid w:val="00063091"/>
    <w:rsid w:val="00063FDB"/>
    <w:rsid w:val="000653D1"/>
    <w:rsid w:val="00066489"/>
    <w:rsid w:val="0007103F"/>
    <w:rsid w:val="00071D35"/>
    <w:rsid w:val="00072AF0"/>
    <w:rsid w:val="0007418D"/>
    <w:rsid w:val="00074546"/>
    <w:rsid w:val="00075B85"/>
    <w:rsid w:val="00076BBC"/>
    <w:rsid w:val="000779C0"/>
    <w:rsid w:val="00077DBE"/>
    <w:rsid w:val="00082158"/>
    <w:rsid w:val="000850A6"/>
    <w:rsid w:val="00085B3A"/>
    <w:rsid w:val="00086194"/>
    <w:rsid w:val="00086BD0"/>
    <w:rsid w:val="00086F51"/>
    <w:rsid w:val="00091536"/>
    <w:rsid w:val="00091693"/>
    <w:rsid w:val="000932FC"/>
    <w:rsid w:val="000933F6"/>
    <w:rsid w:val="00093B4C"/>
    <w:rsid w:val="00093CCF"/>
    <w:rsid w:val="00093FA7"/>
    <w:rsid w:val="0009752E"/>
    <w:rsid w:val="000A2510"/>
    <w:rsid w:val="000A256C"/>
    <w:rsid w:val="000A357C"/>
    <w:rsid w:val="000A4880"/>
    <w:rsid w:val="000A7C86"/>
    <w:rsid w:val="000B0062"/>
    <w:rsid w:val="000B126A"/>
    <w:rsid w:val="000B3C9C"/>
    <w:rsid w:val="000B64A3"/>
    <w:rsid w:val="000B71AC"/>
    <w:rsid w:val="000B73D0"/>
    <w:rsid w:val="000B7B8A"/>
    <w:rsid w:val="000C190B"/>
    <w:rsid w:val="000C48CD"/>
    <w:rsid w:val="000C609B"/>
    <w:rsid w:val="000C6775"/>
    <w:rsid w:val="000C6FFC"/>
    <w:rsid w:val="000D193A"/>
    <w:rsid w:val="000D5431"/>
    <w:rsid w:val="000D589B"/>
    <w:rsid w:val="000D6B3A"/>
    <w:rsid w:val="000D702A"/>
    <w:rsid w:val="000E022D"/>
    <w:rsid w:val="000E26BF"/>
    <w:rsid w:val="000E31A1"/>
    <w:rsid w:val="000E5612"/>
    <w:rsid w:val="000F21F0"/>
    <w:rsid w:val="000F37F6"/>
    <w:rsid w:val="000F3EDC"/>
    <w:rsid w:val="000F5A77"/>
    <w:rsid w:val="000F5C10"/>
    <w:rsid w:val="000F6082"/>
    <w:rsid w:val="000F72F2"/>
    <w:rsid w:val="000F79F4"/>
    <w:rsid w:val="00103ECF"/>
    <w:rsid w:val="00104E35"/>
    <w:rsid w:val="00106B49"/>
    <w:rsid w:val="00107ACD"/>
    <w:rsid w:val="00115461"/>
    <w:rsid w:val="00117A46"/>
    <w:rsid w:val="00123270"/>
    <w:rsid w:val="00123FAE"/>
    <w:rsid w:val="00126B7C"/>
    <w:rsid w:val="001270D4"/>
    <w:rsid w:val="001302E5"/>
    <w:rsid w:val="00131318"/>
    <w:rsid w:val="00132F20"/>
    <w:rsid w:val="0013362C"/>
    <w:rsid w:val="001340FB"/>
    <w:rsid w:val="001343AA"/>
    <w:rsid w:val="001355EA"/>
    <w:rsid w:val="00135912"/>
    <w:rsid w:val="0013708E"/>
    <w:rsid w:val="00137A56"/>
    <w:rsid w:val="00140521"/>
    <w:rsid w:val="00140743"/>
    <w:rsid w:val="00142620"/>
    <w:rsid w:val="00142F53"/>
    <w:rsid w:val="001436BA"/>
    <w:rsid w:val="00144AE8"/>
    <w:rsid w:val="00145B6B"/>
    <w:rsid w:val="0014791A"/>
    <w:rsid w:val="0015322D"/>
    <w:rsid w:val="001539A6"/>
    <w:rsid w:val="00160373"/>
    <w:rsid w:val="00161A40"/>
    <w:rsid w:val="0016273A"/>
    <w:rsid w:val="00163705"/>
    <w:rsid w:val="00165F12"/>
    <w:rsid w:val="00166AED"/>
    <w:rsid w:val="001675FE"/>
    <w:rsid w:val="00172CC0"/>
    <w:rsid w:val="001730D0"/>
    <w:rsid w:val="00175333"/>
    <w:rsid w:val="00177411"/>
    <w:rsid w:val="00180932"/>
    <w:rsid w:val="001814EC"/>
    <w:rsid w:val="00183AB1"/>
    <w:rsid w:val="00184980"/>
    <w:rsid w:val="00187571"/>
    <w:rsid w:val="00191B6D"/>
    <w:rsid w:val="001928C0"/>
    <w:rsid w:val="00193F12"/>
    <w:rsid w:val="00195075"/>
    <w:rsid w:val="00195404"/>
    <w:rsid w:val="001961C7"/>
    <w:rsid w:val="00196D78"/>
    <w:rsid w:val="0019728E"/>
    <w:rsid w:val="00197566"/>
    <w:rsid w:val="001A0B93"/>
    <w:rsid w:val="001A274B"/>
    <w:rsid w:val="001A3965"/>
    <w:rsid w:val="001A45AB"/>
    <w:rsid w:val="001A5E93"/>
    <w:rsid w:val="001A6AD9"/>
    <w:rsid w:val="001A788A"/>
    <w:rsid w:val="001B19BA"/>
    <w:rsid w:val="001B3314"/>
    <w:rsid w:val="001B3379"/>
    <w:rsid w:val="001B46A1"/>
    <w:rsid w:val="001B5C48"/>
    <w:rsid w:val="001B601D"/>
    <w:rsid w:val="001B72C0"/>
    <w:rsid w:val="001B7C71"/>
    <w:rsid w:val="001C0C20"/>
    <w:rsid w:val="001C17B0"/>
    <w:rsid w:val="001C2125"/>
    <w:rsid w:val="001C6406"/>
    <w:rsid w:val="001C6CEB"/>
    <w:rsid w:val="001C6EE7"/>
    <w:rsid w:val="001D08BF"/>
    <w:rsid w:val="001D1A4A"/>
    <w:rsid w:val="001D252B"/>
    <w:rsid w:val="001D32B0"/>
    <w:rsid w:val="001D62D4"/>
    <w:rsid w:val="001E0F1F"/>
    <w:rsid w:val="001E3F98"/>
    <w:rsid w:val="001E4081"/>
    <w:rsid w:val="001E42BE"/>
    <w:rsid w:val="001E519A"/>
    <w:rsid w:val="001E5C29"/>
    <w:rsid w:val="001E72EE"/>
    <w:rsid w:val="001F0D39"/>
    <w:rsid w:val="001F2730"/>
    <w:rsid w:val="001F533F"/>
    <w:rsid w:val="001F5744"/>
    <w:rsid w:val="001F614C"/>
    <w:rsid w:val="001F78B5"/>
    <w:rsid w:val="00200176"/>
    <w:rsid w:val="0020134E"/>
    <w:rsid w:val="00204EBE"/>
    <w:rsid w:val="00205305"/>
    <w:rsid w:val="002067AB"/>
    <w:rsid w:val="002075FC"/>
    <w:rsid w:val="00207DC5"/>
    <w:rsid w:val="0021289C"/>
    <w:rsid w:val="00212DC0"/>
    <w:rsid w:val="00216EFC"/>
    <w:rsid w:val="00221393"/>
    <w:rsid w:val="00221DD2"/>
    <w:rsid w:val="0022233F"/>
    <w:rsid w:val="00222B7E"/>
    <w:rsid w:val="002242AD"/>
    <w:rsid w:val="002277D1"/>
    <w:rsid w:val="0023041F"/>
    <w:rsid w:val="00233F06"/>
    <w:rsid w:val="0023428C"/>
    <w:rsid w:val="00235F32"/>
    <w:rsid w:val="00236798"/>
    <w:rsid w:val="00237440"/>
    <w:rsid w:val="00237A90"/>
    <w:rsid w:val="00237A96"/>
    <w:rsid w:val="00237D05"/>
    <w:rsid w:val="00237FB0"/>
    <w:rsid w:val="00240D57"/>
    <w:rsid w:val="00241614"/>
    <w:rsid w:val="00242867"/>
    <w:rsid w:val="00245828"/>
    <w:rsid w:val="00246864"/>
    <w:rsid w:val="00246D56"/>
    <w:rsid w:val="00246EE2"/>
    <w:rsid w:val="00247671"/>
    <w:rsid w:val="00250984"/>
    <w:rsid w:val="002525C1"/>
    <w:rsid w:val="002526D5"/>
    <w:rsid w:val="00252918"/>
    <w:rsid w:val="00252CEF"/>
    <w:rsid w:val="002533C5"/>
    <w:rsid w:val="0025363F"/>
    <w:rsid w:val="00253A43"/>
    <w:rsid w:val="00253CDC"/>
    <w:rsid w:val="002541EF"/>
    <w:rsid w:val="00254B9A"/>
    <w:rsid w:val="00255FD0"/>
    <w:rsid w:val="002571F3"/>
    <w:rsid w:val="00263BA5"/>
    <w:rsid w:val="0026417D"/>
    <w:rsid w:val="00264A6F"/>
    <w:rsid w:val="00264CCA"/>
    <w:rsid w:val="00267338"/>
    <w:rsid w:val="00275457"/>
    <w:rsid w:val="002763BA"/>
    <w:rsid w:val="00277409"/>
    <w:rsid w:val="00281872"/>
    <w:rsid w:val="00281941"/>
    <w:rsid w:val="002861BE"/>
    <w:rsid w:val="00286B07"/>
    <w:rsid w:val="00291079"/>
    <w:rsid w:val="00291A69"/>
    <w:rsid w:val="00293C68"/>
    <w:rsid w:val="00295CDB"/>
    <w:rsid w:val="00295E8C"/>
    <w:rsid w:val="002969E6"/>
    <w:rsid w:val="00296AE0"/>
    <w:rsid w:val="00296E2F"/>
    <w:rsid w:val="00297284"/>
    <w:rsid w:val="002A04B8"/>
    <w:rsid w:val="002A0B44"/>
    <w:rsid w:val="002A36A8"/>
    <w:rsid w:val="002A4181"/>
    <w:rsid w:val="002A5120"/>
    <w:rsid w:val="002A52CB"/>
    <w:rsid w:val="002A5F37"/>
    <w:rsid w:val="002A6D02"/>
    <w:rsid w:val="002A6FEF"/>
    <w:rsid w:val="002A7003"/>
    <w:rsid w:val="002A70CB"/>
    <w:rsid w:val="002A780B"/>
    <w:rsid w:val="002B09A5"/>
    <w:rsid w:val="002B1600"/>
    <w:rsid w:val="002B5295"/>
    <w:rsid w:val="002B55B1"/>
    <w:rsid w:val="002B5F88"/>
    <w:rsid w:val="002B624F"/>
    <w:rsid w:val="002C04BC"/>
    <w:rsid w:val="002C213B"/>
    <w:rsid w:val="002C2DDC"/>
    <w:rsid w:val="002C5792"/>
    <w:rsid w:val="002C7561"/>
    <w:rsid w:val="002D2621"/>
    <w:rsid w:val="002D29C3"/>
    <w:rsid w:val="002D2ACA"/>
    <w:rsid w:val="002D5B5C"/>
    <w:rsid w:val="002E10D7"/>
    <w:rsid w:val="002E36B7"/>
    <w:rsid w:val="002E3C45"/>
    <w:rsid w:val="002E53C2"/>
    <w:rsid w:val="002E55A5"/>
    <w:rsid w:val="002E6DB5"/>
    <w:rsid w:val="002F09AE"/>
    <w:rsid w:val="002F09C9"/>
    <w:rsid w:val="002F4E09"/>
    <w:rsid w:val="002F5C2D"/>
    <w:rsid w:val="002F65BE"/>
    <w:rsid w:val="003010FD"/>
    <w:rsid w:val="00303B2B"/>
    <w:rsid w:val="00303E5D"/>
    <w:rsid w:val="00304D47"/>
    <w:rsid w:val="003050F3"/>
    <w:rsid w:val="00307A9B"/>
    <w:rsid w:val="00310B7B"/>
    <w:rsid w:val="0031230F"/>
    <w:rsid w:val="003123B9"/>
    <w:rsid w:val="0031339D"/>
    <w:rsid w:val="00313918"/>
    <w:rsid w:val="0031540B"/>
    <w:rsid w:val="00315E8B"/>
    <w:rsid w:val="0031678E"/>
    <w:rsid w:val="00316E2E"/>
    <w:rsid w:val="003202C6"/>
    <w:rsid w:val="00320A73"/>
    <w:rsid w:val="00321010"/>
    <w:rsid w:val="00321055"/>
    <w:rsid w:val="0032173E"/>
    <w:rsid w:val="00323DFB"/>
    <w:rsid w:val="0032600C"/>
    <w:rsid w:val="00327126"/>
    <w:rsid w:val="00331CE5"/>
    <w:rsid w:val="00332277"/>
    <w:rsid w:val="00333B10"/>
    <w:rsid w:val="003342E0"/>
    <w:rsid w:val="003367A3"/>
    <w:rsid w:val="0033685D"/>
    <w:rsid w:val="00337E76"/>
    <w:rsid w:val="00340CB1"/>
    <w:rsid w:val="003412A4"/>
    <w:rsid w:val="00342760"/>
    <w:rsid w:val="003456F8"/>
    <w:rsid w:val="00346037"/>
    <w:rsid w:val="00352319"/>
    <w:rsid w:val="0035280F"/>
    <w:rsid w:val="00353A32"/>
    <w:rsid w:val="003573AB"/>
    <w:rsid w:val="003624A8"/>
    <w:rsid w:val="00362B32"/>
    <w:rsid w:val="0036326A"/>
    <w:rsid w:val="003643AB"/>
    <w:rsid w:val="003645A4"/>
    <w:rsid w:val="003669A7"/>
    <w:rsid w:val="00366AC7"/>
    <w:rsid w:val="00366F47"/>
    <w:rsid w:val="003672FC"/>
    <w:rsid w:val="0037013B"/>
    <w:rsid w:val="003709D7"/>
    <w:rsid w:val="003737C8"/>
    <w:rsid w:val="00374432"/>
    <w:rsid w:val="00380F22"/>
    <w:rsid w:val="00382FDE"/>
    <w:rsid w:val="00383A55"/>
    <w:rsid w:val="003846F6"/>
    <w:rsid w:val="00384733"/>
    <w:rsid w:val="003909FB"/>
    <w:rsid w:val="003917FB"/>
    <w:rsid w:val="00395164"/>
    <w:rsid w:val="00395868"/>
    <w:rsid w:val="003A019A"/>
    <w:rsid w:val="003A1EB9"/>
    <w:rsid w:val="003A2EF6"/>
    <w:rsid w:val="003A4E67"/>
    <w:rsid w:val="003A5092"/>
    <w:rsid w:val="003A58FE"/>
    <w:rsid w:val="003A6B32"/>
    <w:rsid w:val="003A76F7"/>
    <w:rsid w:val="003B1957"/>
    <w:rsid w:val="003B3C2E"/>
    <w:rsid w:val="003B42FB"/>
    <w:rsid w:val="003B5CE0"/>
    <w:rsid w:val="003C0238"/>
    <w:rsid w:val="003C1B01"/>
    <w:rsid w:val="003C2C73"/>
    <w:rsid w:val="003C3B5A"/>
    <w:rsid w:val="003C4686"/>
    <w:rsid w:val="003C6A86"/>
    <w:rsid w:val="003D04D5"/>
    <w:rsid w:val="003D11EC"/>
    <w:rsid w:val="003D1600"/>
    <w:rsid w:val="003D2C70"/>
    <w:rsid w:val="003D37BC"/>
    <w:rsid w:val="003D701D"/>
    <w:rsid w:val="003D7398"/>
    <w:rsid w:val="003E0184"/>
    <w:rsid w:val="003E3E10"/>
    <w:rsid w:val="003E4C7D"/>
    <w:rsid w:val="003E5D24"/>
    <w:rsid w:val="003E6A9E"/>
    <w:rsid w:val="003E7C6F"/>
    <w:rsid w:val="003F1144"/>
    <w:rsid w:val="003F1E51"/>
    <w:rsid w:val="003F2D0D"/>
    <w:rsid w:val="003F529C"/>
    <w:rsid w:val="003F6FFC"/>
    <w:rsid w:val="003F78D3"/>
    <w:rsid w:val="003F7A3C"/>
    <w:rsid w:val="003F7E81"/>
    <w:rsid w:val="00400EBF"/>
    <w:rsid w:val="00401452"/>
    <w:rsid w:val="00401AE2"/>
    <w:rsid w:val="00401C1A"/>
    <w:rsid w:val="00403B69"/>
    <w:rsid w:val="00404724"/>
    <w:rsid w:val="0040781B"/>
    <w:rsid w:val="004111EC"/>
    <w:rsid w:val="004124AE"/>
    <w:rsid w:val="00412920"/>
    <w:rsid w:val="00413306"/>
    <w:rsid w:val="00413904"/>
    <w:rsid w:val="004141B8"/>
    <w:rsid w:val="00414711"/>
    <w:rsid w:val="00415474"/>
    <w:rsid w:val="004156B7"/>
    <w:rsid w:val="00420A63"/>
    <w:rsid w:val="00420DC7"/>
    <w:rsid w:val="00421D19"/>
    <w:rsid w:val="00422B23"/>
    <w:rsid w:val="00424E7F"/>
    <w:rsid w:val="00425132"/>
    <w:rsid w:val="00425252"/>
    <w:rsid w:val="004255A5"/>
    <w:rsid w:val="00425B1E"/>
    <w:rsid w:val="0042633C"/>
    <w:rsid w:val="0043176F"/>
    <w:rsid w:val="004328B8"/>
    <w:rsid w:val="00432E68"/>
    <w:rsid w:val="004333A8"/>
    <w:rsid w:val="0043550D"/>
    <w:rsid w:val="004365AF"/>
    <w:rsid w:val="004371DB"/>
    <w:rsid w:val="004377AB"/>
    <w:rsid w:val="00437B2A"/>
    <w:rsid w:val="004405A6"/>
    <w:rsid w:val="00440C24"/>
    <w:rsid w:val="0044137D"/>
    <w:rsid w:val="00445DD4"/>
    <w:rsid w:val="00447036"/>
    <w:rsid w:val="00450E8E"/>
    <w:rsid w:val="00451AD0"/>
    <w:rsid w:val="00453C5E"/>
    <w:rsid w:val="00454238"/>
    <w:rsid w:val="00455BF0"/>
    <w:rsid w:val="00456F45"/>
    <w:rsid w:val="00456F48"/>
    <w:rsid w:val="004605B4"/>
    <w:rsid w:val="00460742"/>
    <w:rsid w:val="00462153"/>
    <w:rsid w:val="0046220B"/>
    <w:rsid w:val="00463E0E"/>
    <w:rsid w:val="00464FA0"/>
    <w:rsid w:val="0046636E"/>
    <w:rsid w:val="00470260"/>
    <w:rsid w:val="0047057D"/>
    <w:rsid w:val="00470E5A"/>
    <w:rsid w:val="0047197F"/>
    <w:rsid w:val="00473989"/>
    <w:rsid w:val="004779CF"/>
    <w:rsid w:val="00483B8F"/>
    <w:rsid w:val="00484B31"/>
    <w:rsid w:val="004859F2"/>
    <w:rsid w:val="00487B34"/>
    <w:rsid w:val="004901F3"/>
    <w:rsid w:val="00492BF5"/>
    <w:rsid w:val="0049446A"/>
    <w:rsid w:val="0049479B"/>
    <w:rsid w:val="00495FFC"/>
    <w:rsid w:val="00497398"/>
    <w:rsid w:val="004A0444"/>
    <w:rsid w:val="004A3B00"/>
    <w:rsid w:val="004B00B9"/>
    <w:rsid w:val="004B0247"/>
    <w:rsid w:val="004B3749"/>
    <w:rsid w:val="004B45F2"/>
    <w:rsid w:val="004B5595"/>
    <w:rsid w:val="004B5631"/>
    <w:rsid w:val="004B5B42"/>
    <w:rsid w:val="004B6B8D"/>
    <w:rsid w:val="004B6E65"/>
    <w:rsid w:val="004B77A5"/>
    <w:rsid w:val="004C15D4"/>
    <w:rsid w:val="004C1CA6"/>
    <w:rsid w:val="004C55A3"/>
    <w:rsid w:val="004C5624"/>
    <w:rsid w:val="004C734B"/>
    <w:rsid w:val="004D2B99"/>
    <w:rsid w:val="004D2EFB"/>
    <w:rsid w:val="004D371D"/>
    <w:rsid w:val="004D4975"/>
    <w:rsid w:val="004D5506"/>
    <w:rsid w:val="004D5D91"/>
    <w:rsid w:val="004D61F1"/>
    <w:rsid w:val="004E0096"/>
    <w:rsid w:val="004E19ED"/>
    <w:rsid w:val="004E2033"/>
    <w:rsid w:val="004E3AE2"/>
    <w:rsid w:val="004E471A"/>
    <w:rsid w:val="004E52A4"/>
    <w:rsid w:val="004E7024"/>
    <w:rsid w:val="004E73DB"/>
    <w:rsid w:val="004E7674"/>
    <w:rsid w:val="004E7A7B"/>
    <w:rsid w:val="004F0FAA"/>
    <w:rsid w:val="004F121E"/>
    <w:rsid w:val="004F2294"/>
    <w:rsid w:val="004F6FCA"/>
    <w:rsid w:val="004F710D"/>
    <w:rsid w:val="00500C74"/>
    <w:rsid w:val="00501974"/>
    <w:rsid w:val="00501DA8"/>
    <w:rsid w:val="0050352E"/>
    <w:rsid w:val="0050484F"/>
    <w:rsid w:val="005061C4"/>
    <w:rsid w:val="005068DD"/>
    <w:rsid w:val="00506941"/>
    <w:rsid w:val="00506FA9"/>
    <w:rsid w:val="00510971"/>
    <w:rsid w:val="00510FDF"/>
    <w:rsid w:val="0051122B"/>
    <w:rsid w:val="005151BF"/>
    <w:rsid w:val="00516244"/>
    <w:rsid w:val="00516CF4"/>
    <w:rsid w:val="00516D13"/>
    <w:rsid w:val="00516FD7"/>
    <w:rsid w:val="00520AE2"/>
    <w:rsid w:val="00522EE8"/>
    <w:rsid w:val="0052459A"/>
    <w:rsid w:val="00524EFC"/>
    <w:rsid w:val="00526208"/>
    <w:rsid w:val="0052744D"/>
    <w:rsid w:val="00530152"/>
    <w:rsid w:val="00530413"/>
    <w:rsid w:val="005313BD"/>
    <w:rsid w:val="00531BC6"/>
    <w:rsid w:val="00533373"/>
    <w:rsid w:val="0053416F"/>
    <w:rsid w:val="00535CB3"/>
    <w:rsid w:val="00537C06"/>
    <w:rsid w:val="00537D83"/>
    <w:rsid w:val="00540F30"/>
    <w:rsid w:val="005421BF"/>
    <w:rsid w:val="0054394C"/>
    <w:rsid w:val="00545837"/>
    <w:rsid w:val="0055119B"/>
    <w:rsid w:val="0055160F"/>
    <w:rsid w:val="0055171E"/>
    <w:rsid w:val="00551A74"/>
    <w:rsid w:val="00551AC9"/>
    <w:rsid w:val="0055358B"/>
    <w:rsid w:val="0055534F"/>
    <w:rsid w:val="0055692A"/>
    <w:rsid w:val="0055754C"/>
    <w:rsid w:val="00557932"/>
    <w:rsid w:val="00561E7F"/>
    <w:rsid w:val="005623D7"/>
    <w:rsid w:val="0056296E"/>
    <w:rsid w:val="00564545"/>
    <w:rsid w:val="00564597"/>
    <w:rsid w:val="00566505"/>
    <w:rsid w:val="00572A82"/>
    <w:rsid w:val="00572D16"/>
    <w:rsid w:val="005744E5"/>
    <w:rsid w:val="00580B1A"/>
    <w:rsid w:val="00582290"/>
    <w:rsid w:val="00582564"/>
    <w:rsid w:val="00582985"/>
    <w:rsid w:val="00586695"/>
    <w:rsid w:val="0058756E"/>
    <w:rsid w:val="0059041A"/>
    <w:rsid w:val="005909F8"/>
    <w:rsid w:val="0059237A"/>
    <w:rsid w:val="005929CC"/>
    <w:rsid w:val="00593626"/>
    <w:rsid w:val="00594C31"/>
    <w:rsid w:val="005967E1"/>
    <w:rsid w:val="005A1F5B"/>
    <w:rsid w:val="005A3227"/>
    <w:rsid w:val="005A56BC"/>
    <w:rsid w:val="005A6D28"/>
    <w:rsid w:val="005A76F6"/>
    <w:rsid w:val="005B389E"/>
    <w:rsid w:val="005B4C70"/>
    <w:rsid w:val="005B4CC9"/>
    <w:rsid w:val="005B642F"/>
    <w:rsid w:val="005B64CB"/>
    <w:rsid w:val="005B7EFF"/>
    <w:rsid w:val="005C0863"/>
    <w:rsid w:val="005C10DC"/>
    <w:rsid w:val="005C1886"/>
    <w:rsid w:val="005C47D7"/>
    <w:rsid w:val="005C5306"/>
    <w:rsid w:val="005C67B4"/>
    <w:rsid w:val="005C6DB3"/>
    <w:rsid w:val="005D07F0"/>
    <w:rsid w:val="005D3279"/>
    <w:rsid w:val="005D45C1"/>
    <w:rsid w:val="005D72C4"/>
    <w:rsid w:val="005D758D"/>
    <w:rsid w:val="005D7F4F"/>
    <w:rsid w:val="005E0F95"/>
    <w:rsid w:val="005E11A7"/>
    <w:rsid w:val="005E1262"/>
    <w:rsid w:val="005E1517"/>
    <w:rsid w:val="005E1F2D"/>
    <w:rsid w:val="005E25F1"/>
    <w:rsid w:val="005E31F4"/>
    <w:rsid w:val="005E4AB9"/>
    <w:rsid w:val="005F1923"/>
    <w:rsid w:val="005F1D77"/>
    <w:rsid w:val="005F2518"/>
    <w:rsid w:val="005F2ACC"/>
    <w:rsid w:val="005F36C4"/>
    <w:rsid w:val="005F3BBF"/>
    <w:rsid w:val="005F6C19"/>
    <w:rsid w:val="00601736"/>
    <w:rsid w:val="00603A70"/>
    <w:rsid w:val="00605B1A"/>
    <w:rsid w:val="006071E6"/>
    <w:rsid w:val="00607FB3"/>
    <w:rsid w:val="006119D5"/>
    <w:rsid w:val="00612E78"/>
    <w:rsid w:val="00614FF2"/>
    <w:rsid w:val="0061522D"/>
    <w:rsid w:val="00615DB1"/>
    <w:rsid w:val="006172E4"/>
    <w:rsid w:val="006226F9"/>
    <w:rsid w:val="00627232"/>
    <w:rsid w:val="006338CE"/>
    <w:rsid w:val="0063783B"/>
    <w:rsid w:val="006403FA"/>
    <w:rsid w:val="0064480A"/>
    <w:rsid w:val="00644ADF"/>
    <w:rsid w:val="00644DA2"/>
    <w:rsid w:val="00644E84"/>
    <w:rsid w:val="006457FD"/>
    <w:rsid w:val="00653063"/>
    <w:rsid w:val="006547F0"/>
    <w:rsid w:val="00656890"/>
    <w:rsid w:val="00661A1F"/>
    <w:rsid w:val="00661ABE"/>
    <w:rsid w:val="006630A1"/>
    <w:rsid w:val="006635C1"/>
    <w:rsid w:val="00663E44"/>
    <w:rsid w:val="00664FAC"/>
    <w:rsid w:val="00670CAC"/>
    <w:rsid w:val="00672AB9"/>
    <w:rsid w:val="00673ECA"/>
    <w:rsid w:val="006748AA"/>
    <w:rsid w:val="00675D59"/>
    <w:rsid w:val="006813A2"/>
    <w:rsid w:val="006816EF"/>
    <w:rsid w:val="00681A74"/>
    <w:rsid w:val="00684A0E"/>
    <w:rsid w:val="00686CD0"/>
    <w:rsid w:val="006903EC"/>
    <w:rsid w:val="006926C5"/>
    <w:rsid w:val="00693CF0"/>
    <w:rsid w:val="00694EA2"/>
    <w:rsid w:val="006952CF"/>
    <w:rsid w:val="00695338"/>
    <w:rsid w:val="0069654B"/>
    <w:rsid w:val="00697177"/>
    <w:rsid w:val="006A062B"/>
    <w:rsid w:val="006A24AB"/>
    <w:rsid w:val="006A30F6"/>
    <w:rsid w:val="006A41A1"/>
    <w:rsid w:val="006A7B0A"/>
    <w:rsid w:val="006B0C09"/>
    <w:rsid w:val="006B2EAA"/>
    <w:rsid w:val="006B309F"/>
    <w:rsid w:val="006B3ACA"/>
    <w:rsid w:val="006B40C2"/>
    <w:rsid w:val="006B5CDD"/>
    <w:rsid w:val="006B6580"/>
    <w:rsid w:val="006C092F"/>
    <w:rsid w:val="006C3913"/>
    <w:rsid w:val="006C3A09"/>
    <w:rsid w:val="006D0675"/>
    <w:rsid w:val="006D2E0B"/>
    <w:rsid w:val="006D39C2"/>
    <w:rsid w:val="006D490A"/>
    <w:rsid w:val="006D5045"/>
    <w:rsid w:val="006D5356"/>
    <w:rsid w:val="006D53BB"/>
    <w:rsid w:val="006D53F7"/>
    <w:rsid w:val="006D558F"/>
    <w:rsid w:val="006D78C0"/>
    <w:rsid w:val="006D7E60"/>
    <w:rsid w:val="006E002A"/>
    <w:rsid w:val="006E2643"/>
    <w:rsid w:val="006E32DE"/>
    <w:rsid w:val="006E36D2"/>
    <w:rsid w:val="006E376D"/>
    <w:rsid w:val="006E3F26"/>
    <w:rsid w:val="006E4F24"/>
    <w:rsid w:val="006E5436"/>
    <w:rsid w:val="006E5C8F"/>
    <w:rsid w:val="006E6782"/>
    <w:rsid w:val="006E72DC"/>
    <w:rsid w:val="006F0069"/>
    <w:rsid w:val="006F25EC"/>
    <w:rsid w:val="006F7E7A"/>
    <w:rsid w:val="00702A32"/>
    <w:rsid w:val="00704297"/>
    <w:rsid w:val="00704BBE"/>
    <w:rsid w:val="00706C80"/>
    <w:rsid w:val="00706D41"/>
    <w:rsid w:val="007101EF"/>
    <w:rsid w:val="007115CB"/>
    <w:rsid w:val="00714AEF"/>
    <w:rsid w:val="007161DA"/>
    <w:rsid w:val="00716304"/>
    <w:rsid w:val="007172D8"/>
    <w:rsid w:val="00717F7F"/>
    <w:rsid w:val="0072071B"/>
    <w:rsid w:val="00722CA6"/>
    <w:rsid w:val="00722EB9"/>
    <w:rsid w:val="00726C08"/>
    <w:rsid w:val="00727B72"/>
    <w:rsid w:val="007356DB"/>
    <w:rsid w:val="0073615B"/>
    <w:rsid w:val="00736B69"/>
    <w:rsid w:val="00737F9F"/>
    <w:rsid w:val="007404E5"/>
    <w:rsid w:val="00740897"/>
    <w:rsid w:val="00740EAC"/>
    <w:rsid w:val="00740F38"/>
    <w:rsid w:val="007438E6"/>
    <w:rsid w:val="007447D3"/>
    <w:rsid w:val="00745EC2"/>
    <w:rsid w:val="00747B29"/>
    <w:rsid w:val="007517E9"/>
    <w:rsid w:val="00752607"/>
    <w:rsid w:val="00753E67"/>
    <w:rsid w:val="00754CB4"/>
    <w:rsid w:val="00761B0D"/>
    <w:rsid w:val="00762B6B"/>
    <w:rsid w:val="00762C82"/>
    <w:rsid w:val="007643D5"/>
    <w:rsid w:val="007725BC"/>
    <w:rsid w:val="00773E35"/>
    <w:rsid w:val="0077418A"/>
    <w:rsid w:val="0077523B"/>
    <w:rsid w:val="007777A6"/>
    <w:rsid w:val="007809F9"/>
    <w:rsid w:val="0078492B"/>
    <w:rsid w:val="00784D75"/>
    <w:rsid w:val="0078586E"/>
    <w:rsid w:val="007864A1"/>
    <w:rsid w:val="00787241"/>
    <w:rsid w:val="00787A6D"/>
    <w:rsid w:val="00791063"/>
    <w:rsid w:val="0079231F"/>
    <w:rsid w:val="00792696"/>
    <w:rsid w:val="007926CA"/>
    <w:rsid w:val="007943EA"/>
    <w:rsid w:val="00794FD5"/>
    <w:rsid w:val="00796F44"/>
    <w:rsid w:val="007A12BA"/>
    <w:rsid w:val="007A1A08"/>
    <w:rsid w:val="007A4E09"/>
    <w:rsid w:val="007A5B10"/>
    <w:rsid w:val="007A5D42"/>
    <w:rsid w:val="007A60E8"/>
    <w:rsid w:val="007A755A"/>
    <w:rsid w:val="007A7F53"/>
    <w:rsid w:val="007B055B"/>
    <w:rsid w:val="007B12B0"/>
    <w:rsid w:val="007B2230"/>
    <w:rsid w:val="007B2822"/>
    <w:rsid w:val="007B33D1"/>
    <w:rsid w:val="007B46CC"/>
    <w:rsid w:val="007B4C06"/>
    <w:rsid w:val="007B4DCF"/>
    <w:rsid w:val="007B5139"/>
    <w:rsid w:val="007B7AFD"/>
    <w:rsid w:val="007C06C9"/>
    <w:rsid w:val="007C54B9"/>
    <w:rsid w:val="007D04BE"/>
    <w:rsid w:val="007D151A"/>
    <w:rsid w:val="007D2CC7"/>
    <w:rsid w:val="007D2F7D"/>
    <w:rsid w:val="007D3BAB"/>
    <w:rsid w:val="007E0A94"/>
    <w:rsid w:val="007E2962"/>
    <w:rsid w:val="007E3326"/>
    <w:rsid w:val="007E34AA"/>
    <w:rsid w:val="007E3C08"/>
    <w:rsid w:val="007E3F47"/>
    <w:rsid w:val="007E4674"/>
    <w:rsid w:val="007E59E9"/>
    <w:rsid w:val="007E5E3B"/>
    <w:rsid w:val="007E6BAB"/>
    <w:rsid w:val="007E73D2"/>
    <w:rsid w:val="007E7728"/>
    <w:rsid w:val="007F2910"/>
    <w:rsid w:val="007F3764"/>
    <w:rsid w:val="007F3807"/>
    <w:rsid w:val="007F5326"/>
    <w:rsid w:val="007F61B2"/>
    <w:rsid w:val="007F6BE2"/>
    <w:rsid w:val="007F73E3"/>
    <w:rsid w:val="007F7B0E"/>
    <w:rsid w:val="0080062D"/>
    <w:rsid w:val="00800CA7"/>
    <w:rsid w:val="00801EF5"/>
    <w:rsid w:val="008048E5"/>
    <w:rsid w:val="00806756"/>
    <w:rsid w:val="0080735B"/>
    <w:rsid w:val="00811FB1"/>
    <w:rsid w:val="00815A31"/>
    <w:rsid w:val="00820692"/>
    <w:rsid w:val="00822C77"/>
    <w:rsid w:val="0082755B"/>
    <w:rsid w:val="008320B3"/>
    <w:rsid w:val="0083217C"/>
    <w:rsid w:val="0083239F"/>
    <w:rsid w:val="008330EB"/>
    <w:rsid w:val="00835580"/>
    <w:rsid w:val="00836207"/>
    <w:rsid w:val="008367BD"/>
    <w:rsid w:val="008434F4"/>
    <w:rsid w:val="00845E74"/>
    <w:rsid w:val="00846C08"/>
    <w:rsid w:val="00851709"/>
    <w:rsid w:val="008538DD"/>
    <w:rsid w:val="00854301"/>
    <w:rsid w:val="008547FA"/>
    <w:rsid w:val="00855D03"/>
    <w:rsid w:val="00855EEB"/>
    <w:rsid w:val="00857192"/>
    <w:rsid w:val="00860AEF"/>
    <w:rsid w:val="008615A5"/>
    <w:rsid w:val="008619B1"/>
    <w:rsid w:val="008701A8"/>
    <w:rsid w:val="00870DE6"/>
    <w:rsid w:val="008719DE"/>
    <w:rsid w:val="00873CAD"/>
    <w:rsid w:val="00875DF8"/>
    <w:rsid w:val="00876595"/>
    <w:rsid w:val="00877210"/>
    <w:rsid w:val="00880733"/>
    <w:rsid w:val="008823ED"/>
    <w:rsid w:val="0088240B"/>
    <w:rsid w:val="00883FF8"/>
    <w:rsid w:val="00886EA5"/>
    <w:rsid w:val="0088715F"/>
    <w:rsid w:val="00890EF6"/>
    <w:rsid w:val="0089190A"/>
    <w:rsid w:val="00891CEE"/>
    <w:rsid w:val="008932C6"/>
    <w:rsid w:val="00894342"/>
    <w:rsid w:val="00894857"/>
    <w:rsid w:val="00894B46"/>
    <w:rsid w:val="00895F76"/>
    <w:rsid w:val="008A4C66"/>
    <w:rsid w:val="008A70F4"/>
    <w:rsid w:val="008B0457"/>
    <w:rsid w:val="008B07D1"/>
    <w:rsid w:val="008B39CA"/>
    <w:rsid w:val="008B3EF2"/>
    <w:rsid w:val="008B4CA2"/>
    <w:rsid w:val="008B6218"/>
    <w:rsid w:val="008B6B15"/>
    <w:rsid w:val="008B77CA"/>
    <w:rsid w:val="008C16DE"/>
    <w:rsid w:val="008C57E3"/>
    <w:rsid w:val="008C5F73"/>
    <w:rsid w:val="008D1725"/>
    <w:rsid w:val="008D227B"/>
    <w:rsid w:val="008D2FE5"/>
    <w:rsid w:val="008D425F"/>
    <w:rsid w:val="008D53AF"/>
    <w:rsid w:val="008D7832"/>
    <w:rsid w:val="008E2A1B"/>
    <w:rsid w:val="008E3015"/>
    <w:rsid w:val="008E51AA"/>
    <w:rsid w:val="008E55A5"/>
    <w:rsid w:val="008E57BE"/>
    <w:rsid w:val="008E7262"/>
    <w:rsid w:val="008E7659"/>
    <w:rsid w:val="008F036A"/>
    <w:rsid w:val="008F0458"/>
    <w:rsid w:val="008F0A06"/>
    <w:rsid w:val="008F1653"/>
    <w:rsid w:val="008F5753"/>
    <w:rsid w:val="008F7FAD"/>
    <w:rsid w:val="00900A18"/>
    <w:rsid w:val="00900EB5"/>
    <w:rsid w:val="00901666"/>
    <w:rsid w:val="00905ACF"/>
    <w:rsid w:val="00906452"/>
    <w:rsid w:val="009064D6"/>
    <w:rsid w:val="00911629"/>
    <w:rsid w:val="009125FD"/>
    <w:rsid w:val="0091447D"/>
    <w:rsid w:val="0091472F"/>
    <w:rsid w:val="00917B70"/>
    <w:rsid w:val="0092074E"/>
    <w:rsid w:val="00922A94"/>
    <w:rsid w:val="00924A6B"/>
    <w:rsid w:val="00924D44"/>
    <w:rsid w:val="00927EC7"/>
    <w:rsid w:val="0093002B"/>
    <w:rsid w:val="0093028D"/>
    <w:rsid w:val="00932D0E"/>
    <w:rsid w:val="00933F49"/>
    <w:rsid w:val="00934821"/>
    <w:rsid w:val="00935391"/>
    <w:rsid w:val="00935404"/>
    <w:rsid w:val="009368C0"/>
    <w:rsid w:val="009370B9"/>
    <w:rsid w:val="00940557"/>
    <w:rsid w:val="009428FB"/>
    <w:rsid w:val="00942DC3"/>
    <w:rsid w:val="00943E72"/>
    <w:rsid w:val="00944DD2"/>
    <w:rsid w:val="00945483"/>
    <w:rsid w:val="0094652A"/>
    <w:rsid w:val="00947E51"/>
    <w:rsid w:val="00950B7F"/>
    <w:rsid w:val="00950E0A"/>
    <w:rsid w:val="00951F2A"/>
    <w:rsid w:val="00952534"/>
    <w:rsid w:val="009537A9"/>
    <w:rsid w:val="00955D7F"/>
    <w:rsid w:val="009570A0"/>
    <w:rsid w:val="00957908"/>
    <w:rsid w:val="00960961"/>
    <w:rsid w:val="00963CD0"/>
    <w:rsid w:val="00963E85"/>
    <w:rsid w:val="00964883"/>
    <w:rsid w:val="00964B04"/>
    <w:rsid w:val="009675D3"/>
    <w:rsid w:val="00970EE6"/>
    <w:rsid w:val="00975144"/>
    <w:rsid w:val="00976FD0"/>
    <w:rsid w:val="00977518"/>
    <w:rsid w:val="0098040F"/>
    <w:rsid w:val="0098047D"/>
    <w:rsid w:val="00981CB7"/>
    <w:rsid w:val="00982924"/>
    <w:rsid w:val="00982A0F"/>
    <w:rsid w:val="00983197"/>
    <w:rsid w:val="00983AF0"/>
    <w:rsid w:val="009858F8"/>
    <w:rsid w:val="0099035D"/>
    <w:rsid w:val="00992481"/>
    <w:rsid w:val="00992F4E"/>
    <w:rsid w:val="00994058"/>
    <w:rsid w:val="009948F2"/>
    <w:rsid w:val="00995925"/>
    <w:rsid w:val="009970EB"/>
    <w:rsid w:val="009A0327"/>
    <w:rsid w:val="009A1FC3"/>
    <w:rsid w:val="009A1FFF"/>
    <w:rsid w:val="009A3CCB"/>
    <w:rsid w:val="009A63B2"/>
    <w:rsid w:val="009A7423"/>
    <w:rsid w:val="009B2ED6"/>
    <w:rsid w:val="009B46DD"/>
    <w:rsid w:val="009B60BE"/>
    <w:rsid w:val="009B6A49"/>
    <w:rsid w:val="009B6B16"/>
    <w:rsid w:val="009C045A"/>
    <w:rsid w:val="009C0474"/>
    <w:rsid w:val="009C385C"/>
    <w:rsid w:val="009C60F5"/>
    <w:rsid w:val="009C61A2"/>
    <w:rsid w:val="009C72B4"/>
    <w:rsid w:val="009D2740"/>
    <w:rsid w:val="009D4BCF"/>
    <w:rsid w:val="009D5558"/>
    <w:rsid w:val="009D5A9C"/>
    <w:rsid w:val="009E3AED"/>
    <w:rsid w:val="009E3EA9"/>
    <w:rsid w:val="009E5007"/>
    <w:rsid w:val="009F3D31"/>
    <w:rsid w:val="009F3DE0"/>
    <w:rsid w:val="00A01324"/>
    <w:rsid w:val="00A040D1"/>
    <w:rsid w:val="00A05ABB"/>
    <w:rsid w:val="00A06ADE"/>
    <w:rsid w:val="00A07FE2"/>
    <w:rsid w:val="00A10045"/>
    <w:rsid w:val="00A10392"/>
    <w:rsid w:val="00A10513"/>
    <w:rsid w:val="00A11DF9"/>
    <w:rsid w:val="00A122D7"/>
    <w:rsid w:val="00A12817"/>
    <w:rsid w:val="00A14501"/>
    <w:rsid w:val="00A201CF"/>
    <w:rsid w:val="00A2243B"/>
    <w:rsid w:val="00A24408"/>
    <w:rsid w:val="00A268D7"/>
    <w:rsid w:val="00A328EB"/>
    <w:rsid w:val="00A349DA"/>
    <w:rsid w:val="00A3532A"/>
    <w:rsid w:val="00A35415"/>
    <w:rsid w:val="00A35A29"/>
    <w:rsid w:val="00A369F6"/>
    <w:rsid w:val="00A4293E"/>
    <w:rsid w:val="00A42A84"/>
    <w:rsid w:val="00A43837"/>
    <w:rsid w:val="00A450D2"/>
    <w:rsid w:val="00A46D82"/>
    <w:rsid w:val="00A50631"/>
    <w:rsid w:val="00A50C05"/>
    <w:rsid w:val="00A51288"/>
    <w:rsid w:val="00A51327"/>
    <w:rsid w:val="00A51FC7"/>
    <w:rsid w:val="00A52074"/>
    <w:rsid w:val="00A55DA1"/>
    <w:rsid w:val="00A56281"/>
    <w:rsid w:val="00A57A0D"/>
    <w:rsid w:val="00A615AE"/>
    <w:rsid w:val="00A624D5"/>
    <w:rsid w:val="00A63E99"/>
    <w:rsid w:val="00A64924"/>
    <w:rsid w:val="00A65802"/>
    <w:rsid w:val="00A65BC0"/>
    <w:rsid w:val="00A6798D"/>
    <w:rsid w:val="00A70009"/>
    <w:rsid w:val="00A70290"/>
    <w:rsid w:val="00A71645"/>
    <w:rsid w:val="00A7686C"/>
    <w:rsid w:val="00A76C5A"/>
    <w:rsid w:val="00A80D9C"/>
    <w:rsid w:val="00A816D2"/>
    <w:rsid w:val="00A8177D"/>
    <w:rsid w:val="00A81CA4"/>
    <w:rsid w:val="00A8208E"/>
    <w:rsid w:val="00A82133"/>
    <w:rsid w:val="00A83142"/>
    <w:rsid w:val="00A83526"/>
    <w:rsid w:val="00A83F79"/>
    <w:rsid w:val="00A84C95"/>
    <w:rsid w:val="00A91459"/>
    <w:rsid w:val="00AA1B67"/>
    <w:rsid w:val="00AA4EEB"/>
    <w:rsid w:val="00AA5DFE"/>
    <w:rsid w:val="00AA6B76"/>
    <w:rsid w:val="00AA75D8"/>
    <w:rsid w:val="00AA7EF5"/>
    <w:rsid w:val="00AB0FDC"/>
    <w:rsid w:val="00AB36CA"/>
    <w:rsid w:val="00AB48A5"/>
    <w:rsid w:val="00AB5688"/>
    <w:rsid w:val="00AB5CE4"/>
    <w:rsid w:val="00AB698C"/>
    <w:rsid w:val="00AB6C40"/>
    <w:rsid w:val="00AB7711"/>
    <w:rsid w:val="00AB7B3B"/>
    <w:rsid w:val="00AC00DE"/>
    <w:rsid w:val="00AC0E45"/>
    <w:rsid w:val="00AC1DA6"/>
    <w:rsid w:val="00AC2B20"/>
    <w:rsid w:val="00AC4F52"/>
    <w:rsid w:val="00AC61A6"/>
    <w:rsid w:val="00AD154F"/>
    <w:rsid w:val="00AD3EC1"/>
    <w:rsid w:val="00AD5001"/>
    <w:rsid w:val="00AD5A24"/>
    <w:rsid w:val="00AD63A2"/>
    <w:rsid w:val="00AD66D9"/>
    <w:rsid w:val="00AE0237"/>
    <w:rsid w:val="00AE1403"/>
    <w:rsid w:val="00AE218D"/>
    <w:rsid w:val="00AE4558"/>
    <w:rsid w:val="00AE46B6"/>
    <w:rsid w:val="00AE7AAC"/>
    <w:rsid w:val="00AF25D5"/>
    <w:rsid w:val="00AF366A"/>
    <w:rsid w:val="00AF38C5"/>
    <w:rsid w:val="00AF3F82"/>
    <w:rsid w:val="00AF44F3"/>
    <w:rsid w:val="00AF550A"/>
    <w:rsid w:val="00AF6238"/>
    <w:rsid w:val="00AF6BEE"/>
    <w:rsid w:val="00B009BA"/>
    <w:rsid w:val="00B01D29"/>
    <w:rsid w:val="00B020AB"/>
    <w:rsid w:val="00B040FA"/>
    <w:rsid w:val="00B06CD4"/>
    <w:rsid w:val="00B10966"/>
    <w:rsid w:val="00B117EA"/>
    <w:rsid w:val="00B1228F"/>
    <w:rsid w:val="00B137D3"/>
    <w:rsid w:val="00B17ADF"/>
    <w:rsid w:val="00B17E04"/>
    <w:rsid w:val="00B20F70"/>
    <w:rsid w:val="00B21F4F"/>
    <w:rsid w:val="00B220AC"/>
    <w:rsid w:val="00B22D83"/>
    <w:rsid w:val="00B23F8E"/>
    <w:rsid w:val="00B247DD"/>
    <w:rsid w:val="00B26E30"/>
    <w:rsid w:val="00B27027"/>
    <w:rsid w:val="00B313DB"/>
    <w:rsid w:val="00B31D9B"/>
    <w:rsid w:val="00B32418"/>
    <w:rsid w:val="00B35E23"/>
    <w:rsid w:val="00B42999"/>
    <w:rsid w:val="00B42B71"/>
    <w:rsid w:val="00B431DF"/>
    <w:rsid w:val="00B446F8"/>
    <w:rsid w:val="00B517F7"/>
    <w:rsid w:val="00B519EF"/>
    <w:rsid w:val="00B5343F"/>
    <w:rsid w:val="00B5352B"/>
    <w:rsid w:val="00B5457A"/>
    <w:rsid w:val="00B5630E"/>
    <w:rsid w:val="00B5699C"/>
    <w:rsid w:val="00B5725A"/>
    <w:rsid w:val="00B5730E"/>
    <w:rsid w:val="00B60F59"/>
    <w:rsid w:val="00B61570"/>
    <w:rsid w:val="00B61D2E"/>
    <w:rsid w:val="00B62217"/>
    <w:rsid w:val="00B63053"/>
    <w:rsid w:val="00B631D9"/>
    <w:rsid w:val="00B641E1"/>
    <w:rsid w:val="00B64C97"/>
    <w:rsid w:val="00B65033"/>
    <w:rsid w:val="00B67C04"/>
    <w:rsid w:val="00B70FFB"/>
    <w:rsid w:val="00B7533A"/>
    <w:rsid w:val="00B762E5"/>
    <w:rsid w:val="00B765C6"/>
    <w:rsid w:val="00B77673"/>
    <w:rsid w:val="00B77C2A"/>
    <w:rsid w:val="00B822E6"/>
    <w:rsid w:val="00B83A57"/>
    <w:rsid w:val="00B909EB"/>
    <w:rsid w:val="00B91376"/>
    <w:rsid w:val="00B93F97"/>
    <w:rsid w:val="00B94297"/>
    <w:rsid w:val="00B94EAE"/>
    <w:rsid w:val="00B96E66"/>
    <w:rsid w:val="00BA063C"/>
    <w:rsid w:val="00BA0AA4"/>
    <w:rsid w:val="00BA1F7C"/>
    <w:rsid w:val="00BA2395"/>
    <w:rsid w:val="00BA3087"/>
    <w:rsid w:val="00BA3B4F"/>
    <w:rsid w:val="00BA3F7B"/>
    <w:rsid w:val="00BB1A7B"/>
    <w:rsid w:val="00BB2F18"/>
    <w:rsid w:val="00BB34B9"/>
    <w:rsid w:val="00BB6207"/>
    <w:rsid w:val="00BB6E97"/>
    <w:rsid w:val="00BB7DF3"/>
    <w:rsid w:val="00BC24A3"/>
    <w:rsid w:val="00BC622A"/>
    <w:rsid w:val="00BC67B1"/>
    <w:rsid w:val="00BD068B"/>
    <w:rsid w:val="00BD53FE"/>
    <w:rsid w:val="00BE17BE"/>
    <w:rsid w:val="00BE250D"/>
    <w:rsid w:val="00BE5A92"/>
    <w:rsid w:val="00BF1AA6"/>
    <w:rsid w:val="00BF2448"/>
    <w:rsid w:val="00BF3C46"/>
    <w:rsid w:val="00BF5466"/>
    <w:rsid w:val="00BF7C3B"/>
    <w:rsid w:val="00C01B27"/>
    <w:rsid w:val="00C06201"/>
    <w:rsid w:val="00C0620E"/>
    <w:rsid w:val="00C079E0"/>
    <w:rsid w:val="00C07B10"/>
    <w:rsid w:val="00C07E51"/>
    <w:rsid w:val="00C104C2"/>
    <w:rsid w:val="00C109FF"/>
    <w:rsid w:val="00C138F2"/>
    <w:rsid w:val="00C143C8"/>
    <w:rsid w:val="00C1526F"/>
    <w:rsid w:val="00C16646"/>
    <w:rsid w:val="00C17EEA"/>
    <w:rsid w:val="00C2011D"/>
    <w:rsid w:val="00C21838"/>
    <w:rsid w:val="00C237A6"/>
    <w:rsid w:val="00C26007"/>
    <w:rsid w:val="00C279C8"/>
    <w:rsid w:val="00C32405"/>
    <w:rsid w:val="00C32744"/>
    <w:rsid w:val="00C32E4E"/>
    <w:rsid w:val="00C33A61"/>
    <w:rsid w:val="00C33B05"/>
    <w:rsid w:val="00C352F9"/>
    <w:rsid w:val="00C35778"/>
    <w:rsid w:val="00C365D0"/>
    <w:rsid w:val="00C37D50"/>
    <w:rsid w:val="00C40C12"/>
    <w:rsid w:val="00C46429"/>
    <w:rsid w:val="00C5141E"/>
    <w:rsid w:val="00C525F5"/>
    <w:rsid w:val="00C5265A"/>
    <w:rsid w:val="00C53352"/>
    <w:rsid w:val="00C5436A"/>
    <w:rsid w:val="00C5452E"/>
    <w:rsid w:val="00C57146"/>
    <w:rsid w:val="00C5737A"/>
    <w:rsid w:val="00C57D5C"/>
    <w:rsid w:val="00C57D6E"/>
    <w:rsid w:val="00C618BE"/>
    <w:rsid w:val="00C61F9E"/>
    <w:rsid w:val="00C61FF3"/>
    <w:rsid w:val="00C62D47"/>
    <w:rsid w:val="00C64753"/>
    <w:rsid w:val="00C64C98"/>
    <w:rsid w:val="00C65371"/>
    <w:rsid w:val="00C678A3"/>
    <w:rsid w:val="00C71AE9"/>
    <w:rsid w:val="00C73529"/>
    <w:rsid w:val="00C742F3"/>
    <w:rsid w:val="00C756FF"/>
    <w:rsid w:val="00C868F2"/>
    <w:rsid w:val="00C90F36"/>
    <w:rsid w:val="00C9149A"/>
    <w:rsid w:val="00C9274C"/>
    <w:rsid w:val="00C93B97"/>
    <w:rsid w:val="00C95CAD"/>
    <w:rsid w:val="00C9792A"/>
    <w:rsid w:val="00CA372C"/>
    <w:rsid w:val="00CA455E"/>
    <w:rsid w:val="00CA4739"/>
    <w:rsid w:val="00CA6F5B"/>
    <w:rsid w:val="00CA78FC"/>
    <w:rsid w:val="00CA7A23"/>
    <w:rsid w:val="00CB0668"/>
    <w:rsid w:val="00CB0F25"/>
    <w:rsid w:val="00CB14BD"/>
    <w:rsid w:val="00CB1E2E"/>
    <w:rsid w:val="00CB25C3"/>
    <w:rsid w:val="00CB28D4"/>
    <w:rsid w:val="00CB3F4D"/>
    <w:rsid w:val="00CB602F"/>
    <w:rsid w:val="00CB6D3A"/>
    <w:rsid w:val="00CB74F0"/>
    <w:rsid w:val="00CC0004"/>
    <w:rsid w:val="00CC01CE"/>
    <w:rsid w:val="00CC04C5"/>
    <w:rsid w:val="00CC09A8"/>
    <w:rsid w:val="00CC2B3A"/>
    <w:rsid w:val="00CC2C1C"/>
    <w:rsid w:val="00CC305B"/>
    <w:rsid w:val="00CC3DE7"/>
    <w:rsid w:val="00CC3E76"/>
    <w:rsid w:val="00CC3F2F"/>
    <w:rsid w:val="00CC5B33"/>
    <w:rsid w:val="00CC7EF2"/>
    <w:rsid w:val="00CD0369"/>
    <w:rsid w:val="00CD12A8"/>
    <w:rsid w:val="00CD3923"/>
    <w:rsid w:val="00CD49C8"/>
    <w:rsid w:val="00CD4E5E"/>
    <w:rsid w:val="00CD724B"/>
    <w:rsid w:val="00CE3EBB"/>
    <w:rsid w:val="00CE3FA4"/>
    <w:rsid w:val="00CE48D9"/>
    <w:rsid w:val="00CE574D"/>
    <w:rsid w:val="00CE59C4"/>
    <w:rsid w:val="00CE6D47"/>
    <w:rsid w:val="00CE71FE"/>
    <w:rsid w:val="00CE7BED"/>
    <w:rsid w:val="00CF19CF"/>
    <w:rsid w:val="00CF316C"/>
    <w:rsid w:val="00D0345D"/>
    <w:rsid w:val="00D04174"/>
    <w:rsid w:val="00D06159"/>
    <w:rsid w:val="00D06887"/>
    <w:rsid w:val="00D06C95"/>
    <w:rsid w:val="00D07107"/>
    <w:rsid w:val="00D131CC"/>
    <w:rsid w:val="00D134B5"/>
    <w:rsid w:val="00D14E5E"/>
    <w:rsid w:val="00D16356"/>
    <w:rsid w:val="00D1680F"/>
    <w:rsid w:val="00D16D75"/>
    <w:rsid w:val="00D16FCA"/>
    <w:rsid w:val="00D20D80"/>
    <w:rsid w:val="00D20EC5"/>
    <w:rsid w:val="00D247AE"/>
    <w:rsid w:val="00D251A1"/>
    <w:rsid w:val="00D2594D"/>
    <w:rsid w:val="00D27241"/>
    <w:rsid w:val="00D31F4A"/>
    <w:rsid w:val="00D32BD7"/>
    <w:rsid w:val="00D331BD"/>
    <w:rsid w:val="00D336A0"/>
    <w:rsid w:val="00D3388F"/>
    <w:rsid w:val="00D343B8"/>
    <w:rsid w:val="00D361AA"/>
    <w:rsid w:val="00D418CB"/>
    <w:rsid w:val="00D46FDE"/>
    <w:rsid w:val="00D51F95"/>
    <w:rsid w:val="00D5435D"/>
    <w:rsid w:val="00D55CD0"/>
    <w:rsid w:val="00D574BA"/>
    <w:rsid w:val="00D57B56"/>
    <w:rsid w:val="00D57CDA"/>
    <w:rsid w:val="00D61432"/>
    <w:rsid w:val="00D61CBA"/>
    <w:rsid w:val="00D6395D"/>
    <w:rsid w:val="00D63F95"/>
    <w:rsid w:val="00D647DB"/>
    <w:rsid w:val="00D65ED3"/>
    <w:rsid w:val="00D67BFF"/>
    <w:rsid w:val="00D70248"/>
    <w:rsid w:val="00D70902"/>
    <w:rsid w:val="00D816CE"/>
    <w:rsid w:val="00D82647"/>
    <w:rsid w:val="00D8346C"/>
    <w:rsid w:val="00D8415C"/>
    <w:rsid w:val="00D841E2"/>
    <w:rsid w:val="00D846AE"/>
    <w:rsid w:val="00D86E20"/>
    <w:rsid w:val="00D874E1"/>
    <w:rsid w:val="00D91DA0"/>
    <w:rsid w:val="00D91F2D"/>
    <w:rsid w:val="00D92297"/>
    <w:rsid w:val="00D92A61"/>
    <w:rsid w:val="00D961A4"/>
    <w:rsid w:val="00DA2BD5"/>
    <w:rsid w:val="00DA3349"/>
    <w:rsid w:val="00DA5DCD"/>
    <w:rsid w:val="00DA5F21"/>
    <w:rsid w:val="00DA6ED7"/>
    <w:rsid w:val="00DB0699"/>
    <w:rsid w:val="00DB1967"/>
    <w:rsid w:val="00DB2D32"/>
    <w:rsid w:val="00DB47C9"/>
    <w:rsid w:val="00DB68B9"/>
    <w:rsid w:val="00DB6FC8"/>
    <w:rsid w:val="00DB7EB6"/>
    <w:rsid w:val="00DC329E"/>
    <w:rsid w:val="00DC362D"/>
    <w:rsid w:val="00DC4633"/>
    <w:rsid w:val="00DC5A17"/>
    <w:rsid w:val="00DC7408"/>
    <w:rsid w:val="00DC7B23"/>
    <w:rsid w:val="00DD2CE5"/>
    <w:rsid w:val="00DD379B"/>
    <w:rsid w:val="00DE13A8"/>
    <w:rsid w:val="00DE1A52"/>
    <w:rsid w:val="00DE3A85"/>
    <w:rsid w:val="00DE5E23"/>
    <w:rsid w:val="00DE7114"/>
    <w:rsid w:val="00DE7825"/>
    <w:rsid w:val="00DE7DF7"/>
    <w:rsid w:val="00DF0DDA"/>
    <w:rsid w:val="00DF24F3"/>
    <w:rsid w:val="00DF5312"/>
    <w:rsid w:val="00DF6824"/>
    <w:rsid w:val="00DF7EB1"/>
    <w:rsid w:val="00E00610"/>
    <w:rsid w:val="00E010A8"/>
    <w:rsid w:val="00E01A96"/>
    <w:rsid w:val="00E01F61"/>
    <w:rsid w:val="00E04897"/>
    <w:rsid w:val="00E04E13"/>
    <w:rsid w:val="00E06E11"/>
    <w:rsid w:val="00E07A03"/>
    <w:rsid w:val="00E07EA4"/>
    <w:rsid w:val="00E10042"/>
    <w:rsid w:val="00E12280"/>
    <w:rsid w:val="00E14109"/>
    <w:rsid w:val="00E15B63"/>
    <w:rsid w:val="00E161CA"/>
    <w:rsid w:val="00E17F5B"/>
    <w:rsid w:val="00E228C6"/>
    <w:rsid w:val="00E23788"/>
    <w:rsid w:val="00E26129"/>
    <w:rsid w:val="00E27874"/>
    <w:rsid w:val="00E30E6E"/>
    <w:rsid w:val="00E32101"/>
    <w:rsid w:val="00E32B0D"/>
    <w:rsid w:val="00E333CE"/>
    <w:rsid w:val="00E3438F"/>
    <w:rsid w:val="00E34593"/>
    <w:rsid w:val="00E355BA"/>
    <w:rsid w:val="00E359F2"/>
    <w:rsid w:val="00E36789"/>
    <w:rsid w:val="00E37B39"/>
    <w:rsid w:val="00E41B94"/>
    <w:rsid w:val="00E42492"/>
    <w:rsid w:val="00E425D9"/>
    <w:rsid w:val="00E4326E"/>
    <w:rsid w:val="00E443BF"/>
    <w:rsid w:val="00E461E5"/>
    <w:rsid w:val="00E466C7"/>
    <w:rsid w:val="00E50516"/>
    <w:rsid w:val="00E50661"/>
    <w:rsid w:val="00E51340"/>
    <w:rsid w:val="00E5188B"/>
    <w:rsid w:val="00E52052"/>
    <w:rsid w:val="00E52A62"/>
    <w:rsid w:val="00E53788"/>
    <w:rsid w:val="00E550F8"/>
    <w:rsid w:val="00E551C5"/>
    <w:rsid w:val="00E56727"/>
    <w:rsid w:val="00E622DB"/>
    <w:rsid w:val="00E630C6"/>
    <w:rsid w:val="00E63759"/>
    <w:rsid w:val="00E6406C"/>
    <w:rsid w:val="00E64D2A"/>
    <w:rsid w:val="00E66B22"/>
    <w:rsid w:val="00E80CE5"/>
    <w:rsid w:val="00E8125E"/>
    <w:rsid w:val="00E8436B"/>
    <w:rsid w:val="00E852C2"/>
    <w:rsid w:val="00E8535B"/>
    <w:rsid w:val="00E865AA"/>
    <w:rsid w:val="00E8688B"/>
    <w:rsid w:val="00E86E9C"/>
    <w:rsid w:val="00E95C84"/>
    <w:rsid w:val="00E969E9"/>
    <w:rsid w:val="00EA037F"/>
    <w:rsid w:val="00EA1DA4"/>
    <w:rsid w:val="00EA42F9"/>
    <w:rsid w:val="00EA4CF5"/>
    <w:rsid w:val="00EA7D71"/>
    <w:rsid w:val="00EB02A4"/>
    <w:rsid w:val="00EB26F0"/>
    <w:rsid w:val="00EB3AB7"/>
    <w:rsid w:val="00EB4E42"/>
    <w:rsid w:val="00EB5821"/>
    <w:rsid w:val="00EB6868"/>
    <w:rsid w:val="00EB70A7"/>
    <w:rsid w:val="00EC3017"/>
    <w:rsid w:val="00EC34BD"/>
    <w:rsid w:val="00EC5368"/>
    <w:rsid w:val="00EC5970"/>
    <w:rsid w:val="00EC5D23"/>
    <w:rsid w:val="00EC60C7"/>
    <w:rsid w:val="00EC63AD"/>
    <w:rsid w:val="00EC6FDF"/>
    <w:rsid w:val="00EC7021"/>
    <w:rsid w:val="00EC7788"/>
    <w:rsid w:val="00EC7B42"/>
    <w:rsid w:val="00ED2033"/>
    <w:rsid w:val="00ED22EA"/>
    <w:rsid w:val="00ED3B2E"/>
    <w:rsid w:val="00ED65CB"/>
    <w:rsid w:val="00ED7508"/>
    <w:rsid w:val="00EE2FBC"/>
    <w:rsid w:val="00EE350B"/>
    <w:rsid w:val="00EE4F93"/>
    <w:rsid w:val="00EE6B78"/>
    <w:rsid w:val="00EE76C2"/>
    <w:rsid w:val="00EF0728"/>
    <w:rsid w:val="00EF127E"/>
    <w:rsid w:val="00EF4212"/>
    <w:rsid w:val="00EF5307"/>
    <w:rsid w:val="00EF7C50"/>
    <w:rsid w:val="00EF7CDA"/>
    <w:rsid w:val="00F0523F"/>
    <w:rsid w:val="00F052EF"/>
    <w:rsid w:val="00F10ECD"/>
    <w:rsid w:val="00F11377"/>
    <w:rsid w:val="00F15321"/>
    <w:rsid w:val="00F15524"/>
    <w:rsid w:val="00F17731"/>
    <w:rsid w:val="00F20ACD"/>
    <w:rsid w:val="00F20DE6"/>
    <w:rsid w:val="00F2143D"/>
    <w:rsid w:val="00F24168"/>
    <w:rsid w:val="00F24849"/>
    <w:rsid w:val="00F25725"/>
    <w:rsid w:val="00F25F78"/>
    <w:rsid w:val="00F268D4"/>
    <w:rsid w:val="00F27D95"/>
    <w:rsid w:val="00F3072D"/>
    <w:rsid w:val="00F3282C"/>
    <w:rsid w:val="00F32F18"/>
    <w:rsid w:val="00F33A60"/>
    <w:rsid w:val="00F37FF6"/>
    <w:rsid w:val="00F4009D"/>
    <w:rsid w:val="00F411A2"/>
    <w:rsid w:val="00F4138E"/>
    <w:rsid w:val="00F4177C"/>
    <w:rsid w:val="00F41FB4"/>
    <w:rsid w:val="00F43120"/>
    <w:rsid w:val="00F436E7"/>
    <w:rsid w:val="00F456AD"/>
    <w:rsid w:val="00F500DF"/>
    <w:rsid w:val="00F51D80"/>
    <w:rsid w:val="00F521C6"/>
    <w:rsid w:val="00F53FF0"/>
    <w:rsid w:val="00F576A3"/>
    <w:rsid w:val="00F57BDF"/>
    <w:rsid w:val="00F62413"/>
    <w:rsid w:val="00F62ADD"/>
    <w:rsid w:val="00F62EE5"/>
    <w:rsid w:val="00F65973"/>
    <w:rsid w:val="00F66360"/>
    <w:rsid w:val="00F66CD2"/>
    <w:rsid w:val="00F6729A"/>
    <w:rsid w:val="00F701C6"/>
    <w:rsid w:val="00F71BBF"/>
    <w:rsid w:val="00F74EF2"/>
    <w:rsid w:val="00F75438"/>
    <w:rsid w:val="00F76000"/>
    <w:rsid w:val="00F77198"/>
    <w:rsid w:val="00F85247"/>
    <w:rsid w:val="00F860CF"/>
    <w:rsid w:val="00F86110"/>
    <w:rsid w:val="00F865E7"/>
    <w:rsid w:val="00F8695E"/>
    <w:rsid w:val="00F86989"/>
    <w:rsid w:val="00F86EDF"/>
    <w:rsid w:val="00F909FA"/>
    <w:rsid w:val="00F90DEC"/>
    <w:rsid w:val="00F934D6"/>
    <w:rsid w:val="00F9450E"/>
    <w:rsid w:val="00F94AEB"/>
    <w:rsid w:val="00F97C08"/>
    <w:rsid w:val="00FA020B"/>
    <w:rsid w:val="00FA0DD1"/>
    <w:rsid w:val="00FA116B"/>
    <w:rsid w:val="00FA13B0"/>
    <w:rsid w:val="00FA2502"/>
    <w:rsid w:val="00FA3576"/>
    <w:rsid w:val="00FA3936"/>
    <w:rsid w:val="00FA4C2E"/>
    <w:rsid w:val="00FA56A7"/>
    <w:rsid w:val="00FA5864"/>
    <w:rsid w:val="00FB0BA7"/>
    <w:rsid w:val="00FB25D0"/>
    <w:rsid w:val="00FB59A4"/>
    <w:rsid w:val="00FB6675"/>
    <w:rsid w:val="00FB6EE4"/>
    <w:rsid w:val="00FB718F"/>
    <w:rsid w:val="00FC1528"/>
    <w:rsid w:val="00FC1689"/>
    <w:rsid w:val="00FC476C"/>
    <w:rsid w:val="00FC5B09"/>
    <w:rsid w:val="00FC7D43"/>
    <w:rsid w:val="00FD1C05"/>
    <w:rsid w:val="00FD2729"/>
    <w:rsid w:val="00FD2BBB"/>
    <w:rsid w:val="00FD449E"/>
    <w:rsid w:val="00FD4F27"/>
    <w:rsid w:val="00FD56AE"/>
    <w:rsid w:val="00FD641C"/>
    <w:rsid w:val="00FD7835"/>
    <w:rsid w:val="00FE05F3"/>
    <w:rsid w:val="00FE0FD9"/>
    <w:rsid w:val="00FE10C6"/>
    <w:rsid w:val="00FE160C"/>
    <w:rsid w:val="00FE1F33"/>
    <w:rsid w:val="00FE3976"/>
    <w:rsid w:val="00FE4523"/>
    <w:rsid w:val="00FE4D74"/>
    <w:rsid w:val="00FE676A"/>
    <w:rsid w:val="00FF054E"/>
    <w:rsid w:val="00FF358C"/>
    <w:rsid w:val="00FF455D"/>
    <w:rsid w:val="00FF6352"/>
    <w:rsid w:val="00FF64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F49B443"/>
  <w15:docId w15:val="{FB77640A-3E87-4624-96F9-A4A54411C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154F"/>
    <w:rPr>
      <w:lang w:val="en-US" w:eastAsia="en-US"/>
    </w:rPr>
  </w:style>
  <w:style w:type="paragraph" w:styleId="Heading1">
    <w:name w:val="heading 1"/>
    <w:basedOn w:val="Normal"/>
    <w:next w:val="Normal"/>
    <w:link w:val="Heading1Char"/>
    <w:qFormat/>
    <w:rsid w:val="00EC7788"/>
    <w:pPr>
      <w:keepNext/>
      <w:numPr>
        <w:numId w:val="4"/>
      </w:numPr>
      <w:pBdr>
        <w:top w:val="single" w:sz="4" w:space="1" w:color="auto"/>
        <w:left w:val="single" w:sz="4" w:space="4" w:color="auto"/>
        <w:bottom w:val="single" w:sz="4" w:space="1" w:color="auto"/>
        <w:right w:val="single" w:sz="4" w:space="4" w:color="auto"/>
      </w:pBdr>
      <w:shd w:val="clear" w:color="auto" w:fill="000000"/>
      <w:spacing w:before="240" w:after="120"/>
      <w:outlineLvl w:val="0"/>
    </w:pPr>
    <w:rPr>
      <w:rFonts w:ascii="Tahoma" w:hAnsi="Tahoma"/>
      <w:b/>
      <w:sz w:val="24"/>
    </w:rPr>
  </w:style>
  <w:style w:type="paragraph" w:styleId="Heading2">
    <w:name w:val="heading 2"/>
    <w:basedOn w:val="Normal"/>
    <w:next w:val="Normal"/>
    <w:link w:val="Heading2Char"/>
    <w:qFormat/>
    <w:rsid w:val="00EC7788"/>
    <w:pPr>
      <w:keepNext/>
      <w:numPr>
        <w:ilvl w:val="1"/>
        <w:numId w:val="4"/>
      </w:numPr>
      <w:spacing w:before="120" w:after="120"/>
      <w:outlineLvl w:val="1"/>
    </w:pPr>
    <w:rPr>
      <w:rFonts w:ascii="Tahoma" w:hAnsi="Tahoma"/>
      <w:b/>
      <w:sz w:val="24"/>
    </w:rPr>
  </w:style>
  <w:style w:type="paragraph" w:styleId="Heading3">
    <w:name w:val="heading 3"/>
    <w:basedOn w:val="Normal"/>
    <w:next w:val="Normal"/>
    <w:link w:val="Heading3Char"/>
    <w:qFormat/>
    <w:rsid w:val="006630A1"/>
    <w:pPr>
      <w:keepNext/>
      <w:numPr>
        <w:ilvl w:val="2"/>
        <w:numId w:val="4"/>
      </w:numPr>
      <w:spacing w:before="120" w:after="120"/>
      <w:outlineLvl w:val="2"/>
    </w:pPr>
    <w:rPr>
      <w:rFonts w:ascii="Tahoma" w:hAnsi="Tahoma"/>
      <w:b/>
      <w:sz w:val="24"/>
    </w:rPr>
  </w:style>
  <w:style w:type="paragraph" w:styleId="Heading4">
    <w:name w:val="heading 4"/>
    <w:basedOn w:val="Normal"/>
    <w:next w:val="Normal"/>
    <w:link w:val="Heading4Char"/>
    <w:qFormat/>
    <w:rsid w:val="00EC7788"/>
    <w:pPr>
      <w:keepNext/>
      <w:numPr>
        <w:ilvl w:val="3"/>
        <w:numId w:val="4"/>
      </w:numPr>
      <w:outlineLvl w:val="3"/>
    </w:pPr>
    <w:rPr>
      <w:rFonts w:ascii="Tahoma" w:hAnsi="Tahoma"/>
      <w:b/>
      <w:sz w:val="24"/>
    </w:rPr>
  </w:style>
  <w:style w:type="paragraph" w:styleId="Heading5">
    <w:name w:val="heading 5"/>
    <w:basedOn w:val="Normal"/>
    <w:next w:val="Normal"/>
    <w:link w:val="Heading5Char"/>
    <w:qFormat/>
    <w:rsid w:val="00EC7788"/>
    <w:pPr>
      <w:numPr>
        <w:ilvl w:val="4"/>
        <w:numId w:val="4"/>
      </w:numPr>
      <w:spacing w:before="240" w:after="60"/>
      <w:outlineLvl w:val="4"/>
    </w:pPr>
    <w:rPr>
      <w:sz w:val="22"/>
    </w:rPr>
  </w:style>
  <w:style w:type="paragraph" w:styleId="Heading6">
    <w:name w:val="heading 6"/>
    <w:basedOn w:val="Normal"/>
    <w:next w:val="Normal"/>
    <w:link w:val="Heading6Char"/>
    <w:qFormat/>
    <w:rsid w:val="00EC7788"/>
    <w:pPr>
      <w:numPr>
        <w:ilvl w:val="5"/>
        <w:numId w:val="4"/>
      </w:numPr>
      <w:spacing w:before="240" w:after="60"/>
      <w:outlineLvl w:val="5"/>
    </w:pPr>
    <w:rPr>
      <w:i/>
      <w:sz w:val="22"/>
    </w:rPr>
  </w:style>
  <w:style w:type="paragraph" w:styleId="Heading7">
    <w:name w:val="heading 7"/>
    <w:basedOn w:val="Normal"/>
    <w:next w:val="Normal"/>
    <w:link w:val="Heading7Char"/>
    <w:qFormat/>
    <w:rsid w:val="00EC7788"/>
    <w:pPr>
      <w:numPr>
        <w:ilvl w:val="6"/>
        <w:numId w:val="4"/>
      </w:numPr>
      <w:spacing w:before="240" w:after="60"/>
      <w:outlineLvl w:val="6"/>
    </w:pPr>
    <w:rPr>
      <w:rFonts w:ascii="Arial" w:hAnsi="Arial"/>
    </w:rPr>
  </w:style>
  <w:style w:type="paragraph" w:styleId="Heading8">
    <w:name w:val="heading 8"/>
    <w:basedOn w:val="Normal"/>
    <w:next w:val="Normal"/>
    <w:link w:val="Heading8Char"/>
    <w:qFormat/>
    <w:rsid w:val="00EC7788"/>
    <w:pPr>
      <w:keepNext/>
      <w:numPr>
        <w:ilvl w:val="7"/>
        <w:numId w:val="4"/>
      </w:numPr>
      <w:outlineLvl w:val="7"/>
    </w:pPr>
    <w:rPr>
      <w:rFonts w:ascii="Tahoma" w:hAnsi="Tahoma" w:cs="Tahoma"/>
      <w:sz w:val="24"/>
    </w:rPr>
  </w:style>
  <w:style w:type="paragraph" w:styleId="Heading9">
    <w:name w:val="heading 9"/>
    <w:basedOn w:val="Normal"/>
    <w:next w:val="Normal"/>
    <w:link w:val="Heading9Char"/>
    <w:qFormat/>
    <w:rsid w:val="00EC7788"/>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7788"/>
    <w:rPr>
      <w:rFonts w:ascii="Tahoma" w:hAnsi="Tahoma"/>
      <w:b/>
      <w:sz w:val="24"/>
      <w:shd w:val="clear" w:color="auto" w:fill="000000"/>
      <w:lang w:val="en-US" w:eastAsia="en-US"/>
    </w:rPr>
  </w:style>
  <w:style w:type="character" w:customStyle="1" w:styleId="Heading2Char">
    <w:name w:val="Heading 2 Char"/>
    <w:basedOn w:val="DefaultParagraphFont"/>
    <w:link w:val="Heading2"/>
    <w:rsid w:val="00EC7788"/>
    <w:rPr>
      <w:rFonts w:ascii="Tahoma" w:hAnsi="Tahoma"/>
      <w:b/>
      <w:sz w:val="24"/>
      <w:lang w:val="en-US" w:eastAsia="en-US"/>
    </w:rPr>
  </w:style>
  <w:style w:type="character" w:customStyle="1" w:styleId="Heading3Char">
    <w:name w:val="Heading 3 Char"/>
    <w:basedOn w:val="DefaultParagraphFont"/>
    <w:link w:val="Heading3"/>
    <w:rsid w:val="006630A1"/>
    <w:rPr>
      <w:rFonts w:ascii="Tahoma" w:hAnsi="Tahoma"/>
      <w:b/>
      <w:sz w:val="24"/>
      <w:lang w:val="en-US" w:eastAsia="en-US"/>
    </w:rPr>
  </w:style>
  <w:style w:type="character" w:customStyle="1" w:styleId="Heading4Char">
    <w:name w:val="Heading 4 Char"/>
    <w:basedOn w:val="DefaultParagraphFont"/>
    <w:link w:val="Heading4"/>
    <w:rsid w:val="00EC7788"/>
    <w:rPr>
      <w:rFonts w:ascii="Tahoma" w:hAnsi="Tahoma"/>
      <w:b/>
      <w:sz w:val="24"/>
      <w:lang w:val="en-US" w:eastAsia="en-US"/>
    </w:rPr>
  </w:style>
  <w:style w:type="character" w:customStyle="1" w:styleId="Heading5Char">
    <w:name w:val="Heading 5 Char"/>
    <w:basedOn w:val="DefaultParagraphFont"/>
    <w:link w:val="Heading5"/>
    <w:rsid w:val="00EC7788"/>
    <w:rPr>
      <w:sz w:val="22"/>
      <w:lang w:val="en-US" w:eastAsia="en-US"/>
    </w:rPr>
  </w:style>
  <w:style w:type="character" w:customStyle="1" w:styleId="Heading6Char">
    <w:name w:val="Heading 6 Char"/>
    <w:basedOn w:val="DefaultParagraphFont"/>
    <w:link w:val="Heading6"/>
    <w:rsid w:val="00EC7788"/>
    <w:rPr>
      <w:i/>
      <w:sz w:val="22"/>
      <w:lang w:val="en-US" w:eastAsia="en-US"/>
    </w:rPr>
  </w:style>
  <w:style w:type="character" w:customStyle="1" w:styleId="Heading7Char">
    <w:name w:val="Heading 7 Char"/>
    <w:basedOn w:val="DefaultParagraphFont"/>
    <w:link w:val="Heading7"/>
    <w:rsid w:val="00EC7788"/>
    <w:rPr>
      <w:rFonts w:ascii="Arial" w:hAnsi="Arial"/>
      <w:lang w:val="en-US" w:eastAsia="en-US"/>
    </w:rPr>
  </w:style>
  <w:style w:type="character" w:customStyle="1" w:styleId="Heading8Char">
    <w:name w:val="Heading 8 Char"/>
    <w:basedOn w:val="DefaultParagraphFont"/>
    <w:link w:val="Heading8"/>
    <w:rsid w:val="00EC7788"/>
    <w:rPr>
      <w:rFonts w:ascii="Tahoma" w:hAnsi="Tahoma" w:cs="Tahoma"/>
      <w:sz w:val="24"/>
      <w:lang w:val="en-US" w:eastAsia="en-US"/>
    </w:rPr>
  </w:style>
  <w:style w:type="character" w:customStyle="1" w:styleId="Heading9Char">
    <w:name w:val="Heading 9 Char"/>
    <w:basedOn w:val="DefaultParagraphFont"/>
    <w:link w:val="Heading9"/>
    <w:rsid w:val="00EC7788"/>
    <w:rPr>
      <w:rFonts w:ascii="Arial" w:hAnsi="Arial"/>
      <w:b/>
      <w:i/>
      <w:sz w:val="18"/>
      <w:lang w:val="en-US" w:eastAsia="en-US"/>
    </w:rPr>
  </w:style>
  <w:style w:type="paragraph" w:styleId="Footer">
    <w:name w:val="footer"/>
    <w:aliases w:val="BCX Footer"/>
    <w:basedOn w:val="Normal"/>
    <w:link w:val="FooterChar"/>
    <w:rsid w:val="00EC7021"/>
    <w:pPr>
      <w:tabs>
        <w:tab w:val="center" w:pos="4320"/>
        <w:tab w:val="right" w:pos="8640"/>
      </w:tabs>
    </w:pPr>
  </w:style>
  <w:style w:type="character" w:customStyle="1" w:styleId="FooterChar">
    <w:name w:val="Footer Char"/>
    <w:aliases w:val="BCX Footer Char"/>
    <w:basedOn w:val="DefaultParagraphFont"/>
    <w:link w:val="Footer"/>
    <w:rsid w:val="00483B8F"/>
    <w:rPr>
      <w:lang w:val="en-US" w:eastAsia="en-US"/>
    </w:rPr>
  </w:style>
  <w:style w:type="paragraph" w:styleId="Header">
    <w:name w:val="header"/>
    <w:basedOn w:val="Normal"/>
    <w:link w:val="HeaderChar"/>
    <w:rsid w:val="00483B8F"/>
    <w:pPr>
      <w:tabs>
        <w:tab w:val="center" w:pos="4513"/>
        <w:tab w:val="right" w:pos="9026"/>
      </w:tabs>
    </w:pPr>
  </w:style>
  <w:style w:type="character" w:customStyle="1" w:styleId="HeaderChar">
    <w:name w:val="Header Char"/>
    <w:basedOn w:val="DefaultParagraphFont"/>
    <w:link w:val="Header"/>
    <w:rsid w:val="00483B8F"/>
    <w:rPr>
      <w:lang w:val="en-US" w:eastAsia="en-US"/>
    </w:rPr>
  </w:style>
  <w:style w:type="paragraph" w:styleId="BodyText2">
    <w:name w:val="Body Text 2"/>
    <w:basedOn w:val="Normal"/>
    <w:link w:val="BodyText2Char"/>
    <w:rsid w:val="00195404"/>
    <w:pPr>
      <w:jc w:val="center"/>
    </w:pPr>
  </w:style>
  <w:style w:type="character" w:customStyle="1" w:styleId="BodyText2Char">
    <w:name w:val="Body Text 2 Char"/>
    <w:basedOn w:val="DefaultParagraphFont"/>
    <w:link w:val="BodyText2"/>
    <w:rsid w:val="00195404"/>
    <w:rPr>
      <w:lang w:val="en-US" w:eastAsia="en-US"/>
    </w:rPr>
  </w:style>
  <w:style w:type="paragraph" w:styleId="BodyText">
    <w:name w:val="Body Text"/>
    <w:basedOn w:val="Normal"/>
    <w:link w:val="BodyTextChar"/>
    <w:rsid w:val="00EC7788"/>
    <w:pPr>
      <w:spacing w:after="120"/>
    </w:pPr>
  </w:style>
  <w:style w:type="character" w:customStyle="1" w:styleId="BodyTextChar">
    <w:name w:val="Body Text Char"/>
    <w:basedOn w:val="DefaultParagraphFont"/>
    <w:link w:val="BodyText"/>
    <w:rsid w:val="00EC7788"/>
    <w:rPr>
      <w:lang w:val="en-US" w:eastAsia="en-US"/>
    </w:rPr>
  </w:style>
  <w:style w:type="paragraph" w:customStyle="1" w:styleId="Ltitle">
    <w:name w:val="Ltitle"/>
    <w:basedOn w:val="BlockText"/>
    <w:rsid w:val="00EC7788"/>
    <w:pPr>
      <w:pBdr>
        <w:top w:val="single" w:sz="4" w:space="1" w:color="auto"/>
        <w:left w:val="single" w:sz="4" w:space="4" w:color="auto"/>
        <w:bottom w:val="single" w:sz="4" w:space="1" w:color="auto"/>
        <w:right w:val="single" w:sz="4" w:space="4" w:color="auto"/>
      </w:pBdr>
      <w:shd w:val="clear" w:color="auto" w:fill="000000"/>
      <w:spacing w:before="120"/>
      <w:ind w:left="0" w:right="0"/>
      <w:jc w:val="center"/>
    </w:pPr>
    <w:rPr>
      <w:rFonts w:ascii="Tahoma" w:hAnsi="Tahoma"/>
      <w:b/>
      <w:sz w:val="24"/>
    </w:rPr>
  </w:style>
  <w:style w:type="paragraph" w:styleId="BlockText">
    <w:name w:val="Block Text"/>
    <w:basedOn w:val="Normal"/>
    <w:rsid w:val="00EC7788"/>
    <w:pPr>
      <w:spacing w:after="120"/>
      <w:ind w:left="1440" w:right="1440"/>
    </w:pPr>
  </w:style>
  <w:style w:type="paragraph" w:styleId="TOC1">
    <w:name w:val="toc 1"/>
    <w:basedOn w:val="Normal"/>
    <w:next w:val="Normal"/>
    <w:autoRedefine/>
    <w:uiPriority w:val="39"/>
    <w:rsid w:val="00EC7788"/>
    <w:pPr>
      <w:spacing w:after="120"/>
    </w:pPr>
    <w:rPr>
      <w:rFonts w:ascii="Tahoma" w:hAnsi="Tahoma"/>
      <w:b/>
      <w:sz w:val="24"/>
    </w:rPr>
  </w:style>
  <w:style w:type="paragraph" w:customStyle="1" w:styleId="msolistparagraph0">
    <w:name w:val="msolistparagraph"/>
    <w:basedOn w:val="Normal"/>
    <w:rsid w:val="00EC7788"/>
    <w:pPr>
      <w:ind w:left="720"/>
    </w:pPr>
    <w:rPr>
      <w:rFonts w:ascii="Verdana" w:hAnsi="Verdana"/>
    </w:rPr>
  </w:style>
  <w:style w:type="character" w:styleId="PageNumber">
    <w:name w:val="page number"/>
    <w:basedOn w:val="DefaultParagraphFont"/>
    <w:rsid w:val="001F0D39"/>
  </w:style>
  <w:style w:type="character" w:styleId="Hyperlink">
    <w:name w:val="Hyperlink"/>
    <w:basedOn w:val="DefaultParagraphFont"/>
    <w:rsid w:val="001F0D39"/>
    <w:rPr>
      <w:color w:val="0000FF"/>
      <w:u w:val="single"/>
    </w:rPr>
  </w:style>
  <w:style w:type="paragraph" w:styleId="BalloonText">
    <w:name w:val="Balloon Text"/>
    <w:basedOn w:val="Normal"/>
    <w:link w:val="BalloonTextChar"/>
    <w:rsid w:val="001F0D39"/>
    <w:pPr>
      <w:widowControl w:val="0"/>
      <w:autoSpaceDE w:val="0"/>
      <w:autoSpaceDN w:val="0"/>
      <w:adjustRightInd w:val="0"/>
    </w:pPr>
    <w:rPr>
      <w:rFonts w:ascii="Tahoma" w:hAnsi="Tahoma" w:cs="Tahoma"/>
      <w:sz w:val="16"/>
      <w:szCs w:val="16"/>
    </w:rPr>
  </w:style>
  <w:style w:type="character" w:customStyle="1" w:styleId="BalloonTextChar">
    <w:name w:val="Balloon Text Char"/>
    <w:basedOn w:val="DefaultParagraphFont"/>
    <w:link w:val="BalloonText"/>
    <w:rsid w:val="001F0D39"/>
    <w:rPr>
      <w:rFonts w:ascii="Tahoma" w:hAnsi="Tahoma" w:cs="Tahoma"/>
      <w:sz w:val="16"/>
      <w:szCs w:val="16"/>
      <w:lang w:val="en-US" w:eastAsia="en-US"/>
    </w:rPr>
  </w:style>
  <w:style w:type="paragraph" w:styleId="DocumentMap">
    <w:name w:val="Document Map"/>
    <w:basedOn w:val="Normal"/>
    <w:link w:val="DocumentMapChar"/>
    <w:rsid w:val="001F0D39"/>
    <w:pPr>
      <w:widowControl w:val="0"/>
      <w:shd w:val="clear" w:color="auto" w:fill="000080"/>
      <w:autoSpaceDE w:val="0"/>
      <w:autoSpaceDN w:val="0"/>
      <w:adjustRightInd w:val="0"/>
    </w:pPr>
    <w:rPr>
      <w:rFonts w:ascii="Tahoma" w:hAnsi="Tahoma" w:cs="Tahoma"/>
    </w:rPr>
  </w:style>
  <w:style w:type="character" w:customStyle="1" w:styleId="DocumentMapChar">
    <w:name w:val="Document Map Char"/>
    <w:basedOn w:val="DefaultParagraphFont"/>
    <w:link w:val="DocumentMap"/>
    <w:rsid w:val="001F0D39"/>
    <w:rPr>
      <w:rFonts w:ascii="Tahoma" w:hAnsi="Tahoma" w:cs="Tahoma"/>
      <w:shd w:val="clear" w:color="auto" w:fill="000080"/>
      <w:lang w:val="en-US" w:eastAsia="en-US"/>
    </w:rPr>
  </w:style>
  <w:style w:type="paragraph" w:styleId="NormalWeb">
    <w:name w:val="Normal (Web)"/>
    <w:basedOn w:val="Normal"/>
    <w:uiPriority w:val="99"/>
    <w:unhideWhenUsed/>
    <w:rsid w:val="00EA037F"/>
    <w:pPr>
      <w:spacing w:before="100" w:beforeAutospacing="1" w:after="100" w:afterAutospacing="1"/>
    </w:pPr>
    <w:rPr>
      <w:sz w:val="24"/>
      <w:szCs w:val="24"/>
      <w:lang w:val="en-ZA" w:eastAsia="en-ZA"/>
    </w:rPr>
  </w:style>
  <w:style w:type="paragraph" w:customStyle="1" w:styleId="pchartbodycmt">
    <w:name w:val="pchart_bodycmt"/>
    <w:basedOn w:val="Normal"/>
    <w:rsid w:val="00C9792A"/>
    <w:pPr>
      <w:spacing w:before="100" w:beforeAutospacing="1" w:after="100" w:afterAutospacing="1"/>
    </w:pPr>
    <w:rPr>
      <w:sz w:val="24"/>
      <w:szCs w:val="24"/>
      <w:lang w:val="en-ZA" w:eastAsia="en-ZA"/>
    </w:rPr>
  </w:style>
  <w:style w:type="character" w:styleId="CommentReference">
    <w:name w:val="annotation reference"/>
    <w:basedOn w:val="DefaultParagraphFont"/>
    <w:rsid w:val="00533373"/>
    <w:rPr>
      <w:sz w:val="16"/>
      <w:szCs w:val="16"/>
    </w:rPr>
  </w:style>
  <w:style w:type="paragraph" w:styleId="CommentText">
    <w:name w:val="annotation text"/>
    <w:basedOn w:val="Normal"/>
    <w:link w:val="CommentTextChar"/>
    <w:rsid w:val="00533373"/>
  </w:style>
  <w:style w:type="character" w:customStyle="1" w:styleId="CommentTextChar">
    <w:name w:val="Comment Text Char"/>
    <w:link w:val="CommentText"/>
    <w:rsid w:val="0050484F"/>
    <w:rPr>
      <w:lang w:val="en-US" w:eastAsia="en-US"/>
    </w:rPr>
  </w:style>
  <w:style w:type="paragraph" w:styleId="CommentSubject">
    <w:name w:val="annotation subject"/>
    <w:basedOn w:val="CommentText"/>
    <w:next w:val="CommentText"/>
    <w:link w:val="CommentSubjectChar"/>
    <w:rsid w:val="00533373"/>
    <w:rPr>
      <w:b/>
      <w:bCs/>
    </w:rPr>
  </w:style>
  <w:style w:type="table" w:styleId="TableGrid">
    <w:name w:val="Table Grid"/>
    <w:basedOn w:val="TableNormal"/>
    <w:rsid w:val="00C32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5778"/>
    <w:pPr>
      <w:ind w:left="720"/>
      <w:contextualSpacing/>
    </w:pPr>
  </w:style>
  <w:style w:type="paragraph" w:styleId="TOC2">
    <w:name w:val="toc 2"/>
    <w:basedOn w:val="Normal"/>
    <w:next w:val="Normal"/>
    <w:autoRedefine/>
    <w:uiPriority w:val="39"/>
    <w:rsid w:val="0043550D"/>
    <w:pPr>
      <w:spacing w:after="100"/>
      <w:ind w:left="200"/>
    </w:pPr>
  </w:style>
  <w:style w:type="paragraph" w:styleId="TOC3">
    <w:name w:val="toc 3"/>
    <w:basedOn w:val="Normal"/>
    <w:next w:val="Normal"/>
    <w:autoRedefine/>
    <w:uiPriority w:val="39"/>
    <w:rsid w:val="0043550D"/>
    <w:pPr>
      <w:spacing w:after="100"/>
      <w:ind w:left="400"/>
    </w:pPr>
  </w:style>
  <w:style w:type="paragraph" w:customStyle="1" w:styleId="BCXBullets-Numerical">
    <w:name w:val="BCX Bullets - Numerical"/>
    <w:autoRedefine/>
    <w:rsid w:val="00E36789"/>
    <w:pPr>
      <w:tabs>
        <w:tab w:val="left" w:pos="1321"/>
      </w:tabs>
      <w:ind w:left="1321" w:hanging="357"/>
      <w:jc w:val="both"/>
    </w:pPr>
    <w:rPr>
      <w:rFonts w:ascii="Verdana" w:hAnsi="Verdana"/>
      <w:lang w:val="en-US" w:eastAsia="en-US"/>
    </w:rPr>
  </w:style>
  <w:style w:type="character" w:styleId="Emphasis">
    <w:name w:val="Emphasis"/>
    <w:basedOn w:val="DefaultParagraphFont"/>
    <w:uiPriority w:val="20"/>
    <w:qFormat/>
    <w:rsid w:val="006630A1"/>
    <w:rPr>
      <w:i/>
      <w:iCs/>
    </w:rPr>
  </w:style>
  <w:style w:type="paragraph" w:styleId="Revision">
    <w:name w:val="Revision"/>
    <w:hidden/>
    <w:uiPriority w:val="99"/>
    <w:semiHidden/>
    <w:rsid w:val="001B19BA"/>
    <w:rPr>
      <w:lang w:val="en-US" w:eastAsia="en-US"/>
    </w:rPr>
  </w:style>
  <w:style w:type="paragraph" w:customStyle="1" w:styleId="DDBodyText">
    <w:name w:val="DD Body Text"/>
    <w:basedOn w:val="Normal"/>
    <w:uiPriority w:val="99"/>
    <w:rsid w:val="0026417D"/>
    <w:pPr>
      <w:spacing w:before="120" w:line="360" w:lineRule="auto"/>
      <w:ind w:left="851"/>
      <w:jc w:val="both"/>
    </w:pPr>
    <w:rPr>
      <w:rFonts w:ascii="Arial" w:eastAsiaTheme="minorHAnsi" w:hAnsi="Arial" w:cs="Arial"/>
      <w:spacing w:val="10"/>
      <w:lang w:val="en-ZA" w:eastAsia="en-ZA"/>
    </w:rPr>
  </w:style>
  <w:style w:type="paragraph" w:styleId="NormalIndent">
    <w:name w:val="Normal Indent"/>
    <w:basedOn w:val="Normal"/>
    <w:uiPriority w:val="99"/>
    <w:rsid w:val="00516244"/>
    <w:pPr>
      <w:ind w:left="720"/>
    </w:pPr>
  </w:style>
  <w:style w:type="character" w:styleId="Strong">
    <w:name w:val="Strong"/>
    <w:qFormat/>
    <w:rsid w:val="00056CF1"/>
    <w:rPr>
      <w:b/>
      <w:bCs/>
    </w:rPr>
  </w:style>
  <w:style w:type="numbering" w:customStyle="1" w:styleId="NoList1">
    <w:name w:val="No List1"/>
    <w:next w:val="NoList"/>
    <w:semiHidden/>
    <w:rsid w:val="008B39CA"/>
  </w:style>
  <w:style w:type="paragraph" w:styleId="Title">
    <w:name w:val="Title"/>
    <w:basedOn w:val="Normal"/>
    <w:link w:val="TitleChar"/>
    <w:qFormat/>
    <w:rsid w:val="008B39CA"/>
    <w:pPr>
      <w:jc w:val="center"/>
    </w:pPr>
    <w:rPr>
      <w:rFonts w:ascii="Calibri" w:hAnsi="Calibri"/>
      <w:b/>
      <w:bCs/>
      <w:sz w:val="24"/>
      <w:szCs w:val="24"/>
      <w:u w:val="single"/>
    </w:rPr>
  </w:style>
  <w:style w:type="character" w:customStyle="1" w:styleId="TitleChar">
    <w:name w:val="Title Char"/>
    <w:basedOn w:val="DefaultParagraphFont"/>
    <w:link w:val="Title"/>
    <w:rsid w:val="008B39CA"/>
    <w:rPr>
      <w:rFonts w:ascii="Calibri" w:hAnsi="Calibri"/>
      <w:b/>
      <w:bCs/>
      <w:sz w:val="24"/>
      <w:szCs w:val="24"/>
      <w:u w:val="single"/>
      <w:lang w:val="en-US" w:eastAsia="en-US"/>
    </w:rPr>
  </w:style>
  <w:style w:type="paragraph" w:styleId="BodyTextIndent">
    <w:name w:val="Body Text Indent"/>
    <w:basedOn w:val="Normal"/>
    <w:link w:val="BodyTextIndentChar"/>
    <w:rsid w:val="008B39CA"/>
    <w:pPr>
      <w:ind w:left="720" w:hanging="720"/>
    </w:pPr>
    <w:rPr>
      <w:rFonts w:ascii="Calibri" w:hAnsi="Calibri"/>
      <w:sz w:val="24"/>
      <w:szCs w:val="24"/>
    </w:rPr>
  </w:style>
  <w:style w:type="character" w:customStyle="1" w:styleId="BodyTextIndentChar">
    <w:name w:val="Body Text Indent Char"/>
    <w:basedOn w:val="DefaultParagraphFont"/>
    <w:link w:val="BodyTextIndent"/>
    <w:rsid w:val="008B39CA"/>
    <w:rPr>
      <w:rFonts w:ascii="Calibri" w:hAnsi="Calibri"/>
      <w:sz w:val="24"/>
      <w:szCs w:val="24"/>
      <w:lang w:val="en-US" w:eastAsia="en-US"/>
    </w:rPr>
  </w:style>
  <w:style w:type="paragraph" w:styleId="BodyTextIndent2">
    <w:name w:val="Body Text Indent 2"/>
    <w:basedOn w:val="Normal"/>
    <w:link w:val="BodyTextIndent2Char"/>
    <w:rsid w:val="008B39CA"/>
    <w:pPr>
      <w:ind w:left="720"/>
      <w:jc w:val="both"/>
    </w:pPr>
    <w:rPr>
      <w:rFonts w:ascii="Calibri" w:hAnsi="Calibri"/>
      <w:sz w:val="24"/>
      <w:szCs w:val="24"/>
    </w:rPr>
  </w:style>
  <w:style w:type="character" w:customStyle="1" w:styleId="BodyTextIndent2Char">
    <w:name w:val="Body Text Indent 2 Char"/>
    <w:basedOn w:val="DefaultParagraphFont"/>
    <w:link w:val="BodyTextIndent2"/>
    <w:rsid w:val="008B39CA"/>
    <w:rPr>
      <w:rFonts w:ascii="Calibri" w:hAnsi="Calibri"/>
      <w:sz w:val="24"/>
      <w:szCs w:val="24"/>
      <w:lang w:val="en-US" w:eastAsia="en-US"/>
    </w:rPr>
  </w:style>
  <w:style w:type="character" w:customStyle="1" w:styleId="CommentSubjectChar">
    <w:name w:val="Comment Subject Char"/>
    <w:link w:val="CommentSubject"/>
    <w:rsid w:val="008B39CA"/>
    <w:rPr>
      <w:b/>
      <w:bCs/>
      <w:lang w:val="en-US" w:eastAsia="en-US"/>
    </w:rPr>
  </w:style>
  <w:style w:type="paragraph" w:styleId="NoSpacing">
    <w:name w:val="No Spacing"/>
    <w:uiPriority w:val="1"/>
    <w:qFormat/>
    <w:rsid w:val="008B39CA"/>
    <w:pPr>
      <w:widowControl w:val="0"/>
      <w:autoSpaceDE w:val="0"/>
      <w:autoSpaceDN w:val="0"/>
      <w:adjustRightInd w:val="0"/>
    </w:pPr>
    <w:rPr>
      <w:lang w:val="en-US" w:eastAsia="en-US"/>
    </w:rPr>
  </w:style>
  <w:style w:type="paragraph" w:customStyle="1" w:styleId="Default">
    <w:name w:val="Default"/>
    <w:rsid w:val="00AD63A2"/>
    <w:pPr>
      <w:autoSpaceDE w:val="0"/>
      <w:autoSpaceDN w:val="0"/>
      <w:adjustRightInd w:val="0"/>
    </w:pPr>
    <w:rPr>
      <w:rFonts w:ascii="Arial" w:hAnsi="Arial" w:cs="Arial"/>
      <w:color w:val="000000"/>
      <w:sz w:val="24"/>
      <w:szCs w:val="24"/>
      <w:lang w:val="en-US"/>
    </w:rPr>
  </w:style>
  <w:style w:type="paragraph" w:customStyle="1" w:styleId="HEADING">
    <w:name w:val="HEADING"/>
    <w:basedOn w:val="Normal"/>
    <w:uiPriority w:val="99"/>
    <w:rsid w:val="0023428C"/>
    <w:pPr>
      <w:autoSpaceDE w:val="0"/>
      <w:autoSpaceDN w:val="0"/>
      <w:adjustRightInd w:val="0"/>
      <w:spacing w:line="320" w:lineRule="atLeast"/>
    </w:pPr>
    <w:rPr>
      <w:rFonts w:ascii="TheSans-Bold" w:hAnsi="TheSans-Bold" w:cs="TheSans-Bold"/>
      <w:b/>
      <w:bCs/>
      <w:caps/>
      <w:color w:val="F68E1E"/>
      <w:sz w:val="24"/>
      <w:szCs w:val="24"/>
      <w:lang w:val="en-GB"/>
    </w:rPr>
  </w:style>
  <w:style w:type="paragraph" w:customStyle="1" w:styleId="BODYCOPY">
    <w:name w:val="BODY COPY"/>
    <w:basedOn w:val="HEADING"/>
    <w:uiPriority w:val="99"/>
    <w:rsid w:val="0023428C"/>
    <w:pPr>
      <w:spacing w:line="220" w:lineRule="atLeast"/>
    </w:pPr>
    <w:rPr>
      <w:rFonts w:ascii="TheSans Light Plain" w:hAnsi="TheSans Light Plain" w:cs="TheSans Light Plain"/>
      <w:caps w:val="0"/>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6869">
      <w:bodyDiv w:val="1"/>
      <w:marLeft w:val="0"/>
      <w:marRight w:val="0"/>
      <w:marTop w:val="0"/>
      <w:marBottom w:val="0"/>
      <w:divBdr>
        <w:top w:val="none" w:sz="0" w:space="0" w:color="auto"/>
        <w:left w:val="none" w:sz="0" w:space="0" w:color="auto"/>
        <w:bottom w:val="none" w:sz="0" w:space="0" w:color="auto"/>
        <w:right w:val="none" w:sz="0" w:space="0" w:color="auto"/>
      </w:divBdr>
    </w:div>
    <w:div w:id="47072681">
      <w:bodyDiv w:val="1"/>
      <w:marLeft w:val="0"/>
      <w:marRight w:val="0"/>
      <w:marTop w:val="0"/>
      <w:marBottom w:val="0"/>
      <w:divBdr>
        <w:top w:val="none" w:sz="0" w:space="0" w:color="auto"/>
        <w:left w:val="none" w:sz="0" w:space="0" w:color="auto"/>
        <w:bottom w:val="none" w:sz="0" w:space="0" w:color="auto"/>
        <w:right w:val="none" w:sz="0" w:space="0" w:color="auto"/>
      </w:divBdr>
    </w:div>
    <w:div w:id="95562104">
      <w:bodyDiv w:val="1"/>
      <w:marLeft w:val="0"/>
      <w:marRight w:val="0"/>
      <w:marTop w:val="0"/>
      <w:marBottom w:val="0"/>
      <w:divBdr>
        <w:top w:val="none" w:sz="0" w:space="0" w:color="auto"/>
        <w:left w:val="none" w:sz="0" w:space="0" w:color="auto"/>
        <w:bottom w:val="none" w:sz="0" w:space="0" w:color="auto"/>
        <w:right w:val="none" w:sz="0" w:space="0" w:color="auto"/>
      </w:divBdr>
    </w:div>
    <w:div w:id="98836196">
      <w:bodyDiv w:val="1"/>
      <w:marLeft w:val="0"/>
      <w:marRight w:val="0"/>
      <w:marTop w:val="0"/>
      <w:marBottom w:val="0"/>
      <w:divBdr>
        <w:top w:val="none" w:sz="0" w:space="0" w:color="auto"/>
        <w:left w:val="none" w:sz="0" w:space="0" w:color="auto"/>
        <w:bottom w:val="none" w:sz="0" w:space="0" w:color="auto"/>
        <w:right w:val="none" w:sz="0" w:space="0" w:color="auto"/>
      </w:divBdr>
    </w:div>
    <w:div w:id="138961718">
      <w:bodyDiv w:val="1"/>
      <w:marLeft w:val="0"/>
      <w:marRight w:val="0"/>
      <w:marTop w:val="0"/>
      <w:marBottom w:val="0"/>
      <w:divBdr>
        <w:top w:val="none" w:sz="0" w:space="0" w:color="auto"/>
        <w:left w:val="none" w:sz="0" w:space="0" w:color="auto"/>
        <w:bottom w:val="none" w:sz="0" w:space="0" w:color="auto"/>
        <w:right w:val="none" w:sz="0" w:space="0" w:color="auto"/>
      </w:divBdr>
    </w:div>
    <w:div w:id="214776396">
      <w:bodyDiv w:val="1"/>
      <w:marLeft w:val="0"/>
      <w:marRight w:val="0"/>
      <w:marTop w:val="0"/>
      <w:marBottom w:val="0"/>
      <w:divBdr>
        <w:top w:val="none" w:sz="0" w:space="0" w:color="auto"/>
        <w:left w:val="none" w:sz="0" w:space="0" w:color="auto"/>
        <w:bottom w:val="none" w:sz="0" w:space="0" w:color="auto"/>
        <w:right w:val="none" w:sz="0" w:space="0" w:color="auto"/>
      </w:divBdr>
    </w:div>
    <w:div w:id="220867216">
      <w:bodyDiv w:val="1"/>
      <w:marLeft w:val="0"/>
      <w:marRight w:val="0"/>
      <w:marTop w:val="0"/>
      <w:marBottom w:val="0"/>
      <w:divBdr>
        <w:top w:val="none" w:sz="0" w:space="0" w:color="auto"/>
        <w:left w:val="none" w:sz="0" w:space="0" w:color="auto"/>
        <w:bottom w:val="none" w:sz="0" w:space="0" w:color="auto"/>
        <w:right w:val="none" w:sz="0" w:space="0" w:color="auto"/>
      </w:divBdr>
    </w:div>
    <w:div w:id="237793439">
      <w:bodyDiv w:val="1"/>
      <w:marLeft w:val="0"/>
      <w:marRight w:val="0"/>
      <w:marTop w:val="0"/>
      <w:marBottom w:val="0"/>
      <w:divBdr>
        <w:top w:val="none" w:sz="0" w:space="0" w:color="auto"/>
        <w:left w:val="none" w:sz="0" w:space="0" w:color="auto"/>
        <w:bottom w:val="none" w:sz="0" w:space="0" w:color="auto"/>
        <w:right w:val="none" w:sz="0" w:space="0" w:color="auto"/>
      </w:divBdr>
    </w:div>
    <w:div w:id="242377806">
      <w:bodyDiv w:val="1"/>
      <w:marLeft w:val="0"/>
      <w:marRight w:val="0"/>
      <w:marTop w:val="0"/>
      <w:marBottom w:val="0"/>
      <w:divBdr>
        <w:top w:val="none" w:sz="0" w:space="0" w:color="auto"/>
        <w:left w:val="none" w:sz="0" w:space="0" w:color="auto"/>
        <w:bottom w:val="none" w:sz="0" w:space="0" w:color="auto"/>
        <w:right w:val="none" w:sz="0" w:space="0" w:color="auto"/>
      </w:divBdr>
    </w:div>
    <w:div w:id="246889828">
      <w:bodyDiv w:val="1"/>
      <w:marLeft w:val="0"/>
      <w:marRight w:val="0"/>
      <w:marTop w:val="0"/>
      <w:marBottom w:val="0"/>
      <w:divBdr>
        <w:top w:val="none" w:sz="0" w:space="0" w:color="auto"/>
        <w:left w:val="none" w:sz="0" w:space="0" w:color="auto"/>
        <w:bottom w:val="none" w:sz="0" w:space="0" w:color="auto"/>
        <w:right w:val="none" w:sz="0" w:space="0" w:color="auto"/>
      </w:divBdr>
    </w:div>
    <w:div w:id="248124227">
      <w:bodyDiv w:val="1"/>
      <w:marLeft w:val="0"/>
      <w:marRight w:val="0"/>
      <w:marTop w:val="0"/>
      <w:marBottom w:val="0"/>
      <w:divBdr>
        <w:top w:val="none" w:sz="0" w:space="0" w:color="auto"/>
        <w:left w:val="none" w:sz="0" w:space="0" w:color="auto"/>
        <w:bottom w:val="none" w:sz="0" w:space="0" w:color="auto"/>
        <w:right w:val="none" w:sz="0" w:space="0" w:color="auto"/>
      </w:divBdr>
    </w:div>
    <w:div w:id="255484144">
      <w:bodyDiv w:val="1"/>
      <w:marLeft w:val="0"/>
      <w:marRight w:val="0"/>
      <w:marTop w:val="0"/>
      <w:marBottom w:val="0"/>
      <w:divBdr>
        <w:top w:val="none" w:sz="0" w:space="0" w:color="auto"/>
        <w:left w:val="none" w:sz="0" w:space="0" w:color="auto"/>
        <w:bottom w:val="none" w:sz="0" w:space="0" w:color="auto"/>
        <w:right w:val="none" w:sz="0" w:space="0" w:color="auto"/>
      </w:divBdr>
    </w:div>
    <w:div w:id="312637866">
      <w:bodyDiv w:val="1"/>
      <w:marLeft w:val="0"/>
      <w:marRight w:val="0"/>
      <w:marTop w:val="0"/>
      <w:marBottom w:val="0"/>
      <w:divBdr>
        <w:top w:val="none" w:sz="0" w:space="0" w:color="auto"/>
        <w:left w:val="none" w:sz="0" w:space="0" w:color="auto"/>
        <w:bottom w:val="none" w:sz="0" w:space="0" w:color="auto"/>
        <w:right w:val="none" w:sz="0" w:space="0" w:color="auto"/>
      </w:divBdr>
    </w:div>
    <w:div w:id="383068288">
      <w:bodyDiv w:val="1"/>
      <w:marLeft w:val="0"/>
      <w:marRight w:val="0"/>
      <w:marTop w:val="0"/>
      <w:marBottom w:val="0"/>
      <w:divBdr>
        <w:top w:val="none" w:sz="0" w:space="0" w:color="auto"/>
        <w:left w:val="none" w:sz="0" w:space="0" w:color="auto"/>
        <w:bottom w:val="none" w:sz="0" w:space="0" w:color="auto"/>
        <w:right w:val="none" w:sz="0" w:space="0" w:color="auto"/>
      </w:divBdr>
    </w:div>
    <w:div w:id="420873703">
      <w:bodyDiv w:val="1"/>
      <w:marLeft w:val="0"/>
      <w:marRight w:val="0"/>
      <w:marTop w:val="0"/>
      <w:marBottom w:val="0"/>
      <w:divBdr>
        <w:top w:val="none" w:sz="0" w:space="0" w:color="auto"/>
        <w:left w:val="none" w:sz="0" w:space="0" w:color="auto"/>
        <w:bottom w:val="none" w:sz="0" w:space="0" w:color="auto"/>
        <w:right w:val="none" w:sz="0" w:space="0" w:color="auto"/>
      </w:divBdr>
    </w:div>
    <w:div w:id="483082794">
      <w:bodyDiv w:val="1"/>
      <w:marLeft w:val="0"/>
      <w:marRight w:val="0"/>
      <w:marTop w:val="0"/>
      <w:marBottom w:val="0"/>
      <w:divBdr>
        <w:top w:val="none" w:sz="0" w:space="0" w:color="auto"/>
        <w:left w:val="none" w:sz="0" w:space="0" w:color="auto"/>
        <w:bottom w:val="none" w:sz="0" w:space="0" w:color="auto"/>
        <w:right w:val="none" w:sz="0" w:space="0" w:color="auto"/>
      </w:divBdr>
    </w:div>
    <w:div w:id="487131309">
      <w:bodyDiv w:val="1"/>
      <w:marLeft w:val="0"/>
      <w:marRight w:val="0"/>
      <w:marTop w:val="0"/>
      <w:marBottom w:val="0"/>
      <w:divBdr>
        <w:top w:val="none" w:sz="0" w:space="0" w:color="auto"/>
        <w:left w:val="none" w:sz="0" w:space="0" w:color="auto"/>
        <w:bottom w:val="none" w:sz="0" w:space="0" w:color="auto"/>
        <w:right w:val="none" w:sz="0" w:space="0" w:color="auto"/>
      </w:divBdr>
    </w:div>
    <w:div w:id="533158508">
      <w:bodyDiv w:val="1"/>
      <w:marLeft w:val="0"/>
      <w:marRight w:val="0"/>
      <w:marTop w:val="0"/>
      <w:marBottom w:val="0"/>
      <w:divBdr>
        <w:top w:val="none" w:sz="0" w:space="0" w:color="auto"/>
        <w:left w:val="none" w:sz="0" w:space="0" w:color="auto"/>
        <w:bottom w:val="none" w:sz="0" w:space="0" w:color="auto"/>
        <w:right w:val="none" w:sz="0" w:space="0" w:color="auto"/>
      </w:divBdr>
    </w:div>
    <w:div w:id="541983431">
      <w:bodyDiv w:val="1"/>
      <w:marLeft w:val="0"/>
      <w:marRight w:val="0"/>
      <w:marTop w:val="0"/>
      <w:marBottom w:val="0"/>
      <w:divBdr>
        <w:top w:val="none" w:sz="0" w:space="0" w:color="auto"/>
        <w:left w:val="none" w:sz="0" w:space="0" w:color="auto"/>
        <w:bottom w:val="none" w:sz="0" w:space="0" w:color="auto"/>
        <w:right w:val="none" w:sz="0" w:space="0" w:color="auto"/>
      </w:divBdr>
    </w:div>
    <w:div w:id="546991173">
      <w:bodyDiv w:val="1"/>
      <w:marLeft w:val="0"/>
      <w:marRight w:val="0"/>
      <w:marTop w:val="0"/>
      <w:marBottom w:val="0"/>
      <w:divBdr>
        <w:top w:val="none" w:sz="0" w:space="0" w:color="auto"/>
        <w:left w:val="none" w:sz="0" w:space="0" w:color="auto"/>
        <w:bottom w:val="none" w:sz="0" w:space="0" w:color="auto"/>
        <w:right w:val="none" w:sz="0" w:space="0" w:color="auto"/>
      </w:divBdr>
    </w:div>
    <w:div w:id="617488977">
      <w:bodyDiv w:val="1"/>
      <w:marLeft w:val="0"/>
      <w:marRight w:val="0"/>
      <w:marTop w:val="0"/>
      <w:marBottom w:val="0"/>
      <w:divBdr>
        <w:top w:val="none" w:sz="0" w:space="0" w:color="auto"/>
        <w:left w:val="none" w:sz="0" w:space="0" w:color="auto"/>
        <w:bottom w:val="none" w:sz="0" w:space="0" w:color="auto"/>
        <w:right w:val="none" w:sz="0" w:space="0" w:color="auto"/>
      </w:divBdr>
    </w:div>
    <w:div w:id="697050332">
      <w:bodyDiv w:val="1"/>
      <w:marLeft w:val="0"/>
      <w:marRight w:val="0"/>
      <w:marTop w:val="0"/>
      <w:marBottom w:val="0"/>
      <w:divBdr>
        <w:top w:val="none" w:sz="0" w:space="0" w:color="auto"/>
        <w:left w:val="none" w:sz="0" w:space="0" w:color="auto"/>
        <w:bottom w:val="none" w:sz="0" w:space="0" w:color="auto"/>
        <w:right w:val="none" w:sz="0" w:space="0" w:color="auto"/>
      </w:divBdr>
    </w:div>
    <w:div w:id="708333644">
      <w:bodyDiv w:val="1"/>
      <w:marLeft w:val="0"/>
      <w:marRight w:val="0"/>
      <w:marTop w:val="0"/>
      <w:marBottom w:val="0"/>
      <w:divBdr>
        <w:top w:val="none" w:sz="0" w:space="0" w:color="auto"/>
        <w:left w:val="none" w:sz="0" w:space="0" w:color="auto"/>
        <w:bottom w:val="none" w:sz="0" w:space="0" w:color="auto"/>
        <w:right w:val="none" w:sz="0" w:space="0" w:color="auto"/>
      </w:divBdr>
    </w:div>
    <w:div w:id="723606506">
      <w:bodyDiv w:val="1"/>
      <w:marLeft w:val="0"/>
      <w:marRight w:val="0"/>
      <w:marTop w:val="0"/>
      <w:marBottom w:val="0"/>
      <w:divBdr>
        <w:top w:val="none" w:sz="0" w:space="0" w:color="auto"/>
        <w:left w:val="none" w:sz="0" w:space="0" w:color="auto"/>
        <w:bottom w:val="none" w:sz="0" w:space="0" w:color="auto"/>
        <w:right w:val="none" w:sz="0" w:space="0" w:color="auto"/>
      </w:divBdr>
    </w:div>
    <w:div w:id="861363917">
      <w:bodyDiv w:val="1"/>
      <w:marLeft w:val="0"/>
      <w:marRight w:val="0"/>
      <w:marTop w:val="0"/>
      <w:marBottom w:val="0"/>
      <w:divBdr>
        <w:top w:val="none" w:sz="0" w:space="0" w:color="auto"/>
        <w:left w:val="none" w:sz="0" w:space="0" w:color="auto"/>
        <w:bottom w:val="none" w:sz="0" w:space="0" w:color="auto"/>
        <w:right w:val="none" w:sz="0" w:space="0" w:color="auto"/>
      </w:divBdr>
    </w:div>
    <w:div w:id="876966061">
      <w:bodyDiv w:val="1"/>
      <w:marLeft w:val="0"/>
      <w:marRight w:val="0"/>
      <w:marTop w:val="0"/>
      <w:marBottom w:val="0"/>
      <w:divBdr>
        <w:top w:val="none" w:sz="0" w:space="0" w:color="auto"/>
        <w:left w:val="none" w:sz="0" w:space="0" w:color="auto"/>
        <w:bottom w:val="none" w:sz="0" w:space="0" w:color="auto"/>
        <w:right w:val="none" w:sz="0" w:space="0" w:color="auto"/>
      </w:divBdr>
    </w:div>
    <w:div w:id="878785120">
      <w:bodyDiv w:val="1"/>
      <w:marLeft w:val="0"/>
      <w:marRight w:val="0"/>
      <w:marTop w:val="0"/>
      <w:marBottom w:val="0"/>
      <w:divBdr>
        <w:top w:val="none" w:sz="0" w:space="0" w:color="auto"/>
        <w:left w:val="none" w:sz="0" w:space="0" w:color="auto"/>
        <w:bottom w:val="none" w:sz="0" w:space="0" w:color="auto"/>
        <w:right w:val="none" w:sz="0" w:space="0" w:color="auto"/>
      </w:divBdr>
    </w:div>
    <w:div w:id="943419752">
      <w:bodyDiv w:val="1"/>
      <w:marLeft w:val="0"/>
      <w:marRight w:val="0"/>
      <w:marTop w:val="0"/>
      <w:marBottom w:val="0"/>
      <w:divBdr>
        <w:top w:val="none" w:sz="0" w:space="0" w:color="auto"/>
        <w:left w:val="none" w:sz="0" w:space="0" w:color="auto"/>
        <w:bottom w:val="none" w:sz="0" w:space="0" w:color="auto"/>
        <w:right w:val="none" w:sz="0" w:space="0" w:color="auto"/>
      </w:divBdr>
    </w:div>
    <w:div w:id="944654411">
      <w:bodyDiv w:val="1"/>
      <w:marLeft w:val="0"/>
      <w:marRight w:val="0"/>
      <w:marTop w:val="0"/>
      <w:marBottom w:val="0"/>
      <w:divBdr>
        <w:top w:val="none" w:sz="0" w:space="0" w:color="auto"/>
        <w:left w:val="none" w:sz="0" w:space="0" w:color="auto"/>
        <w:bottom w:val="none" w:sz="0" w:space="0" w:color="auto"/>
        <w:right w:val="none" w:sz="0" w:space="0" w:color="auto"/>
      </w:divBdr>
    </w:div>
    <w:div w:id="976641141">
      <w:bodyDiv w:val="1"/>
      <w:marLeft w:val="0"/>
      <w:marRight w:val="0"/>
      <w:marTop w:val="0"/>
      <w:marBottom w:val="0"/>
      <w:divBdr>
        <w:top w:val="none" w:sz="0" w:space="0" w:color="auto"/>
        <w:left w:val="none" w:sz="0" w:space="0" w:color="auto"/>
        <w:bottom w:val="none" w:sz="0" w:space="0" w:color="auto"/>
        <w:right w:val="none" w:sz="0" w:space="0" w:color="auto"/>
      </w:divBdr>
    </w:div>
    <w:div w:id="986519097">
      <w:bodyDiv w:val="1"/>
      <w:marLeft w:val="0"/>
      <w:marRight w:val="0"/>
      <w:marTop w:val="0"/>
      <w:marBottom w:val="0"/>
      <w:divBdr>
        <w:top w:val="none" w:sz="0" w:space="0" w:color="auto"/>
        <w:left w:val="none" w:sz="0" w:space="0" w:color="auto"/>
        <w:bottom w:val="none" w:sz="0" w:space="0" w:color="auto"/>
        <w:right w:val="none" w:sz="0" w:space="0" w:color="auto"/>
      </w:divBdr>
    </w:div>
    <w:div w:id="992488961">
      <w:bodyDiv w:val="1"/>
      <w:marLeft w:val="0"/>
      <w:marRight w:val="0"/>
      <w:marTop w:val="0"/>
      <w:marBottom w:val="0"/>
      <w:divBdr>
        <w:top w:val="none" w:sz="0" w:space="0" w:color="auto"/>
        <w:left w:val="none" w:sz="0" w:space="0" w:color="auto"/>
        <w:bottom w:val="none" w:sz="0" w:space="0" w:color="auto"/>
        <w:right w:val="none" w:sz="0" w:space="0" w:color="auto"/>
      </w:divBdr>
    </w:div>
    <w:div w:id="1010522834">
      <w:bodyDiv w:val="1"/>
      <w:marLeft w:val="0"/>
      <w:marRight w:val="0"/>
      <w:marTop w:val="0"/>
      <w:marBottom w:val="0"/>
      <w:divBdr>
        <w:top w:val="none" w:sz="0" w:space="0" w:color="auto"/>
        <w:left w:val="none" w:sz="0" w:space="0" w:color="auto"/>
        <w:bottom w:val="none" w:sz="0" w:space="0" w:color="auto"/>
        <w:right w:val="none" w:sz="0" w:space="0" w:color="auto"/>
      </w:divBdr>
    </w:div>
    <w:div w:id="1054081747">
      <w:bodyDiv w:val="1"/>
      <w:marLeft w:val="0"/>
      <w:marRight w:val="0"/>
      <w:marTop w:val="0"/>
      <w:marBottom w:val="0"/>
      <w:divBdr>
        <w:top w:val="none" w:sz="0" w:space="0" w:color="auto"/>
        <w:left w:val="none" w:sz="0" w:space="0" w:color="auto"/>
        <w:bottom w:val="none" w:sz="0" w:space="0" w:color="auto"/>
        <w:right w:val="none" w:sz="0" w:space="0" w:color="auto"/>
      </w:divBdr>
    </w:div>
    <w:div w:id="1121072933">
      <w:bodyDiv w:val="1"/>
      <w:marLeft w:val="0"/>
      <w:marRight w:val="0"/>
      <w:marTop w:val="0"/>
      <w:marBottom w:val="0"/>
      <w:divBdr>
        <w:top w:val="none" w:sz="0" w:space="0" w:color="auto"/>
        <w:left w:val="none" w:sz="0" w:space="0" w:color="auto"/>
        <w:bottom w:val="none" w:sz="0" w:space="0" w:color="auto"/>
        <w:right w:val="none" w:sz="0" w:space="0" w:color="auto"/>
      </w:divBdr>
    </w:div>
    <w:div w:id="1144004651">
      <w:bodyDiv w:val="1"/>
      <w:marLeft w:val="0"/>
      <w:marRight w:val="0"/>
      <w:marTop w:val="0"/>
      <w:marBottom w:val="0"/>
      <w:divBdr>
        <w:top w:val="none" w:sz="0" w:space="0" w:color="auto"/>
        <w:left w:val="none" w:sz="0" w:space="0" w:color="auto"/>
        <w:bottom w:val="none" w:sz="0" w:space="0" w:color="auto"/>
        <w:right w:val="none" w:sz="0" w:space="0" w:color="auto"/>
      </w:divBdr>
    </w:div>
    <w:div w:id="1167283017">
      <w:bodyDiv w:val="1"/>
      <w:marLeft w:val="0"/>
      <w:marRight w:val="0"/>
      <w:marTop w:val="0"/>
      <w:marBottom w:val="0"/>
      <w:divBdr>
        <w:top w:val="none" w:sz="0" w:space="0" w:color="auto"/>
        <w:left w:val="none" w:sz="0" w:space="0" w:color="auto"/>
        <w:bottom w:val="none" w:sz="0" w:space="0" w:color="auto"/>
        <w:right w:val="none" w:sz="0" w:space="0" w:color="auto"/>
      </w:divBdr>
    </w:div>
    <w:div w:id="1209074067">
      <w:bodyDiv w:val="1"/>
      <w:marLeft w:val="0"/>
      <w:marRight w:val="0"/>
      <w:marTop w:val="0"/>
      <w:marBottom w:val="0"/>
      <w:divBdr>
        <w:top w:val="none" w:sz="0" w:space="0" w:color="auto"/>
        <w:left w:val="none" w:sz="0" w:space="0" w:color="auto"/>
        <w:bottom w:val="none" w:sz="0" w:space="0" w:color="auto"/>
        <w:right w:val="none" w:sz="0" w:space="0" w:color="auto"/>
      </w:divBdr>
    </w:div>
    <w:div w:id="1254238384">
      <w:bodyDiv w:val="1"/>
      <w:marLeft w:val="0"/>
      <w:marRight w:val="0"/>
      <w:marTop w:val="0"/>
      <w:marBottom w:val="0"/>
      <w:divBdr>
        <w:top w:val="none" w:sz="0" w:space="0" w:color="auto"/>
        <w:left w:val="none" w:sz="0" w:space="0" w:color="auto"/>
        <w:bottom w:val="none" w:sz="0" w:space="0" w:color="auto"/>
        <w:right w:val="none" w:sz="0" w:space="0" w:color="auto"/>
      </w:divBdr>
    </w:div>
    <w:div w:id="1264261307">
      <w:bodyDiv w:val="1"/>
      <w:marLeft w:val="0"/>
      <w:marRight w:val="0"/>
      <w:marTop w:val="0"/>
      <w:marBottom w:val="0"/>
      <w:divBdr>
        <w:top w:val="none" w:sz="0" w:space="0" w:color="auto"/>
        <w:left w:val="none" w:sz="0" w:space="0" w:color="auto"/>
        <w:bottom w:val="none" w:sz="0" w:space="0" w:color="auto"/>
        <w:right w:val="none" w:sz="0" w:space="0" w:color="auto"/>
      </w:divBdr>
    </w:div>
    <w:div w:id="1282104822">
      <w:bodyDiv w:val="1"/>
      <w:marLeft w:val="0"/>
      <w:marRight w:val="0"/>
      <w:marTop w:val="0"/>
      <w:marBottom w:val="0"/>
      <w:divBdr>
        <w:top w:val="none" w:sz="0" w:space="0" w:color="auto"/>
        <w:left w:val="none" w:sz="0" w:space="0" w:color="auto"/>
        <w:bottom w:val="none" w:sz="0" w:space="0" w:color="auto"/>
        <w:right w:val="none" w:sz="0" w:space="0" w:color="auto"/>
      </w:divBdr>
    </w:div>
    <w:div w:id="1341852463">
      <w:bodyDiv w:val="1"/>
      <w:marLeft w:val="0"/>
      <w:marRight w:val="0"/>
      <w:marTop w:val="0"/>
      <w:marBottom w:val="0"/>
      <w:divBdr>
        <w:top w:val="none" w:sz="0" w:space="0" w:color="auto"/>
        <w:left w:val="none" w:sz="0" w:space="0" w:color="auto"/>
        <w:bottom w:val="none" w:sz="0" w:space="0" w:color="auto"/>
        <w:right w:val="none" w:sz="0" w:space="0" w:color="auto"/>
      </w:divBdr>
    </w:div>
    <w:div w:id="1342661171">
      <w:bodyDiv w:val="1"/>
      <w:marLeft w:val="0"/>
      <w:marRight w:val="0"/>
      <w:marTop w:val="0"/>
      <w:marBottom w:val="0"/>
      <w:divBdr>
        <w:top w:val="none" w:sz="0" w:space="0" w:color="auto"/>
        <w:left w:val="none" w:sz="0" w:space="0" w:color="auto"/>
        <w:bottom w:val="none" w:sz="0" w:space="0" w:color="auto"/>
        <w:right w:val="none" w:sz="0" w:space="0" w:color="auto"/>
      </w:divBdr>
    </w:div>
    <w:div w:id="1360158809">
      <w:bodyDiv w:val="1"/>
      <w:marLeft w:val="0"/>
      <w:marRight w:val="0"/>
      <w:marTop w:val="0"/>
      <w:marBottom w:val="0"/>
      <w:divBdr>
        <w:top w:val="none" w:sz="0" w:space="0" w:color="auto"/>
        <w:left w:val="none" w:sz="0" w:space="0" w:color="auto"/>
        <w:bottom w:val="none" w:sz="0" w:space="0" w:color="auto"/>
        <w:right w:val="none" w:sz="0" w:space="0" w:color="auto"/>
      </w:divBdr>
    </w:div>
    <w:div w:id="1390373487">
      <w:bodyDiv w:val="1"/>
      <w:marLeft w:val="0"/>
      <w:marRight w:val="0"/>
      <w:marTop w:val="0"/>
      <w:marBottom w:val="0"/>
      <w:divBdr>
        <w:top w:val="none" w:sz="0" w:space="0" w:color="auto"/>
        <w:left w:val="none" w:sz="0" w:space="0" w:color="auto"/>
        <w:bottom w:val="none" w:sz="0" w:space="0" w:color="auto"/>
        <w:right w:val="none" w:sz="0" w:space="0" w:color="auto"/>
      </w:divBdr>
    </w:div>
    <w:div w:id="1448770665">
      <w:bodyDiv w:val="1"/>
      <w:marLeft w:val="0"/>
      <w:marRight w:val="0"/>
      <w:marTop w:val="0"/>
      <w:marBottom w:val="0"/>
      <w:divBdr>
        <w:top w:val="none" w:sz="0" w:space="0" w:color="auto"/>
        <w:left w:val="none" w:sz="0" w:space="0" w:color="auto"/>
        <w:bottom w:val="none" w:sz="0" w:space="0" w:color="auto"/>
        <w:right w:val="none" w:sz="0" w:space="0" w:color="auto"/>
      </w:divBdr>
    </w:div>
    <w:div w:id="1510290420">
      <w:bodyDiv w:val="1"/>
      <w:marLeft w:val="0"/>
      <w:marRight w:val="0"/>
      <w:marTop w:val="0"/>
      <w:marBottom w:val="0"/>
      <w:divBdr>
        <w:top w:val="none" w:sz="0" w:space="0" w:color="auto"/>
        <w:left w:val="none" w:sz="0" w:space="0" w:color="auto"/>
        <w:bottom w:val="none" w:sz="0" w:space="0" w:color="auto"/>
        <w:right w:val="none" w:sz="0" w:space="0" w:color="auto"/>
      </w:divBdr>
    </w:div>
    <w:div w:id="1525635628">
      <w:bodyDiv w:val="1"/>
      <w:marLeft w:val="0"/>
      <w:marRight w:val="0"/>
      <w:marTop w:val="0"/>
      <w:marBottom w:val="0"/>
      <w:divBdr>
        <w:top w:val="none" w:sz="0" w:space="0" w:color="auto"/>
        <w:left w:val="none" w:sz="0" w:space="0" w:color="auto"/>
        <w:bottom w:val="none" w:sz="0" w:space="0" w:color="auto"/>
        <w:right w:val="none" w:sz="0" w:space="0" w:color="auto"/>
      </w:divBdr>
    </w:div>
    <w:div w:id="1538273662">
      <w:bodyDiv w:val="1"/>
      <w:marLeft w:val="0"/>
      <w:marRight w:val="0"/>
      <w:marTop w:val="0"/>
      <w:marBottom w:val="0"/>
      <w:divBdr>
        <w:top w:val="none" w:sz="0" w:space="0" w:color="auto"/>
        <w:left w:val="none" w:sz="0" w:space="0" w:color="auto"/>
        <w:bottom w:val="none" w:sz="0" w:space="0" w:color="auto"/>
        <w:right w:val="none" w:sz="0" w:space="0" w:color="auto"/>
      </w:divBdr>
    </w:div>
    <w:div w:id="1542479161">
      <w:bodyDiv w:val="1"/>
      <w:marLeft w:val="0"/>
      <w:marRight w:val="0"/>
      <w:marTop w:val="0"/>
      <w:marBottom w:val="0"/>
      <w:divBdr>
        <w:top w:val="none" w:sz="0" w:space="0" w:color="auto"/>
        <w:left w:val="none" w:sz="0" w:space="0" w:color="auto"/>
        <w:bottom w:val="none" w:sz="0" w:space="0" w:color="auto"/>
        <w:right w:val="none" w:sz="0" w:space="0" w:color="auto"/>
      </w:divBdr>
    </w:div>
    <w:div w:id="1546062366">
      <w:bodyDiv w:val="1"/>
      <w:marLeft w:val="0"/>
      <w:marRight w:val="0"/>
      <w:marTop w:val="0"/>
      <w:marBottom w:val="0"/>
      <w:divBdr>
        <w:top w:val="none" w:sz="0" w:space="0" w:color="auto"/>
        <w:left w:val="none" w:sz="0" w:space="0" w:color="auto"/>
        <w:bottom w:val="none" w:sz="0" w:space="0" w:color="auto"/>
        <w:right w:val="none" w:sz="0" w:space="0" w:color="auto"/>
      </w:divBdr>
    </w:div>
    <w:div w:id="1579241765">
      <w:bodyDiv w:val="1"/>
      <w:marLeft w:val="0"/>
      <w:marRight w:val="0"/>
      <w:marTop w:val="0"/>
      <w:marBottom w:val="0"/>
      <w:divBdr>
        <w:top w:val="none" w:sz="0" w:space="0" w:color="auto"/>
        <w:left w:val="none" w:sz="0" w:space="0" w:color="auto"/>
        <w:bottom w:val="none" w:sz="0" w:space="0" w:color="auto"/>
        <w:right w:val="none" w:sz="0" w:space="0" w:color="auto"/>
      </w:divBdr>
    </w:div>
    <w:div w:id="1596211647">
      <w:bodyDiv w:val="1"/>
      <w:marLeft w:val="0"/>
      <w:marRight w:val="0"/>
      <w:marTop w:val="0"/>
      <w:marBottom w:val="0"/>
      <w:divBdr>
        <w:top w:val="none" w:sz="0" w:space="0" w:color="auto"/>
        <w:left w:val="none" w:sz="0" w:space="0" w:color="auto"/>
        <w:bottom w:val="none" w:sz="0" w:space="0" w:color="auto"/>
        <w:right w:val="none" w:sz="0" w:space="0" w:color="auto"/>
      </w:divBdr>
    </w:div>
    <w:div w:id="1597322235">
      <w:bodyDiv w:val="1"/>
      <w:marLeft w:val="0"/>
      <w:marRight w:val="0"/>
      <w:marTop w:val="0"/>
      <w:marBottom w:val="0"/>
      <w:divBdr>
        <w:top w:val="none" w:sz="0" w:space="0" w:color="auto"/>
        <w:left w:val="none" w:sz="0" w:space="0" w:color="auto"/>
        <w:bottom w:val="none" w:sz="0" w:space="0" w:color="auto"/>
        <w:right w:val="none" w:sz="0" w:space="0" w:color="auto"/>
      </w:divBdr>
    </w:div>
    <w:div w:id="1628270498">
      <w:bodyDiv w:val="1"/>
      <w:marLeft w:val="0"/>
      <w:marRight w:val="0"/>
      <w:marTop w:val="0"/>
      <w:marBottom w:val="0"/>
      <w:divBdr>
        <w:top w:val="none" w:sz="0" w:space="0" w:color="auto"/>
        <w:left w:val="none" w:sz="0" w:space="0" w:color="auto"/>
        <w:bottom w:val="none" w:sz="0" w:space="0" w:color="auto"/>
        <w:right w:val="none" w:sz="0" w:space="0" w:color="auto"/>
      </w:divBdr>
    </w:div>
    <w:div w:id="1673603059">
      <w:bodyDiv w:val="1"/>
      <w:marLeft w:val="0"/>
      <w:marRight w:val="0"/>
      <w:marTop w:val="0"/>
      <w:marBottom w:val="0"/>
      <w:divBdr>
        <w:top w:val="none" w:sz="0" w:space="0" w:color="auto"/>
        <w:left w:val="none" w:sz="0" w:space="0" w:color="auto"/>
        <w:bottom w:val="none" w:sz="0" w:space="0" w:color="auto"/>
        <w:right w:val="none" w:sz="0" w:space="0" w:color="auto"/>
      </w:divBdr>
    </w:div>
    <w:div w:id="1691492605">
      <w:bodyDiv w:val="1"/>
      <w:marLeft w:val="0"/>
      <w:marRight w:val="0"/>
      <w:marTop w:val="0"/>
      <w:marBottom w:val="0"/>
      <w:divBdr>
        <w:top w:val="none" w:sz="0" w:space="0" w:color="auto"/>
        <w:left w:val="none" w:sz="0" w:space="0" w:color="auto"/>
        <w:bottom w:val="none" w:sz="0" w:space="0" w:color="auto"/>
        <w:right w:val="none" w:sz="0" w:space="0" w:color="auto"/>
      </w:divBdr>
    </w:div>
    <w:div w:id="1720279989">
      <w:bodyDiv w:val="1"/>
      <w:marLeft w:val="0"/>
      <w:marRight w:val="0"/>
      <w:marTop w:val="0"/>
      <w:marBottom w:val="0"/>
      <w:divBdr>
        <w:top w:val="none" w:sz="0" w:space="0" w:color="auto"/>
        <w:left w:val="none" w:sz="0" w:space="0" w:color="auto"/>
        <w:bottom w:val="none" w:sz="0" w:space="0" w:color="auto"/>
        <w:right w:val="none" w:sz="0" w:space="0" w:color="auto"/>
      </w:divBdr>
    </w:div>
    <w:div w:id="1837646469">
      <w:bodyDiv w:val="1"/>
      <w:marLeft w:val="0"/>
      <w:marRight w:val="0"/>
      <w:marTop w:val="0"/>
      <w:marBottom w:val="0"/>
      <w:divBdr>
        <w:top w:val="none" w:sz="0" w:space="0" w:color="auto"/>
        <w:left w:val="none" w:sz="0" w:space="0" w:color="auto"/>
        <w:bottom w:val="none" w:sz="0" w:space="0" w:color="auto"/>
        <w:right w:val="none" w:sz="0" w:space="0" w:color="auto"/>
      </w:divBdr>
    </w:div>
    <w:div w:id="1907182554">
      <w:bodyDiv w:val="1"/>
      <w:marLeft w:val="0"/>
      <w:marRight w:val="0"/>
      <w:marTop w:val="0"/>
      <w:marBottom w:val="0"/>
      <w:divBdr>
        <w:top w:val="none" w:sz="0" w:space="0" w:color="auto"/>
        <w:left w:val="none" w:sz="0" w:space="0" w:color="auto"/>
        <w:bottom w:val="none" w:sz="0" w:space="0" w:color="auto"/>
        <w:right w:val="none" w:sz="0" w:space="0" w:color="auto"/>
      </w:divBdr>
    </w:div>
    <w:div w:id="1985700740">
      <w:bodyDiv w:val="1"/>
      <w:marLeft w:val="0"/>
      <w:marRight w:val="0"/>
      <w:marTop w:val="0"/>
      <w:marBottom w:val="0"/>
      <w:divBdr>
        <w:top w:val="none" w:sz="0" w:space="0" w:color="auto"/>
        <w:left w:val="none" w:sz="0" w:space="0" w:color="auto"/>
        <w:bottom w:val="none" w:sz="0" w:space="0" w:color="auto"/>
        <w:right w:val="none" w:sz="0" w:space="0" w:color="auto"/>
      </w:divBdr>
    </w:div>
    <w:div w:id="1995603795">
      <w:bodyDiv w:val="1"/>
      <w:marLeft w:val="0"/>
      <w:marRight w:val="0"/>
      <w:marTop w:val="0"/>
      <w:marBottom w:val="0"/>
      <w:divBdr>
        <w:top w:val="none" w:sz="0" w:space="0" w:color="auto"/>
        <w:left w:val="none" w:sz="0" w:space="0" w:color="auto"/>
        <w:bottom w:val="none" w:sz="0" w:space="0" w:color="auto"/>
        <w:right w:val="none" w:sz="0" w:space="0" w:color="auto"/>
      </w:divBdr>
    </w:div>
    <w:div w:id="2104036069">
      <w:bodyDiv w:val="1"/>
      <w:marLeft w:val="0"/>
      <w:marRight w:val="0"/>
      <w:marTop w:val="0"/>
      <w:marBottom w:val="0"/>
      <w:divBdr>
        <w:top w:val="none" w:sz="0" w:space="0" w:color="auto"/>
        <w:left w:val="none" w:sz="0" w:space="0" w:color="auto"/>
        <w:bottom w:val="none" w:sz="0" w:space="0" w:color="auto"/>
        <w:right w:val="none" w:sz="0" w:space="0" w:color="auto"/>
      </w:divBdr>
    </w:div>
    <w:div w:id="2113284627">
      <w:bodyDiv w:val="1"/>
      <w:marLeft w:val="0"/>
      <w:marRight w:val="0"/>
      <w:marTop w:val="0"/>
      <w:marBottom w:val="0"/>
      <w:divBdr>
        <w:top w:val="none" w:sz="0" w:space="0" w:color="auto"/>
        <w:left w:val="none" w:sz="0" w:space="0" w:color="auto"/>
        <w:bottom w:val="none" w:sz="0" w:space="0" w:color="auto"/>
        <w:right w:val="none" w:sz="0" w:space="0" w:color="auto"/>
      </w:divBdr>
    </w:div>
    <w:div w:id="2129659725">
      <w:bodyDiv w:val="1"/>
      <w:marLeft w:val="0"/>
      <w:marRight w:val="0"/>
      <w:marTop w:val="0"/>
      <w:marBottom w:val="0"/>
      <w:divBdr>
        <w:top w:val="none" w:sz="0" w:space="0" w:color="auto"/>
        <w:left w:val="none" w:sz="0" w:space="0" w:color="auto"/>
        <w:bottom w:val="none" w:sz="0" w:space="0" w:color="auto"/>
        <w:right w:val="none" w:sz="0" w:space="0" w:color="auto"/>
      </w:divBdr>
    </w:div>
    <w:div w:id="214342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eader" Target="header3.xml"/><Relationship Id="rId26" Type="http://schemas.openxmlformats.org/officeDocument/2006/relationships/diagramQuickStyle" Target="diagrams/quickStyle1.xml"/><Relationship Id="rId39" Type="http://schemas.openxmlformats.org/officeDocument/2006/relationships/hyperlink" Target="mailto:zandile@elidz.co.za" TargetMode="External"/><Relationship Id="rId21" Type="http://schemas.openxmlformats.org/officeDocument/2006/relationships/header" Target="header5.xml"/><Relationship Id="rId34" Type="http://schemas.openxmlformats.org/officeDocument/2006/relationships/diagramData" Target="diagrams/data3.xml"/><Relationship Id="rId42" Type="http://schemas.openxmlformats.org/officeDocument/2006/relationships/header" Target="header9.xml"/><Relationship Id="rId47" Type="http://schemas.openxmlformats.org/officeDocument/2006/relationships/header" Target="header12.xml"/><Relationship Id="rId50" Type="http://schemas.openxmlformats.org/officeDocument/2006/relationships/header" Target="header13.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diagramData" Target="diagrams/data2.xml"/><Relationship Id="rId11" Type="http://schemas.openxmlformats.org/officeDocument/2006/relationships/footnotes" Target="footnotes.xml"/><Relationship Id="rId24" Type="http://schemas.openxmlformats.org/officeDocument/2006/relationships/diagramData" Target="diagrams/data1.xml"/><Relationship Id="rId32" Type="http://schemas.openxmlformats.org/officeDocument/2006/relationships/diagramColors" Target="diagrams/colors2.xml"/><Relationship Id="rId37" Type="http://schemas.openxmlformats.org/officeDocument/2006/relationships/diagramColors" Target="diagrams/colors3.xml"/><Relationship Id="rId40" Type="http://schemas.openxmlformats.org/officeDocument/2006/relationships/header" Target="header8.xml"/><Relationship Id="rId45" Type="http://schemas.openxmlformats.org/officeDocument/2006/relationships/header" Target="header11.xml"/><Relationship Id="rId53"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19" Type="http://schemas.openxmlformats.org/officeDocument/2006/relationships/hyperlink" Target="mailto:zandile@elidz.co.za" TargetMode="External"/><Relationship Id="rId31" Type="http://schemas.openxmlformats.org/officeDocument/2006/relationships/diagramQuickStyle" Target="diagrams/quickStyle2.xml"/><Relationship Id="rId44" Type="http://schemas.openxmlformats.org/officeDocument/2006/relationships/header" Target="header10.xml"/><Relationship Id="rId52"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diagramColors" Target="diagrams/colors1.xml"/><Relationship Id="rId30" Type="http://schemas.openxmlformats.org/officeDocument/2006/relationships/diagramLayout" Target="diagrams/layout2.xml"/><Relationship Id="rId35" Type="http://schemas.openxmlformats.org/officeDocument/2006/relationships/diagramLayout" Target="diagrams/layout3.xml"/><Relationship Id="rId43" Type="http://schemas.openxmlformats.org/officeDocument/2006/relationships/footer" Target="footer4.xml"/><Relationship Id="rId48" Type="http://schemas.openxmlformats.org/officeDocument/2006/relationships/footer" Target="footer6.xml"/><Relationship Id="rId8" Type="http://schemas.openxmlformats.org/officeDocument/2006/relationships/styles" Target="styles.xml"/><Relationship Id="rId51" Type="http://schemas.openxmlformats.org/officeDocument/2006/relationships/footer" Target="footer7.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diagramLayout" Target="diagrams/layout1.xml"/><Relationship Id="rId33" Type="http://schemas.microsoft.com/office/2007/relationships/diagramDrawing" Target="diagrams/drawing2.xml"/><Relationship Id="rId38" Type="http://schemas.microsoft.com/office/2007/relationships/diagramDrawing" Target="diagrams/drawing3.xml"/><Relationship Id="rId46" Type="http://schemas.openxmlformats.org/officeDocument/2006/relationships/footer" Target="footer5.xml"/><Relationship Id="rId20" Type="http://schemas.openxmlformats.org/officeDocument/2006/relationships/header" Target="header4.xml"/><Relationship Id="rId41" Type="http://schemas.openxmlformats.org/officeDocument/2006/relationships/footer" Target="footer3.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1.xml"/><Relationship Id="rId23" Type="http://schemas.openxmlformats.org/officeDocument/2006/relationships/header" Target="header7.xml"/><Relationship Id="rId28" Type="http://schemas.microsoft.com/office/2007/relationships/diagramDrawing" Target="diagrams/drawing1.xml"/><Relationship Id="rId36" Type="http://schemas.openxmlformats.org/officeDocument/2006/relationships/diagramQuickStyle" Target="diagrams/quickStyle3.xml"/><Relationship Id="rId49" Type="http://schemas.openxmlformats.org/officeDocument/2006/relationships/hyperlink" Target="mailto:accounts@elidz.co.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DF941DE-0782-4FF4-9657-6AECF2742AD1}" type="doc">
      <dgm:prSet loTypeId="urn:microsoft.com/office/officeart/2005/8/layout/default" loCatId="list" qsTypeId="urn:microsoft.com/office/officeart/2005/8/quickstyle/simple2" qsCatId="simple" csTypeId="urn:microsoft.com/office/officeart/2005/8/colors/colorful1" csCatId="colorful" phldr="1"/>
      <dgm:spPr/>
      <dgm:t>
        <a:bodyPr/>
        <a:lstStyle/>
        <a:p>
          <a:endParaRPr lang="en-US"/>
        </a:p>
      </dgm:t>
    </dgm:pt>
    <dgm:pt modelId="{D39B01A4-6F5B-4A83-BAFF-A249225FBE65}">
      <dgm:prSet phldrT="[Text]"/>
      <dgm:spPr/>
      <dgm:t>
        <a:bodyPr/>
        <a:lstStyle/>
        <a:p>
          <a:r>
            <a:rPr lang="en-US"/>
            <a:t>Sector Development and Investment Promotion</a:t>
          </a:r>
        </a:p>
      </dgm:t>
    </dgm:pt>
    <dgm:pt modelId="{D900EC87-28A4-4560-9F90-14975DCA719A}" type="parTrans" cxnId="{F376733A-F43A-4AD6-8687-59EB67665743}">
      <dgm:prSet/>
      <dgm:spPr/>
      <dgm:t>
        <a:bodyPr/>
        <a:lstStyle/>
        <a:p>
          <a:endParaRPr lang="en-US"/>
        </a:p>
      </dgm:t>
    </dgm:pt>
    <dgm:pt modelId="{6845D76A-2229-4744-8792-EE3180CD92FE}" type="sibTrans" cxnId="{F376733A-F43A-4AD6-8687-59EB67665743}">
      <dgm:prSet/>
      <dgm:spPr/>
      <dgm:t>
        <a:bodyPr/>
        <a:lstStyle/>
        <a:p>
          <a:endParaRPr lang="en-US"/>
        </a:p>
      </dgm:t>
    </dgm:pt>
    <dgm:pt modelId="{D42D06F1-3395-430B-B55B-38EFA73400A2}">
      <dgm:prSet/>
      <dgm:spPr/>
      <dgm:t>
        <a:bodyPr/>
        <a:lstStyle/>
        <a:p>
          <a:r>
            <a:rPr lang="en-US"/>
            <a:t>Project Management: Industrial Development</a:t>
          </a:r>
        </a:p>
      </dgm:t>
    </dgm:pt>
    <dgm:pt modelId="{0978F69D-08B6-43B5-958C-7A5DC251D99E}" type="parTrans" cxnId="{14622A4F-8022-4C13-A416-DE3478D6C91F}">
      <dgm:prSet/>
      <dgm:spPr/>
      <dgm:t>
        <a:bodyPr/>
        <a:lstStyle/>
        <a:p>
          <a:endParaRPr lang="en-US"/>
        </a:p>
      </dgm:t>
    </dgm:pt>
    <dgm:pt modelId="{05FF6A40-81FB-4578-8277-E566838A0DB1}" type="sibTrans" cxnId="{14622A4F-8022-4C13-A416-DE3478D6C91F}">
      <dgm:prSet/>
      <dgm:spPr/>
      <dgm:t>
        <a:bodyPr/>
        <a:lstStyle/>
        <a:p>
          <a:endParaRPr lang="en-US"/>
        </a:p>
      </dgm:t>
    </dgm:pt>
    <dgm:pt modelId="{A588E891-B399-4FBE-A4CE-FCDF2EBECBBB}">
      <dgm:prSet/>
      <dgm:spPr/>
      <dgm:t>
        <a:bodyPr/>
        <a:lstStyle/>
        <a:p>
          <a:r>
            <a:rPr lang="en-US"/>
            <a:t>Industrial Innovation and Competitiveness</a:t>
          </a:r>
        </a:p>
      </dgm:t>
    </dgm:pt>
    <dgm:pt modelId="{596F96B9-5B3B-4771-9DCE-2F85995386ED}" type="parTrans" cxnId="{A4112B6F-376B-42B7-9FC2-F75B26CACC38}">
      <dgm:prSet/>
      <dgm:spPr/>
      <dgm:t>
        <a:bodyPr/>
        <a:lstStyle/>
        <a:p>
          <a:endParaRPr lang="en-US"/>
        </a:p>
      </dgm:t>
    </dgm:pt>
    <dgm:pt modelId="{18CDA03D-E38E-41B0-A9C5-CCAA18F9B842}" type="sibTrans" cxnId="{A4112B6F-376B-42B7-9FC2-F75B26CACC38}">
      <dgm:prSet/>
      <dgm:spPr/>
      <dgm:t>
        <a:bodyPr/>
        <a:lstStyle/>
        <a:p>
          <a:endParaRPr lang="en-US"/>
        </a:p>
      </dgm:t>
    </dgm:pt>
    <dgm:pt modelId="{BC5C6A48-321B-4588-B032-B5F10D7FBCB7}">
      <dgm:prSet/>
      <dgm:spPr/>
      <dgm:t>
        <a:bodyPr/>
        <a:lstStyle/>
        <a:p>
          <a:r>
            <a:rPr lang="en-US"/>
            <a:t>Sector Skills Development</a:t>
          </a:r>
        </a:p>
      </dgm:t>
    </dgm:pt>
    <dgm:pt modelId="{D31ADF1B-4C7C-4877-B1F1-AF34B2E12899}" type="parTrans" cxnId="{23F4B2D3-4276-4F5A-A3C0-0CBC4AB3128B}">
      <dgm:prSet/>
      <dgm:spPr/>
      <dgm:t>
        <a:bodyPr/>
        <a:lstStyle/>
        <a:p>
          <a:endParaRPr lang="en-US"/>
        </a:p>
      </dgm:t>
    </dgm:pt>
    <dgm:pt modelId="{740D39C7-E971-4867-90E4-98B50EF8BA57}" type="sibTrans" cxnId="{23F4B2D3-4276-4F5A-A3C0-0CBC4AB3128B}">
      <dgm:prSet/>
      <dgm:spPr/>
      <dgm:t>
        <a:bodyPr/>
        <a:lstStyle/>
        <a:p>
          <a:endParaRPr lang="en-US"/>
        </a:p>
      </dgm:t>
    </dgm:pt>
    <dgm:pt modelId="{43C01B05-4D8D-428F-A204-965E80133094}">
      <dgm:prSet/>
      <dgm:spPr/>
      <dgm:t>
        <a:bodyPr/>
        <a:lstStyle/>
        <a:p>
          <a:r>
            <a:rPr lang="en-US"/>
            <a:t>Laboratory Services</a:t>
          </a:r>
        </a:p>
      </dgm:t>
    </dgm:pt>
    <dgm:pt modelId="{C9CB2746-D343-43B0-AACC-BD867C78E704}" type="parTrans" cxnId="{5EFC01F4-B70A-4FB9-A5BC-B75ABA18C54E}">
      <dgm:prSet/>
      <dgm:spPr/>
      <dgm:t>
        <a:bodyPr/>
        <a:lstStyle/>
        <a:p>
          <a:endParaRPr lang="en-US"/>
        </a:p>
      </dgm:t>
    </dgm:pt>
    <dgm:pt modelId="{4307165F-4212-47D8-BC47-DC482581BCAC}" type="sibTrans" cxnId="{5EFC01F4-B70A-4FB9-A5BC-B75ABA18C54E}">
      <dgm:prSet/>
      <dgm:spPr/>
      <dgm:t>
        <a:bodyPr/>
        <a:lstStyle/>
        <a:p>
          <a:endParaRPr lang="en-US"/>
        </a:p>
      </dgm:t>
    </dgm:pt>
    <dgm:pt modelId="{0917FAF3-DF94-495E-BACF-692EF9283F6B}">
      <dgm:prSet/>
      <dgm:spPr/>
      <dgm:t>
        <a:bodyPr/>
        <a:lstStyle/>
        <a:p>
          <a:r>
            <a:rPr lang="en-US"/>
            <a:t>Property Portfolio Management</a:t>
          </a:r>
        </a:p>
      </dgm:t>
    </dgm:pt>
    <dgm:pt modelId="{C98C9D56-2CFC-451B-95B0-FE7FF0A9965B}" type="parTrans" cxnId="{CB14E647-F01D-478F-AF16-81B12DE633FB}">
      <dgm:prSet/>
      <dgm:spPr/>
      <dgm:t>
        <a:bodyPr/>
        <a:lstStyle/>
        <a:p>
          <a:endParaRPr lang="en-ZA"/>
        </a:p>
      </dgm:t>
    </dgm:pt>
    <dgm:pt modelId="{8151AD21-BC37-42EE-96F9-CE444CB418CA}" type="sibTrans" cxnId="{CB14E647-F01D-478F-AF16-81B12DE633FB}">
      <dgm:prSet/>
      <dgm:spPr/>
      <dgm:t>
        <a:bodyPr/>
        <a:lstStyle/>
        <a:p>
          <a:endParaRPr lang="en-ZA"/>
        </a:p>
      </dgm:t>
    </dgm:pt>
    <dgm:pt modelId="{B9125FE7-8816-482E-B7FA-D832BEABA4C2}" type="pres">
      <dgm:prSet presAssocID="{BDF941DE-0782-4FF4-9657-6AECF2742AD1}" presName="diagram" presStyleCnt="0">
        <dgm:presLayoutVars>
          <dgm:dir/>
          <dgm:resizeHandles val="exact"/>
        </dgm:presLayoutVars>
      </dgm:prSet>
      <dgm:spPr/>
    </dgm:pt>
    <dgm:pt modelId="{30F08215-9B50-4C4C-80FD-C36807E19665}" type="pres">
      <dgm:prSet presAssocID="{D39B01A4-6F5B-4A83-BAFF-A249225FBE65}" presName="node" presStyleLbl="node1" presStyleIdx="0" presStyleCnt="6">
        <dgm:presLayoutVars>
          <dgm:bulletEnabled val="1"/>
        </dgm:presLayoutVars>
      </dgm:prSet>
      <dgm:spPr/>
    </dgm:pt>
    <dgm:pt modelId="{93A346DD-5A64-48BD-86EC-B126582ED54C}" type="pres">
      <dgm:prSet presAssocID="{6845D76A-2229-4744-8792-EE3180CD92FE}" presName="sibTrans" presStyleCnt="0"/>
      <dgm:spPr/>
    </dgm:pt>
    <dgm:pt modelId="{7D46099F-B01B-4FD2-91C9-578D5FA8E5B4}" type="pres">
      <dgm:prSet presAssocID="{D42D06F1-3395-430B-B55B-38EFA73400A2}" presName="node" presStyleLbl="node1" presStyleIdx="1" presStyleCnt="6">
        <dgm:presLayoutVars>
          <dgm:bulletEnabled val="1"/>
        </dgm:presLayoutVars>
      </dgm:prSet>
      <dgm:spPr/>
    </dgm:pt>
    <dgm:pt modelId="{F75B2A9C-1880-46BE-A656-27D309B1BC4C}" type="pres">
      <dgm:prSet presAssocID="{05FF6A40-81FB-4578-8277-E566838A0DB1}" presName="sibTrans" presStyleCnt="0"/>
      <dgm:spPr/>
    </dgm:pt>
    <dgm:pt modelId="{F54D6427-7C6A-43F9-A2D0-5ABB61E70F17}" type="pres">
      <dgm:prSet presAssocID="{A588E891-B399-4FBE-A4CE-FCDF2EBECBBB}" presName="node" presStyleLbl="node1" presStyleIdx="2" presStyleCnt="6">
        <dgm:presLayoutVars>
          <dgm:bulletEnabled val="1"/>
        </dgm:presLayoutVars>
      </dgm:prSet>
      <dgm:spPr/>
    </dgm:pt>
    <dgm:pt modelId="{11C24524-F628-4EC6-8EE5-F1214909B83B}" type="pres">
      <dgm:prSet presAssocID="{18CDA03D-E38E-41B0-A9C5-CCAA18F9B842}" presName="sibTrans" presStyleCnt="0"/>
      <dgm:spPr/>
    </dgm:pt>
    <dgm:pt modelId="{5C76D8B6-455B-4195-9770-492DC56C321F}" type="pres">
      <dgm:prSet presAssocID="{BC5C6A48-321B-4588-B032-B5F10D7FBCB7}" presName="node" presStyleLbl="node1" presStyleIdx="3" presStyleCnt="6" custScaleX="104152" custScaleY="116723">
        <dgm:presLayoutVars>
          <dgm:bulletEnabled val="1"/>
        </dgm:presLayoutVars>
      </dgm:prSet>
      <dgm:spPr/>
    </dgm:pt>
    <dgm:pt modelId="{FB87E08F-6A5D-4480-B87B-AF84463A5996}" type="pres">
      <dgm:prSet presAssocID="{740D39C7-E971-4867-90E4-98B50EF8BA57}" presName="sibTrans" presStyleCnt="0"/>
      <dgm:spPr/>
    </dgm:pt>
    <dgm:pt modelId="{9B87CEBA-ED53-4F46-9A43-7FFECA97E532}" type="pres">
      <dgm:prSet presAssocID="{43C01B05-4D8D-428F-A204-965E80133094}" presName="node" presStyleLbl="node1" presStyleIdx="4" presStyleCnt="6">
        <dgm:presLayoutVars>
          <dgm:bulletEnabled val="1"/>
        </dgm:presLayoutVars>
      </dgm:prSet>
      <dgm:spPr/>
    </dgm:pt>
    <dgm:pt modelId="{932B013C-D50D-494C-A1C7-95446D64A56B}" type="pres">
      <dgm:prSet presAssocID="{4307165F-4212-47D8-BC47-DC482581BCAC}" presName="sibTrans" presStyleCnt="0"/>
      <dgm:spPr/>
    </dgm:pt>
    <dgm:pt modelId="{80390F26-ED98-43AB-BE4C-41304225E0CB}" type="pres">
      <dgm:prSet presAssocID="{0917FAF3-DF94-495E-BACF-692EF9283F6B}" presName="node" presStyleLbl="node1" presStyleIdx="5" presStyleCnt="6" custScaleX="108653" custScaleY="97581" custLinFactNeighborX="-181" custLinFactNeighborY="-4155">
        <dgm:presLayoutVars>
          <dgm:bulletEnabled val="1"/>
        </dgm:presLayoutVars>
      </dgm:prSet>
      <dgm:spPr/>
    </dgm:pt>
  </dgm:ptLst>
  <dgm:cxnLst>
    <dgm:cxn modelId="{804BC219-584E-4487-991B-4439FD6EE896}" type="presOf" srcId="{43C01B05-4D8D-428F-A204-965E80133094}" destId="{9B87CEBA-ED53-4F46-9A43-7FFECA97E532}" srcOrd="0" destOrd="0" presId="urn:microsoft.com/office/officeart/2005/8/layout/default"/>
    <dgm:cxn modelId="{DE415829-7C21-40DB-B900-5FDA8B23B551}" type="presOf" srcId="{D42D06F1-3395-430B-B55B-38EFA73400A2}" destId="{7D46099F-B01B-4FD2-91C9-578D5FA8E5B4}" srcOrd="0" destOrd="0" presId="urn:microsoft.com/office/officeart/2005/8/layout/default"/>
    <dgm:cxn modelId="{F376733A-F43A-4AD6-8687-59EB67665743}" srcId="{BDF941DE-0782-4FF4-9657-6AECF2742AD1}" destId="{D39B01A4-6F5B-4A83-BAFF-A249225FBE65}" srcOrd="0" destOrd="0" parTransId="{D900EC87-28A4-4560-9F90-14975DCA719A}" sibTransId="{6845D76A-2229-4744-8792-EE3180CD92FE}"/>
    <dgm:cxn modelId="{CB14E647-F01D-478F-AF16-81B12DE633FB}" srcId="{BDF941DE-0782-4FF4-9657-6AECF2742AD1}" destId="{0917FAF3-DF94-495E-BACF-692EF9283F6B}" srcOrd="5" destOrd="0" parTransId="{C98C9D56-2CFC-451B-95B0-FE7FF0A9965B}" sibTransId="{8151AD21-BC37-42EE-96F9-CE444CB418CA}"/>
    <dgm:cxn modelId="{2967E248-DD38-409E-B0BC-22FA269EB016}" type="presOf" srcId="{BDF941DE-0782-4FF4-9657-6AECF2742AD1}" destId="{B9125FE7-8816-482E-B7FA-D832BEABA4C2}" srcOrd="0" destOrd="0" presId="urn:microsoft.com/office/officeart/2005/8/layout/default"/>
    <dgm:cxn modelId="{14622A4F-8022-4C13-A416-DE3478D6C91F}" srcId="{BDF941DE-0782-4FF4-9657-6AECF2742AD1}" destId="{D42D06F1-3395-430B-B55B-38EFA73400A2}" srcOrd="1" destOrd="0" parTransId="{0978F69D-08B6-43B5-958C-7A5DC251D99E}" sibTransId="{05FF6A40-81FB-4578-8277-E566838A0DB1}"/>
    <dgm:cxn modelId="{A4112B6F-376B-42B7-9FC2-F75B26CACC38}" srcId="{BDF941DE-0782-4FF4-9657-6AECF2742AD1}" destId="{A588E891-B399-4FBE-A4CE-FCDF2EBECBBB}" srcOrd="2" destOrd="0" parTransId="{596F96B9-5B3B-4771-9DCE-2F85995386ED}" sibTransId="{18CDA03D-E38E-41B0-A9C5-CCAA18F9B842}"/>
    <dgm:cxn modelId="{EA74BC74-A96B-480A-940A-F6FE59FE89B8}" type="presOf" srcId="{0917FAF3-DF94-495E-BACF-692EF9283F6B}" destId="{80390F26-ED98-43AB-BE4C-41304225E0CB}" srcOrd="0" destOrd="0" presId="urn:microsoft.com/office/officeart/2005/8/layout/default"/>
    <dgm:cxn modelId="{9D9C1C56-8934-41D3-9CCB-64BA15911352}" type="presOf" srcId="{D39B01A4-6F5B-4A83-BAFF-A249225FBE65}" destId="{30F08215-9B50-4C4C-80FD-C36807E19665}" srcOrd="0" destOrd="0" presId="urn:microsoft.com/office/officeart/2005/8/layout/default"/>
    <dgm:cxn modelId="{23F4B2D3-4276-4F5A-A3C0-0CBC4AB3128B}" srcId="{BDF941DE-0782-4FF4-9657-6AECF2742AD1}" destId="{BC5C6A48-321B-4588-B032-B5F10D7FBCB7}" srcOrd="3" destOrd="0" parTransId="{D31ADF1B-4C7C-4877-B1F1-AF34B2E12899}" sibTransId="{740D39C7-E971-4867-90E4-98B50EF8BA57}"/>
    <dgm:cxn modelId="{63BBF5D6-1B44-4086-BC2B-A8C903627613}" type="presOf" srcId="{BC5C6A48-321B-4588-B032-B5F10D7FBCB7}" destId="{5C76D8B6-455B-4195-9770-492DC56C321F}" srcOrd="0" destOrd="0" presId="urn:microsoft.com/office/officeart/2005/8/layout/default"/>
    <dgm:cxn modelId="{F03AA2DF-ACE0-49C5-BC3F-AE3F384D3AAB}" type="presOf" srcId="{A588E891-B399-4FBE-A4CE-FCDF2EBECBBB}" destId="{F54D6427-7C6A-43F9-A2D0-5ABB61E70F17}" srcOrd="0" destOrd="0" presId="urn:microsoft.com/office/officeart/2005/8/layout/default"/>
    <dgm:cxn modelId="{5EFC01F4-B70A-4FB9-A5BC-B75ABA18C54E}" srcId="{BDF941DE-0782-4FF4-9657-6AECF2742AD1}" destId="{43C01B05-4D8D-428F-A204-965E80133094}" srcOrd="4" destOrd="0" parTransId="{C9CB2746-D343-43B0-AACC-BD867C78E704}" sibTransId="{4307165F-4212-47D8-BC47-DC482581BCAC}"/>
    <dgm:cxn modelId="{0E83EC71-DD84-4C20-80A6-60AE593AC63B}" type="presParOf" srcId="{B9125FE7-8816-482E-B7FA-D832BEABA4C2}" destId="{30F08215-9B50-4C4C-80FD-C36807E19665}" srcOrd="0" destOrd="0" presId="urn:microsoft.com/office/officeart/2005/8/layout/default"/>
    <dgm:cxn modelId="{171B9338-6FC8-42AD-9D59-93683E4D10C0}" type="presParOf" srcId="{B9125FE7-8816-482E-B7FA-D832BEABA4C2}" destId="{93A346DD-5A64-48BD-86EC-B126582ED54C}" srcOrd="1" destOrd="0" presId="urn:microsoft.com/office/officeart/2005/8/layout/default"/>
    <dgm:cxn modelId="{C81240DC-A6FD-418F-AB30-083BB5BBFA67}" type="presParOf" srcId="{B9125FE7-8816-482E-B7FA-D832BEABA4C2}" destId="{7D46099F-B01B-4FD2-91C9-578D5FA8E5B4}" srcOrd="2" destOrd="0" presId="urn:microsoft.com/office/officeart/2005/8/layout/default"/>
    <dgm:cxn modelId="{A51598B9-CE77-4843-9318-39C0F1BD0B4E}" type="presParOf" srcId="{B9125FE7-8816-482E-B7FA-D832BEABA4C2}" destId="{F75B2A9C-1880-46BE-A656-27D309B1BC4C}" srcOrd="3" destOrd="0" presId="urn:microsoft.com/office/officeart/2005/8/layout/default"/>
    <dgm:cxn modelId="{7E6430D5-A753-449A-8597-92C090919860}" type="presParOf" srcId="{B9125FE7-8816-482E-B7FA-D832BEABA4C2}" destId="{F54D6427-7C6A-43F9-A2D0-5ABB61E70F17}" srcOrd="4" destOrd="0" presId="urn:microsoft.com/office/officeart/2005/8/layout/default"/>
    <dgm:cxn modelId="{5909275D-3801-4867-82E7-53C2F485AE2A}" type="presParOf" srcId="{B9125FE7-8816-482E-B7FA-D832BEABA4C2}" destId="{11C24524-F628-4EC6-8EE5-F1214909B83B}" srcOrd="5" destOrd="0" presId="urn:microsoft.com/office/officeart/2005/8/layout/default"/>
    <dgm:cxn modelId="{AD784A8B-6CBF-4C30-9512-288EA27C4F11}" type="presParOf" srcId="{B9125FE7-8816-482E-B7FA-D832BEABA4C2}" destId="{5C76D8B6-455B-4195-9770-492DC56C321F}" srcOrd="6" destOrd="0" presId="urn:microsoft.com/office/officeart/2005/8/layout/default"/>
    <dgm:cxn modelId="{46A6E9FB-DC81-4C85-8370-33E3247741EF}" type="presParOf" srcId="{B9125FE7-8816-482E-B7FA-D832BEABA4C2}" destId="{FB87E08F-6A5D-4480-B87B-AF84463A5996}" srcOrd="7" destOrd="0" presId="urn:microsoft.com/office/officeart/2005/8/layout/default"/>
    <dgm:cxn modelId="{33C6FC92-A67E-4653-B374-589C538EEBF2}" type="presParOf" srcId="{B9125FE7-8816-482E-B7FA-D832BEABA4C2}" destId="{9B87CEBA-ED53-4F46-9A43-7FFECA97E532}" srcOrd="8" destOrd="0" presId="urn:microsoft.com/office/officeart/2005/8/layout/default"/>
    <dgm:cxn modelId="{D2F7D2AB-1F71-4D9E-B177-C205F61B13ED}" type="presParOf" srcId="{B9125FE7-8816-482E-B7FA-D832BEABA4C2}" destId="{932B013C-D50D-494C-A1C7-95446D64A56B}" srcOrd="9" destOrd="0" presId="urn:microsoft.com/office/officeart/2005/8/layout/default"/>
    <dgm:cxn modelId="{7BE5C247-E6AC-490E-8150-516FB19BBB67}" type="presParOf" srcId="{B9125FE7-8816-482E-B7FA-D832BEABA4C2}" destId="{80390F26-ED98-43AB-BE4C-41304225E0CB}" srcOrd="10" destOrd="0" presId="urn:microsoft.com/office/officeart/2005/8/layout/default"/>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0A56623-EC25-492D-8128-436235AA3D6B}" type="doc">
      <dgm:prSet loTypeId="urn:microsoft.com/office/officeart/2005/8/layout/default" loCatId="list" qsTypeId="urn:microsoft.com/office/officeart/2005/8/quickstyle/simple2" qsCatId="simple" csTypeId="urn:microsoft.com/office/officeart/2005/8/colors/colorful1" csCatId="colorful" phldr="1"/>
      <dgm:spPr/>
      <dgm:t>
        <a:bodyPr/>
        <a:lstStyle/>
        <a:p>
          <a:endParaRPr lang="en-US"/>
        </a:p>
      </dgm:t>
    </dgm:pt>
    <dgm:pt modelId="{5606636F-EEBA-4DB0-9A92-DAE3BC017893}">
      <dgm:prSet phldrT="[Text]" custT="1"/>
      <dgm:spPr/>
      <dgm:t>
        <a:bodyPr/>
        <a:lstStyle/>
        <a:p>
          <a:r>
            <a:rPr lang="en-US" sz="1100"/>
            <a:t>Maintenance and Facilities Management</a:t>
          </a:r>
        </a:p>
      </dgm:t>
    </dgm:pt>
    <dgm:pt modelId="{2A51D1D1-C54C-43B0-9211-6F6D1351B0C4}" type="parTrans" cxnId="{4F3284FC-5D91-4ED3-9787-1A7C3F34FE5D}">
      <dgm:prSet/>
      <dgm:spPr/>
      <dgm:t>
        <a:bodyPr/>
        <a:lstStyle/>
        <a:p>
          <a:endParaRPr lang="en-US"/>
        </a:p>
      </dgm:t>
    </dgm:pt>
    <dgm:pt modelId="{EB68DF44-23C9-47EF-BB90-35141932B8C0}" type="sibTrans" cxnId="{4F3284FC-5D91-4ED3-9787-1A7C3F34FE5D}">
      <dgm:prSet/>
      <dgm:spPr/>
      <dgm:t>
        <a:bodyPr/>
        <a:lstStyle/>
        <a:p>
          <a:endParaRPr lang="en-US"/>
        </a:p>
      </dgm:t>
    </dgm:pt>
    <dgm:pt modelId="{39D339D6-94D8-43B0-B948-598F7813FCA9}">
      <dgm:prSet custT="1"/>
      <dgm:spPr/>
      <dgm:t>
        <a:bodyPr/>
        <a:lstStyle/>
        <a:p>
          <a:pPr algn="ctr"/>
          <a:r>
            <a:rPr lang="en-US" sz="1100"/>
            <a:t>Investor Support Services</a:t>
          </a:r>
        </a:p>
      </dgm:t>
    </dgm:pt>
    <dgm:pt modelId="{FE4300E8-AE5F-4B20-812A-3C67418BCD51}" type="parTrans" cxnId="{28300705-ADB7-4FAF-8126-270A80509938}">
      <dgm:prSet/>
      <dgm:spPr/>
      <dgm:t>
        <a:bodyPr/>
        <a:lstStyle/>
        <a:p>
          <a:endParaRPr lang="en-US"/>
        </a:p>
      </dgm:t>
    </dgm:pt>
    <dgm:pt modelId="{8698C8B1-F647-41FB-9F44-C2CE5C8FBAB8}" type="sibTrans" cxnId="{28300705-ADB7-4FAF-8126-270A80509938}">
      <dgm:prSet/>
      <dgm:spPr/>
      <dgm:t>
        <a:bodyPr/>
        <a:lstStyle/>
        <a:p>
          <a:endParaRPr lang="en-US"/>
        </a:p>
      </dgm:t>
    </dgm:pt>
    <dgm:pt modelId="{1F04866C-5C30-4094-8F7F-7E609D9C64CA}" type="pres">
      <dgm:prSet presAssocID="{A0A56623-EC25-492D-8128-436235AA3D6B}" presName="diagram" presStyleCnt="0">
        <dgm:presLayoutVars>
          <dgm:dir/>
          <dgm:resizeHandles val="exact"/>
        </dgm:presLayoutVars>
      </dgm:prSet>
      <dgm:spPr/>
    </dgm:pt>
    <dgm:pt modelId="{7FE46079-0F20-4140-A187-BC98A9D3E044}" type="pres">
      <dgm:prSet presAssocID="{5606636F-EEBA-4DB0-9A92-DAE3BC017893}" presName="node" presStyleLbl="node1" presStyleIdx="0" presStyleCnt="2">
        <dgm:presLayoutVars>
          <dgm:bulletEnabled val="1"/>
        </dgm:presLayoutVars>
      </dgm:prSet>
      <dgm:spPr/>
    </dgm:pt>
    <dgm:pt modelId="{1F6FFE88-51B3-4B48-B03C-799A6A740E01}" type="pres">
      <dgm:prSet presAssocID="{EB68DF44-23C9-47EF-BB90-35141932B8C0}" presName="sibTrans" presStyleCnt="0"/>
      <dgm:spPr/>
    </dgm:pt>
    <dgm:pt modelId="{8B8E999C-C5D8-4C75-A654-F76B057225CA}" type="pres">
      <dgm:prSet presAssocID="{39D339D6-94D8-43B0-B948-598F7813FCA9}" presName="node" presStyleLbl="node1" presStyleIdx="1" presStyleCnt="2">
        <dgm:presLayoutVars>
          <dgm:bulletEnabled val="1"/>
        </dgm:presLayoutVars>
      </dgm:prSet>
      <dgm:spPr/>
    </dgm:pt>
  </dgm:ptLst>
  <dgm:cxnLst>
    <dgm:cxn modelId="{28300705-ADB7-4FAF-8126-270A80509938}" srcId="{A0A56623-EC25-492D-8128-436235AA3D6B}" destId="{39D339D6-94D8-43B0-B948-598F7813FCA9}" srcOrd="1" destOrd="0" parTransId="{FE4300E8-AE5F-4B20-812A-3C67418BCD51}" sibTransId="{8698C8B1-F647-41FB-9F44-C2CE5C8FBAB8}"/>
    <dgm:cxn modelId="{251BA518-03CA-415A-A130-B45B0B5989DD}" type="presOf" srcId="{A0A56623-EC25-492D-8128-436235AA3D6B}" destId="{1F04866C-5C30-4094-8F7F-7E609D9C64CA}" srcOrd="0" destOrd="0" presId="urn:microsoft.com/office/officeart/2005/8/layout/default"/>
    <dgm:cxn modelId="{C217E832-53D5-4DCF-A969-514F601C49AF}" type="presOf" srcId="{39D339D6-94D8-43B0-B948-598F7813FCA9}" destId="{8B8E999C-C5D8-4C75-A654-F76B057225CA}" srcOrd="0" destOrd="0" presId="urn:microsoft.com/office/officeart/2005/8/layout/default"/>
    <dgm:cxn modelId="{1953C675-1E59-42D1-B1EE-4A72D90C30C7}" type="presOf" srcId="{5606636F-EEBA-4DB0-9A92-DAE3BC017893}" destId="{7FE46079-0F20-4140-A187-BC98A9D3E044}" srcOrd="0" destOrd="0" presId="urn:microsoft.com/office/officeart/2005/8/layout/default"/>
    <dgm:cxn modelId="{4F3284FC-5D91-4ED3-9787-1A7C3F34FE5D}" srcId="{A0A56623-EC25-492D-8128-436235AA3D6B}" destId="{5606636F-EEBA-4DB0-9A92-DAE3BC017893}" srcOrd="0" destOrd="0" parTransId="{2A51D1D1-C54C-43B0-9211-6F6D1351B0C4}" sibTransId="{EB68DF44-23C9-47EF-BB90-35141932B8C0}"/>
    <dgm:cxn modelId="{3738FC12-F0F0-43E6-92FC-9BBB34994E2A}" type="presParOf" srcId="{1F04866C-5C30-4094-8F7F-7E609D9C64CA}" destId="{7FE46079-0F20-4140-A187-BC98A9D3E044}" srcOrd="0" destOrd="0" presId="urn:microsoft.com/office/officeart/2005/8/layout/default"/>
    <dgm:cxn modelId="{292876A3-1282-4F24-8BC7-40A2C0F5298D}" type="presParOf" srcId="{1F04866C-5C30-4094-8F7F-7E609D9C64CA}" destId="{1F6FFE88-51B3-4B48-B03C-799A6A740E01}" srcOrd="1" destOrd="0" presId="urn:microsoft.com/office/officeart/2005/8/layout/default"/>
    <dgm:cxn modelId="{7D6FC536-AA9C-4203-B572-8C0873DA5436}" type="presParOf" srcId="{1F04866C-5C30-4094-8F7F-7E609D9C64CA}" destId="{8B8E999C-C5D8-4C75-A654-F76B057225CA}" srcOrd="2" destOrd="0" presId="urn:microsoft.com/office/officeart/2005/8/layout/default"/>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41AEECE-3F81-46CA-948F-99874DE033D9}" type="doc">
      <dgm:prSet loTypeId="urn:microsoft.com/office/officeart/2005/8/layout/default" loCatId="list" qsTypeId="urn:microsoft.com/office/officeart/2005/8/quickstyle/simple2" qsCatId="simple" csTypeId="urn:microsoft.com/office/officeart/2005/8/colors/colorful1" csCatId="colorful" phldr="1"/>
      <dgm:spPr/>
      <dgm:t>
        <a:bodyPr/>
        <a:lstStyle/>
        <a:p>
          <a:endParaRPr lang="en-US"/>
        </a:p>
      </dgm:t>
    </dgm:pt>
    <dgm:pt modelId="{44ABE369-E821-4A6F-8ABB-4B87AA8DFF29}">
      <dgm:prSet phldrT="[Text]" custT="1"/>
      <dgm:spPr>
        <a:solidFill>
          <a:schemeClr val="accent6"/>
        </a:solidFill>
      </dgm:spPr>
      <dgm:t>
        <a:bodyPr/>
        <a:lstStyle/>
        <a:p>
          <a:r>
            <a:rPr lang="en-US" sz="1050"/>
            <a:t>Corporate Strategy and Planning</a:t>
          </a:r>
        </a:p>
      </dgm:t>
    </dgm:pt>
    <dgm:pt modelId="{10CA819A-35B9-4189-B5CE-833790D8707E}" type="parTrans" cxnId="{E217ADE1-64BA-4135-AFE2-A5841053EB32}">
      <dgm:prSet/>
      <dgm:spPr/>
      <dgm:t>
        <a:bodyPr/>
        <a:lstStyle/>
        <a:p>
          <a:endParaRPr lang="en-US"/>
        </a:p>
      </dgm:t>
    </dgm:pt>
    <dgm:pt modelId="{5CBBB064-BC8B-4482-B9B8-32CEC01029B9}" type="sibTrans" cxnId="{E217ADE1-64BA-4135-AFE2-A5841053EB32}">
      <dgm:prSet/>
      <dgm:spPr/>
      <dgm:t>
        <a:bodyPr/>
        <a:lstStyle/>
        <a:p>
          <a:endParaRPr lang="en-US"/>
        </a:p>
      </dgm:t>
    </dgm:pt>
    <dgm:pt modelId="{38F16D60-C441-4E51-9AD0-3EA990727773}">
      <dgm:prSet custT="1"/>
      <dgm:spPr>
        <a:solidFill>
          <a:schemeClr val="accent6"/>
        </a:solidFill>
      </dgm:spPr>
      <dgm:t>
        <a:bodyPr/>
        <a:lstStyle/>
        <a:p>
          <a:r>
            <a:rPr lang="en-US" sz="1050"/>
            <a:t>Research</a:t>
          </a:r>
        </a:p>
      </dgm:t>
    </dgm:pt>
    <dgm:pt modelId="{5FA1E0D2-45E3-409C-9598-61CFADDFB2E5}" type="parTrans" cxnId="{A4E5908E-148D-4160-991B-C701634F1F98}">
      <dgm:prSet/>
      <dgm:spPr/>
      <dgm:t>
        <a:bodyPr/>
        <a:lstStyle/>
        <a:p>
          <a:endParaRPr lang="en-US"/>
        </a:p>
      </dgm:t>
    </dgm:pt>
    <dgm:pt modelId="{1F593683-9987-4886-A03E-4735C33C97D3}" type="sibTrans" cxnId="{A4E5908E-148D-4160-991B-C701634F1F98}">
      <dgm:prSet/>
      <dgm:spPr/>
      <dgm:t>
        <a:bodyPr/>
        <a:lstStyle/>
        <a:p>
          <a:endParaRPr lang="en-US"/>
        </a:p>
      </dgm:t>
    </dgm:pt>
    <dgm:pt modelId="{B192B2C6-3344-4724-B0B0-9B0E8B71A382}">
      <dgm:prSet custT="1"/>
      <dgm:spPr>
        <a:solidFill>
          <a:schemeClr val="accent6"/>
        </a:solidFill>
      </dgm:spPr>
      <dgm:t>
        <a:bodyPr/>
        <a:lstStyle/>
        <a:p>
          <a:r>
            <a:rPr lang="en-US" sz="1050"/>
            <a:t>Programme Portfolio Management</a:t>
          </a:r>
        </a:p>
      </dgm:t>
    </dgm:pt>
    <dgm:pt modelId="{D6884C0C-B73D-4DE7-9B01-4F005561488E}" type="parTrans" cxnId="{354F833B-2C64-424F-AD9A-AE8057CA7993}">
      <dgm:prSet/>
      <dgm:spPr/>
      <dgm:t>
        <a:bodyPr/>
        <a:lstStyle/>
        <a:p>
          <a:endParaRPr lang="en-US"/>
        </a:p>
      </dgm:t>
    </dgm:pt>
    <dgm:pt modelId="{614F3DB5-40B2-4724-B5E2-17EDBBD9EA19}" type="sibTrans" cxnId="{354F833B-2C64-424F-AD9A-AE8057CA7993}">
      <dgm:prSet/>
      <dgm:spPr/>
      <dgm:t>
        <a:bodyPr/>
        <a:lstStyle/>
        <a:p>
          <a:endParaRPr lang="en-US"/>
        </a:p>
      </dgm:t>
    </dgm:pt>
    <dgm:pt modelId="{49E085BD-A823-458A-8D97-2F6155C9F1D0}">
      <dgm:prSet custT="1"/>
      <dgm:spPr>
        <a:solidFill>
          <a:schemeClr val="accent6"/>
        </a:solidFill>
      </dgm:spPr>
      <dgm:t>
        <a:bodyPr/>
        <a:lstStyle/>
        <a:p>
          <a:r>
            <a:rPr lang="en-US" sz="1050"/>
            <a:t>Performance Information Management</a:t>
          </a:r>
        </a:p>
      </dgm:t>
    </dgm:pt>
    <dgm:pt modelId="{733F200F-DA68-49F4-A0B4-9BC1A4CB8649}" type="parTrans" cxnId="{06B934AD-E9C9-4129-AB24-819C8E247A18}">
      <dgm:prSet/>
      <dgm:spPr/>
      <dgm:t>
        <a:bodyPr/>
        <a:lstStyle/>
        <a:p>
          <a:endParaRPr lang="en-US"/>
        </a:p>
      </dgm:t>
    </dgm:pt>
    <dgm:pt modelId="{C43D5A3E-5D8E-4D8F-B742-7749F87307C8}" type="sibTrans" cxnId="{06B934AD-E9C9-4129-AB24-819C8E247A18}">
      <dgm:prSet/>
      <dgm:spPr/>
      <dgm:t>
        <a:bodyPr/>
        <a:lstStyle/>
        <a:p>
          <a:endParaRPr lang="en-US"/>
        </a:p>
      </dgm:t>
    </dgm:pt>
    <dgm:pt modelId="{9120B906-31C5-449A-B5F2-40D475C36CFD}">
      <dgm:prSet custT="1"/>
      <dgm:spPr/>
      <dgm:t>
        <a:bodyPr/>
        <a:lstStyle/>
        <a:p>
          <a:r>
            <a:rPr lang="en-US" sz="1050"/>
            <a:t>Assurance (Risk)</a:t>
          </a:r>
        </a:p>
      </dgm:t>
    </dgm:pt>
    <dgm:pt modelId="{C25ED21C-F71D-4CCA-BE52-9EE3044ACC7A}" type="parTrans" cxnId="{4FB015BE-8D34-4B6D-A7C2-E7767F5D974B}">
      <dgm:prSet/>
      <dgm:spPr/>
      <dgm:t>
        <a:bodyPr/>
        <a:lstStyle/>
        <a:p>
          <a:endParaRPr lang="en-US"/>
        </a:p>
      </dgm:t>
    </dgm:pt>
    <dgm:pt modelId="{E0DF6164-565E-4B9B-B5AB-ADC5789B52C9}" type="sibTrans" cxnId="{4FB015BE-8D34-4B6D-A7C2-E7767F5D974B}">
      <dgm:prSet/>
      <dgm:spPr/>
      <dgm:t>
        <a:bodyPr/>
        <a:lstStyle/>
        <a:p>
          <a:endParaRPr lang="en-US"/>
        </a:p>
      </dgm:t>
    </dgm:pt>
    <dgm:pt modelId="{6E9967AF-32CD-4F08-9D73-63BDA4993542}">
      <dgm:prSet custT="1"/>
      <dgm:spPr>
        <a:solidFill>
          <a:schemeClr val="accent3"/>
        </a:solidFill>
      </dgm:spPr>
      <dgm:t>
        <a:bodyPr/>
        <a:lstStyle/>
        <a:p>
          <a:r>
            <a:rPr lang="en-US" sz="1050"/>
            <a:t>Legal Services</a:t>
          </a:r>
        </a:p>
      </dgm:t>
    </dgm:pt>
    <dgm:pt modelId="{79BEE0B4-C30F-4CA7-B8AE-2233AB63634A}" type="parTrans" cxnId="{59F205A5-5BCD-47F3-B7D9-AB2EF8C60911}">
      <dgm:prSet/>
      <dgm:spPr/>
      <dgm:t>
        <a:bodyPr/>
        <a:lstStyle/>
        <a:p>
          <a:endParaRPr lang="en-US"/>
        </a:p>
      </dgm:t>
    </dgm:pt>
    <dgm:pt modelId="{1E37185E-1AE2-4499-BD0F-962516B11C1E}" type="sibTrans" cxnId="{59F205A5-5BCD-47F3-B7D9-AB2EF8C60911}">
      <dgm:prSet/>
      <dgm:spPr/>
      <dgm:t>
        <a:bodyPr/>
        <a:lstStyle/>
        <a:p>
          <a:endParaRPr lang="en-US"/>
        </a:p>
      </dgm:t>
    </dgm:pt>
    <dgm:pt modelId="{D3A90CEC-C645-4434-A7A4-46DBFCEF3E39}">
      <dgm:prSet custT="1"/>
      <dgm:spPr/>
      <dgm:t>
        <a:bodyPr/>
        <a:lstStyle/>
        <a:p>
          <a:r>
            <a:rPr lang="en-US" sz="1050"/>
            <a:t>Safety, Health, Environmental and Quality Management</a:t>
          </a:r>
        </a:p>
      </dgm:t>
    </dgm:pt>
    <dgm:pt modelId="{6AD9E394-16E4-400B-A17F-25D44A84C61B}" type="parTrans" cxnId="{DE02CB9D-306F-4F3F-A008-CFB71D2106A7}">
      <dgm:prSet/>
      <dgm:spPr/>
      <dgm:t>
        <a:bodyPr/>
        <a:lstStyle/>
        <a:p>
          <a:endParaRPr lang="en-US"/>
        </a:p>
      </dgm:t>
    </dgm:pt>
    <dgm:pt modelId="{4FC17DEB-93E7-482D-AF5A-3F5949711BAD}" type="sibTrans" cxnId="{DE02CB9D-306F-4F3F-A008-CFB71D2106A7}">
      <dgm:prSet/>
      <dgm:spPr/>
      <dgm:t>
        <a:bodyPr/>
        <a:lstStyle/>
        <a:p>
          <a:endParaRPr lang="en-US"/>
        </a:p>
      </dgm:t>
    </dgm:pt>
    <dgm:pt modelId="{E3A8DA16-046A-44B3-90D1-29898AE7AEA1}">
      <dgm:prSet custT="1"/>
      <dgm:spPr>
        <a:solidFill>
          <a:schemeClr val="accent3"/>
        </a:solidFill>
      </dgm:spPr>
      <dgm:t>
        <a:bodyPr/>
        <a:lstStyle/>
        <a:p>
          <a:r>
            <a:rPr lang="en-US" sz="1050"/>
            <a:t>Corporate Communications and Marketing</a:t>
          </a:r>
        </a:p>
      </dgm:t>
    </dgm:pt>
    <dgm:pt modelId="{7BE55410-9AE2-4F89-8F49-8190E7CC6710}" type="parTrans" cxnId="{1F10181D-C93B-4868-B2D0-AF1825817C7D}">
      <dgm:prSet/>
      <dgm:spPr/>
      <dgm:t>
        <a:bodyPr/>
        <a:lstStyle/>
        <a:p>
          <a:endParaRPr lang="en-US"/>
        </a:p>
      </dgm:t>
    </dgm:pt>
    <dgm:pt modelId="{9B2003F1-4980-4BC8-B224-BFA2155B8252}" type="sibTrans" cxnId="{1F10181D-C93B-4868-B2D0-AF1825817C7D}">
      <dgm:prSet/>
      <dgm:spPr/>
      <dgm:t>
        <a:bodyPr/>
        <a:lstStyle/>
        <a:p>
          <a:endParaRPr lang="en-US"/>
        </a:p>
      </dgm:t>
    </dgm:pt>
    <dgm:pt modelId="{0F1F4920-1CC6-4528-92D7-B5AF851EEFC7}">
      <dgm:prSet custT="1"/>
      <dgm:spPr>
        <a:solidFill>
          <a:schemeClr val="accent3"/>
        </a:solidFill>
      </dgm:spPr>
      <dgm:t>
        <a:bodyPr/>
        <a:lstStyle/>
        <a:p>
          <a:r>
            <a:rPr lang="en-US" sz="1050"/>
            <a:t>Information Communication and Technology</a:t>
          </a:r>
        </a:p>
      </dgm:t>
    </dgm:pt>
    <dgm:pt modelId="{6BDBF028-8A1C-4621-87C4-7BC217FAB296}" type="parTrans" cxnId="{0BB82504-DA5E-4264-B46D-C49AAE64589A}">
      <dgm:prSet/>
      <dgm:spPr/>
      <dgm:t>
        <a:bodyPr/>
        <a:lstStyle/>
        <a:p>
          <a:endParaRPr lang="en-US"/>
        </a:p>
      </dgm:t>
    </dgm:pt>
    <dgm:pt modelId="{DD3504EC-1976-4376-8C09-8220ECD908BD}" type="sibTrans" cxnId="{0BB82504-DA5E-4264-B46D-C49AAE64589A}">
      <dgm:prSet/>
      <dgm:spPr/>
      <dgm:t>
        <a:bodyPr/>
        <a:lstStyle/>
        <a:p>
          <a:endParaRPr lang="en-US"/>
        </a:p>
      </dgm:t>
    </dgm:pt>
    <dgm:pt modelId="{3CFEF976-AD9C-48E2-9795-ED90A37509D6}">
      <dgm:prSet custT="1"/>
      <dgm:spPr>
        <a:solidFill>
          <a:schemeClr val="accent2"/>
        </a:solidFill>
      </dgm:spPr>
      <dgm:t>
        <a:bodyPr/>
        <a:lstStyle/>
        <a:p>
          <a:r>
            <a:rPr lang="en-US" sz="1050"/>
            <a:t>Management and Cost Accounting</a:t>
          </a:r>
        </a:p>
      </dgm:t>
    </dgm:pt>
    <dgm:pt modelId="{5490C959-9D91-4DE3-84C1-523B1BCB9ED7}" type="parTrans" cxnId="{32CA1502-9506-420C-B76F-A771DBE6D56E}">
      <dgm:prSet/>
      <dgm:spPr/>
      <dgm:t>
        <a:bodyPr/>
        <a:lstStyle/>
        <a:p>
          <a:endParaRPr lang="en-US"/>
        </a:p>
      </dgm:t>
    </dgm:pt>
    <dgm:pt modelId="{9BD4004E-D526-454D-AE88-7EA14D686F13}" type="sibTrans" cxnId="{32CA1502-9506-420C-B76F-A771DBE6D56E}">
      <dgm:prSet/>
      <dgm:spPr/>
      <dgm:t>
        <a:bodyPr/>
        <a:lstStyle/>
        <a:p>
          <a:endParaRPr lang="en-US"/>
        </a:p>
      </dgm:t>
    </dgm:pt>
    <dgm:pt modelId="{8DE0F23C-AE14-47F9-8615-278E52250A94}">
      <dgm:prSet custT="1"/>
      <dgm:spPr>
        <a:solidFill>
          <a:schemeClr val="accent2"/>
        </a:solidFill>
      </dgm:spPr>
      <dgm:t>
        <a:bodyPr/>
        <a:lstStyle/>
        <a:p>
          <a:r>
            <a:rPr lang="en-US" sz="1050"/>
            <a:t>Financial Management</a:t>
          </a:r>
        </a:p>
      </dgm:t>
    </dgm:pt>
    <dgm:pt modelId="{587042EE-442A-453B-A50B-ED7DB82B9A8F}" type="parTrans" cxnId="{708AE4D0-E71B-4D2D-A210-3F5032E76764}">
      <dgm:prSet/>
      <dgm:spPr/>
      <dgm:t>
        <a:bodyPr/>
        <a:lstStyle/>
        <a:p>
          <a:endParaRPr lang="en-US"/>
        </a:p>
      </dgm:t>
    </dgm:pt>
    <dgm:pt modelId="{1C7BA5AD-3C5B-44C7-A53D-C33BF33D2710}" type="sibTrans" cxnId="{708AE4D0-E71B-4D2D-A210-3F5032E76764}">
      <dgm:prSet/>
      <dgm:spPr/>
      <dgm:t>
        <a:bodyPr/>
        <a:lstStyle/>
        <a:p>
          <a:endParaRPr lang="en-US"/>
        </a:p>
      </dgm:t>
    </dgm:pt>
    <dgm:pt modelId="{31C6A113-88BE-466B-8720-7E3E6B51FCF0}">
      <dgm:prSet custT="1"/>
      <dgm:spPr>
        <a:solidFill>
          <a:schemeClr val="accent2"/>
        </a:solidFill>
      </dgm:spPr>
      <dgm:t>
        <a:bodyPr/>
        <a:lstStyle/>
        <a:p>
          <a:r>
            <a:rPr lang="en-US" sz="1050"/>
            <a:t>Supply Chain Management</a:t>
          </a:r>
        </a:p>
      </dgm:t>
    </dgm:pt>
    <dgm:pt modelId="{A42D894C-239C-48A7-8E2B-72852159F1DE}" type="parTrans" cxnId="{08C3BBAC-36A0-48E8-8BA8-8A4636A46A7A}">
      <dgm:prSet/>
      <dgm:spPr/>
      <dgm:t>
        <a:bodyPr/>
        <a:lstStyle/>
        <a:p>
          <a:endParaRPr lang="en-US"/>
        </a:p>
      </dgm:t>
    </dgm:pt>
    <dgm:pt modelId="{1F30E3B4-FEC3-4DB6-9860-9D788DD03B94}" type="sibTrans" cxnId="{08C3BBAC-36A0-48E8-8BA8-8A4636A46A7A}">
      <dgm:prSet/>
      <dgm:spPr/>
      <dgm:t>
        <a:bodyPr/>
        <a:lstStyle/>
        <a:p>
          <a:endParaRPr lang="en-US"/>
        </a:p>
      </dgm:t>
    </dgm:pt>
    <dgm:pt modelId="{F9631D45-674A-42A2-83BE-4D0FC9E41FCA}">
      <dgm:prSet custT="1"/>
      <dgm:spPr>
        <a:solidFill>
          <a:schemeClr val="accent2"/>
        </a:solidFill>
      </dgm:spPr>
      <dgm:t>
        <a:bodyPr/>
        <a:lstStyle/>
        <a:p>
          <a:r>
            <a:rPr lang="en-US" sz="1050"/>
            <a:t>Financial Control and Reporting</a:t>
          </a:r>
        </a:p>
      </dgm:t>
    </dgm:pt>
    <dgm:pt modelId="{8418493C-CFCE-42B6-BAD9-FEBD3A3D4291}" type="parTrans" cxnId="{FCAE2213-AF1C-4B90-85F7-35C521055827}">
      <dgm:prSet/>
      <dgm:spPr/>
      <dgm:t>
        <a:bodyPr/>
        <a:lstStyle/>
        <a:p>
          <a:endParaRPr lang="en-US"/>
        </a:p>
      </dgm:t>
    </dgm:pt>
    <dgm:pt modelId="{F560416E-D8E1-4C5E-A85C-D788B3E74DF7}" type="sibTrans" cxnId="{FCAE2213-AF1C-4B90-85F7-35C521055827}">
      <dgm:prSet/>
      <dgm:spPr/>
      <dgm:t>
        <a:bodyPr/>
        <a:lstStyle/>
        <a:p>
          <a:endParaRPr lang="en-US"/>
        </a:p>
      </dgm:t>
    </dgm:pt>
    <dgm:pt modelId="{32B921D7-9332-478B-BDEE-6DD7E61F0D27}">
      <dgm:prSet custT="1"/>
      <dgm:spPr>
        <a:solidFill>
          <a:schemeClr val="accent3"/>
        </a:solidFill>
      </dgm:spPr>
      <dgm:t>
        <a:bodyPr/>
        <a:lstStyle/>
        <a:p>
          <a:r>
            <a:rPr lang="en-US" sz="1050"/>
            <a:t>Records Management</a:t>
          </a:r>
        </a:p>
      </dgm:t>
    </dgm:pt>
    <dgm:pt modelId="{E683D5A3-EB70-4703-B2B8-37B331B4C56B}" type="parTrans" cxnId="{45654E66-4BEC-4334-AD95-ECDA8B56E77F}">
      <dgm:prSet/>
      <dgm:spPr/>
      <dgm:t>
        <a:bodyPr/>
        <a:lstStyle/>
        <a:p>
          <a:endParaRPr lang="en-US"/>
        </a:p>
      </dgm:t>
    </dgm:pt>
    <dgm:pt modelId="{10205948-27FE-4213-A933-BB6186D8F0BF}" type="sibTrans" cxnId="{45654E66-4BEC-4334-AD95-ECDA8B56E77F}">
      <dgm:prSet/>
      <dgm:spPr/>
      <dgm:t>
        <a:bodyPr/>
        <a:lstStyle/>
        <a:p>
          <a:endParaRPr lang="en-US"/>
        </a:p>
      </dgm:t>
    </dgm:pt>
    <dgm:pt modelId="{4EBBF83A-CF55-4E87-9ACE-F329B4C255BD}">
      <dgm:prSet custT="1"/>
      <dgm:spPr>
        <a:solidFill>
          <a:schemeClr val="accent3"/>
        </a:solidFill>
      </dgm:spPr>
      <dgm:t>
        <a:bodyPr/>
        <a:lstStyle/>
        <a:p>
          <a:r>
            <a:rPr lang="en-US" sz="1050"/>
            <a:t>Human Capital and Employee Relations</a:t>
          </a:r>
        </a:p>
      </dgm:t>
    </dgm:pt>
    <dgm:pt modelId="{70A01CC5-9C72-4D93-960A-9C83D1283038}" type="parTrans" cxnId="{A72B04DB-3467-4447-BD9C-4B4AD82277B2}">
      <dgm:prSet/>
      <dgm:spPr/>
      <dgm:t>
        <a:bodyPr/>
        <a:lstStyle/>
        <a:p>
          <a:endParaRPr lang="en-US"/>
        </a:p>
      </dgm:t>
    </dgm:pt>
    <dgm:pt modelId="{1A503A75-5F77-4078-9202-F6C02E14DAAE}" type="sibTrans" cxnId="{A72B04DB-3467-4447-BD9C-4B4AD82277B2}">
      <dgm:prSet/>
      <dgm:spPr/>
      <dgm:t>
        <a:bodyPr/>
        <a:lstStyle/>
        <a:p>
          <a:endParaRPr lang="en-US"/>
        </a:p>
      </dgm:t>
    </dgm:pt>
    <dgm:pt modelId="{C2DEB379-646A-4808-83DF-FAAD75B9450C}" type="pres">
      <dgm:prSet presAssocID="{241AEECE-3F81-46CA-948F-99874DE033D9}" presName="diagram" presStyleCnt="0">
        <dgm:presLayoutVars>
          <dgm:dir/>
          <dgm:resizeHandles val="exact"/>
        </dgm:presLayoutVars>
      </dgm:prSet>
      <dgm:spPr/>
    </dgm:pt>
    <dgm:pt modelId="{49025BB0-ED9E-4E53-AF45-DECBDEAB4EF4}" type="pres">
      <dgm:prSet presAssocID="{44ABE369-E821-4A6F-8ABB-4B87AA8DFF29}" presName="node" presStyleLbl="node1" presStyleIdx="0" presStyleCnt="15" custLinFactNeighborX="-37961" custLinFactNeighborY="8517">
        <dgm:presLayoutVars>
          <dgm:bulletEnabled val="1"/>
        </dgm:presLayoutVars>
      </dgm:prSet>
      <dgm:spPr/>
    </dgm:pt>
    <dgm:pt modelId="{ADFE62AE-8A56-427B-B8D5-9CB5AA39220A}" type="pres">
      <dgm:prSet presAssocID="{5CBBB064-BC8B-4482-B9B8-32CEC01029B9}" presName="sibTrans" presStyleCnt="0"/>
      <dgm:spPr/>
    </dgm:pt>
    <dgm:pt modelId="{8ABAFFB7-175B-4B4C-9954-AD83FBE53E36}" type="pres">
      <dgm:prSet presAssocID="{38F16D60-C441-4E51-9AD0-3EA990727773}" presName="node" presStyleLbl="node1" presStyleIdx="1" presStyleCnt="15" custLinFactNeighborX="-43801" custLinFactNeighborY="8517">
        <dgm:presLayoutVars>
          <dgm:bulletEnabled val="1"/>
        </dgm:presLayoutVars>
      </dgm:prSet>
      <dgm:spPr/>
    </dgm:pt>
    <dgm:pt modelId="{58FB805D-F244-4CF3-AA78-AAE23B73E5BF}" type="pres">
      <dgm:prSet presAssocID="{1F593683-9987-4886-A03E-4735C33C97D3}" presName="sibTrans" presStyleCnt="0"/>
      <dgm:spPr/>
    </dgm:pt>
    <dgm:pt modelId="{0F2AC271-017A-4DCB-8C63-E2727EB6AAC7}" type="pres">
      <dgm:prSet presAssocID="{B192B2C6-3344-4724-B0B0-9B0E8B71A382}" presName="node" presStyleLbl="node1" presStyleIdx="2" presStyleCnt="15" custLinFactNeighborX="-47451" custLinFactNeighborY="9733">
        <dgm:presLayoutVars>
          <dgm:bulletEnabled val="1"/>
        </dgm:presLayoutVars>
      </dgm:prSet>
      <dgm:spPr/>
    </dgm:pt>
    <dgm:pt modelId="{8C46937A-B4E6-4644-969C-5593F20AB26A}" type="pres">
      <dgm:prSet presAssocID="{614F3DB5-40B2-4724-B5E2-17EDBBD9EA19}" presName="sibTrans" presStyleCnt="0"/>
      <dgm:spPr/>
    </dgm:pt>
    <dgm:pt modelId="{3C4C84D3-AC24-47BB-93DD-1AFE15BAA566}" type="pres">
      <dgm:prSet presAssocID="{49E085BD-A823-458A-8D97-2F6155C9F1D0}" presName="node" presStyleLbl="node1" presStyleIdx="3" presStyleCnt="15" custScaleX="97954" custLinFactNeighborX="-53291" custLinFactNeighborY="10950">
        <dgm:presLayoutVars>
          <dgm:bulletEnabled val="1"/>
        </dgm:presLayoutVars>
      </dgm:prSet>
      <dgm:spPr/>
    </dgm:pt>
    <dgm:pt modelId="{7A010FC3-BF7A-4AC6-B383-F58C14509D11}" type="pres">
      <dgm:prSet presAssocID="{C43D5A3E-5D8E-4D8F-B742-7749F87307C8}" presName="sibTrans" presStyleCnt="0"/>
      <dgm:spPr/>
    </dgm:pt>
    <dgm:pt modelId="{BB6C2F17-706F-47AA-A302-3AB08E978E1A}" type="pres">
      <dgm:prSet presAssocID="{9120B906-31C5-449A-B5F2-40D475C36CFD}" presName="node" presStyleLbl="node1" presStyleIdx="4" presStyleCnt="15" custLinFactX="177467" custLinFactY="-6084" custLinFactNeighborX="200000" custLinFactNeighborY="-100000">
        <dgm:presLayoutVars>
          <dgm:bulletEnabled val="1"/>
        </dgm:presLayoutVars>
      </dgm:prSet>
      <dgm:spPr/>
    </dgm:pt>
    <dgm:pt modelId="{00676A4A-5C38-46C2-875E-2D8BB5A83AF3}" type="pres">
      <dgm:prSet presAssocID="{E0DF6164-565E-4B9B-B5AB-ADC5789B52C9}" presName="sibTrans" presStyleCnt="0"/>
      <dgm:spPr/>
    </dgm:pt>
    <dgm:pt modelId="{1F70B8D6-2044-46CD-B3F2-E15A79812917}" type="pres">
      <dgm:prSet presAssocID="{6E9967AF-32CD-4F08-9D73-63BDA4993542}" presName="node" presStyleLbl="node1" presStyleIdx="5" presStyleCnt="15" custLinFactX="100000" custLinFactNeighborX="122584" custLinFactNeighborY="3812">
        <dgm:presLayoutVars>
          <dgm:bulletEnabled val="1"/>
        </dgm:presLayoutVars>
      </dgm:prSet>
      <dgm:spPr/>
    </dgm:pt>
    <dgm:pt modelId="{C46C3BFB-6249-4E2E-B6EB-FEB298CC9E30}" type="pres">
      <dgm:prSet presAssocID="{1E37185E-1AE2-4499-BD0F-962516B11C1E}" presName="sibTrans" presStyleCnt="0"/>
      <dgm:spPr/>
    </dgm:pt>
    <dgm:pt modelId="{05F2FDC6-5F46-4832-ADB5-551F194DA4EE}" type="pres">
      <dgm:prSet presAssocID="{D3A90CEC-C645-4434-A7A4-46DBFCEF3E39}" presName="node" presStyleLbl="node1" presStyleIdx="6" presStyleCnt="15" custLinFactNeighborX="-98060" custLinFactNeighborY="5849">
        <dgm:presLayoutVars>
          <dgm:bulletEnabled val="1"/>
        </dgm:presLayoutVars>
      </dgm:prSet>
      <dgm:spPr/>
    </dgm:pt>
    <dgm:pt modelId="{AF207E6D-137A-4223-9E13-BD4D4DC753FF}" type="pres">
      <dgm:prSet presAssocID="{4FC17DEB-93E7-482D-AF5A-3F5949711BAD}" presName="sibTrans" presStyleCnt="0"/>
      <dgm:spPr/>
    </dgm:pt>
    <dgm:pt modelId="{9C093D91-6061-43E2-B9D4-D63A80DB92D8}" type="pres">
      <dgm:prSet presAssocID="{4EBBF83A-CF55-4E87-9ACE-F329B4C255BD}" presName="node" presStyleLbl="node1" presStyleIdx="7" presStyleCnt="15" custLinFactX="-2623" custLinFactNeighborX="-100000" custLinFactNeighborY="5917">
        <dgm:presLayoutVars>
          <dgm:bulletEnabled val="1"/>
        </dgm:presLayoutVars>
      </dgm:prSet>
      <dgm:spPr/>
    </dgm:pt>
    <dgm:pt modelId="{880632F9-7C2F-478C-B95C-ADD1CDC4C461}" type="pres">
      <dgm:prSet presAssocID="{1A503A75-5F77-4078-9202-F6C02E14DAAE}" presName="sibTrans" presStyleCnt="0"/>
      <dgm:spPr/>
    </dgm:pt>
    <dgm:pt modelId="{2AF6D525-77BD-4B31-845D-4F630601F8A3}" type="pres">
      <dgm:prSet presAssocID="{32B921D7-9332-478B-BDEE-6DD7E61F0D27}" presName="node" presStyleLbl="node1" presStyleIdx="8" presStyleCnt="15" custLinFactX="100000" custLinFactNeighborX="136838" custLinFactNeighborY="-1743">
        <dgm:presLayoutVars>
          <dgm:bulletEnabled val="1"/>
        </dgm:presLayoutVars>
      </dgm:prSet>
      <dgm:spPr/>
    </dgm:pt>
    <dgm:pt modelId="{18791C81-7B33-412E-9DEC-25B514D1A691}" type="pres">
      <dgm:prSet presAssocID="{10205948-27FE-4213-A933-BB6186D8F0BF}" presName="sibTrans" presStyleCnt="0"/>
      <dgm:spPr/>
    </dgm:pt>
    <dgm:pt modelId="{431224AB-9202-450F-BA00-1302A4659230}" type="pres">
      <dgm:prSet presAssocID="{E3A8DA16-046A-44B3-90D1-29898AE7AEA1}" presName="node" presStyleLbl="node1" presStyleIdx="9" presStyleCnt="15" custLinFactNeighborX="9665" custLinFactNeighborY="-3177">
        <dgm:presLayoutVars>
          <dgm:bulletEnabled val="1"/>
        </dgm:presLayoutVars>
      </dgm:prSet>
      <dgm:spPr/>
    </dgm:pt>
    <dgm:pt modelId="{2BE9463B-1853-490F-9FFA-49D5F20E136C}" type="pres">
      <dgm:prSet presAssocID="{9B2003F1-4980-4BC8-B224-BFA2155B8252}" presName="sibTrans" presStyleCnt="0"/>
      <dgm:spPr/>
    </dgm:pt>
    <dgm:pt modelId="{1E8CA822-00F1-4E75-A1AB-4290F8F4A1F3}" type="pres">
      <dgm:prSet presAssocID="{0F1F4920-1CC6-4528-92D7-B5AF851EEFC7}" presName="node" presStyleLbl="node1" presStyleIdx="10" presStyleCnt="15" custLinFactX="-100000" custLinFactY="-9573" custLinFactNeighborX="-107332" custLinFactNeighborY="-100000">
        <dgm:presLayoutVars>
          <dgm:bulletEnabled val="1"/>
        </dgm:presLayoutVars>
      </dgm:prSet>
      <dgm:spPr/>
    </dgm:pt>
    <dgm:pt modelId="{EE9D12F6-2410-4FD7-8658-7C4B742E4BCA}" type="pres">
      <dgm:prSet presAssocID="{DD3504EC-1976-4376-8C09-8220ECD908BD}" presName="sibTrans" presStyleCnt="0"/>
      <dgm:spPr/>
    </dgm:pt>
    <dgm:pt modelId="{5A6815F0-D180-4DB0-9132-6ECC6D250E62}" type="pres">
      <dgm:prSet presAssocID="{3CFEF976-AD9C-48E2-9795-ED90A37509D6}" presName="node" presStyleLbl="node1" presStyleIdx="11" presStyleCnt="15" custLinFactX="-7614" custLinFactY="11224" custLinFactNeighborX="-100000" custLinFactNeighborY="100000">
        <dgm:presLayoutVars>
          <dgm:bulletEnabled val="1"/>
        </dgm:presLayoutVars>
      </dgm:prSet>
      <dgm:spPr/>
    </dgm:pt>
    <dgm:pt modelId="{D1C335AC-781D-4CE2-955A-176C11CFD535}" type="pres">
      <dgm:prSet presAssocID="{9BD4004E-D526-454D-AE88-7EA14D686F13}" presName="sibTrans" presStyleCnt="0"/>
      <dgm:spPr/>
    </dgm:pt>
    <dgm:pt modelId="{622A50B2-CCCB-44A2-B4B6-8B5242E556BB}" type="pres">
      <dgm:prSet presAssocID="{8DE0F23C-AE14-47F9-8615-278E52250A94}" presName="node" presStyleLbl="node1" presStyleIdx="12" presStyleCnt="15" custLinFactNeighborX="-55655" custLinFactNeighborY="-3763">
        <dgm:presLayoutVars>
          <dgm:bulletEnabled val="1"/>
        </dgm:presLayoutVars>
      </dgm:prSet>
      <dgm:spPr/>
    </dgm:pt>
    <dgm:pt modelId="{DF69C1DD-CE7A-4AA4-B609-36C9FF5291AE}" type="pres">
      <dgm:prSet presAssocID="{1C7BA5AD-3C5B-44C7-A53D-C33BF33D2710}" presName="sibTrans" presStyleCnt="0"/>
      <dgm:spPr/>
    </dgm:pt>
    <dgm:pt modelId="{5447E3A0-00A7-42B8-85C9-619B060751FA}" type="pres">
      <dgm:prSet presAssocID="{F9631D45-674A-42A2-83BE-4D0FC9E41FCA}" presName="node" presStyleLbl="node1" presStyleIdx="13" presStyleCnt="15" custLinFactX="67974" custLinFactNeighborX="100000" custLinFactNeighborY="-4078">
        <dgm:presLayoutVars>
          <dgm:bulletEnabled val="1"/>
        </dgm:presLayoutVars>
      </dgm:prSet>
      <dgm:spPr/>
    </dgm:pt>
    <dgm:pt modelId="{043997AE-2D0B-4737-8C39-B0E127EA0F64}" type="pres">
      <dgm:prSet presAssocID="{F560416E-D8E1-4C5E-A85C-D788B3E74DF7}" presName="sibTrans" presStyleCnt="0"/>
      <dgm:spPr/>
    </dgm:pt>
    <dgm:pt modelId="{7FE01011-25E7-4519-B9A7-E4404FE0283E}" type="pres">
      <dgm:prSet presAssocID="{31C6A113-88BE-466B-8720-7E3E6B51FCF0}" presName="node" presStyleLbl="node1" presStyleIdx="14" presStyleCnt="15" custLinFactX="-67317" custLinFactNeighborX="-100000" custLinFactNeighborY="-8044">
        <dgm:presLayoutVars>
          <dgm:bulletEnabled val="1"/>
        </dgm:presLayoutVars>
      </dgm:prSet>
      <dgm:spPr/>
    </dgm:pt>
  </dgm:ptLst>
  <dgm:cxnLst>
    <dgm:cxn modelId="{32CA1502-9506-420C-B76F-A771DBE6D56E}" srcId="{241AEECE-3F81-46CA-948F-99874DE033D9}" destId="{3CFEF976-AD9C-48E2-9795-ED90A37509D6}" srcOrd="11" destOrd="0" parTransId="{5490C959-9D91-4DE3-84C1-523B1BCB9ED7}" sibTransId="{9BD4004E-D526-454D-AE88-7EA14D686F13}"/>
    <dgm:cxn modelId="{B8421904-A1A6-44EF-9ED1-F91BC43C9938}" type="presOf" srcId="{32B921D7-9332-478B-BDEE-6DD7E61F0D27}" destId="{2AF6D525-77BD-4B31-845D-4F630601F8A3}" srcOrd="0" destOrd="0" presId="urn:microsoft.com/office/officeart/2005/8/layout/default"/>
    <dgm:cxn modelId="{0BB82504-DA5E-4264-B46D-C49AAE64589A}" srcId="{241AEECE-3F81-46CA-948F-99874DE033D9}" destId="{0F1F4920-1CC6-4528-92D7-B5AF851EEFC7}" srcOrd="10" destOrd="0" parTransId="{6BDBF028-8A1C-4621-87C4-7BC217FAB296}" sibTransId="{DD3504EC-1976-4376-8C09-8220ECD908BD}"/>
    <dgm:cxn modelId="{1D6D2F06-D120-4DC6-A5E8-9C4D1047781B}" type="presOf" srcId="{49E085BD-A823-458A-8D97-2F6155C9F1D0}" destId="{3C4C84D3-AC24-47BB-93DD-1AFE15BAA566}" srcOrd="0" destOrd="0" presId="urn:microsoft.com/office/officeart/2005/8/layout/default"/>
    <dgm:cxn modelId="{E25E8E0F-13B6-400C-B997-76F33DB83084}" type="presOf" srcId="{D3A90CEC-C645-4434-A7A4-46DBFCEF3E39}" destId="{05F2FDC6-5F46-4832-ADB5-551F194DA4EE}" srcOrd="0" destOrd="0" presId="urn:microsoft.com/office/officeart/2005/8/layout/default"/>
    <dgm:cxn modelId="{FCAE2213-AF1C-4B90-85F7-35C521055827}" srcId="{241AEECE-3F81-46CA-948F-99874DE033D9}" destId="{F9631D45-674A-42A2-83BE-4D0FC9E41FCA}" srcOrd="13" destOrd="0" parTransId="{8418493C-CFCE-42B6-BAD9-FEBD3A3D4291}" sibTransId="{F560416E-D8E1-4C5E-A85C-D788B3E74DF7}"/>
    <dgm:cxn modelId="{2CA81016-5424-45C0-9BBC-045C63AD5B3B}" type="presOf" srcId="{B192B2C6-3344-4724-B0B0-9B0E8B71A382}" destId="{0F2AC271-017A-4DCB-8C63-E2727EB6AAC7}" srcOrd="0" destOrd="0" presId="urn:microsoft.com/office/officeart/2005/8/layout/default"/>
    <dgm:cxn modelId="{1F10181D-C93B-4868-B2D0-AF1825817C7D}" srcId="{241AEECE-3F81-46CA-948F-99874DE033D9}" destId="{E3A8DA16-046A-44B3-90D1-29898AE7AEA1}" srcOrd="9" destOrd="0" parTransId="{7BE55410-9AE2-4F89-8F49-8190E7CC6710}" sibTransId="{9B2003F1-4980-4BC8-B224-BFA2155B8252}"/>
    <dgm:cxn modelId="{354F833B-2C64-424F-AD9A-AE8057CA7993}" srcId="{241AEECE-3F81-46CA-948F-99874DE033D9}" destId="{B192B2C6-3344-4724-B0B0-9B0E8B71A382}" srcOrd="2" destOrd="0" parTransId="{D6884C0C-B73D-4DE7-9B01-4F005561488E}" sibTransId="{614F3DB5-40B2-4724-B5E2-17EDBBD9EA19}"/>
    <dgm:cxn modelId="{D03DE83D-0693-44F2-AA88-4A928E965819}" type="presOf" srcId="{4EBBF83A-CF55-4E87-9ACE-F329B4C255BD}" destId="{9C093D91-6061-43E2-B9D4-D63A80DB92D8}" srcOrd="0" destOrd="0" presId="urn:microsoft.com/office/officeart/2005/8/layout/default"/>
    <dgm:cxn modelId="{04F0BC60-E462-41A3-9914-77D87294EFC8}" type="presOf" srcId="{44ABE369-E821-4A6F-8ABB-4B87AA8DFF29}" destId="{49025BB0-ED9E-4E53-AF45-DECBDEAB4EF4}" srcOrd="0" destOrd="0" presId="urn:microsoft.com/office/officeart/2005/8/layout/default"/>
    <dgm:cxn modelId="{86E45245-A2C2-4B2E-BB4C-EB82BBD2DCE2}" type="presOf" srcId="{0F1F4920-1CC6-4528-92D7-B5AF851EEFC7}" destId="{1E8CA822-00F1-4E75-A1AB-4290F8F4A1F3}" srcOrd="0" destOrd="0" presId="urn:microsoft.com/office/officeart/2005/8/layout/default"/>
    <dgm:cxn modelId="{45654E66-4BEC-4334-AD95-ECDA8B56E77F}" srcId="{241AEECE-3F81-46CA-948F-99874DE033D9}" destId="{32B921D7-9332-478B-BDEE-6DD7E61F0D27}" srcOrd="8" destOrd="0" parTransId="{E683D5A3-EB70-4703-B2B8-37B331B4C56B}" sibTransId="{10205948-27FE-4213-A933-BB6186D8F0BF}"/>
    <dgm:cxn modelId="{AB0A6D81-09D6-4A3A-8015-43A3CD930EFB}" type="presOf" srcId="{3CFEF976-AD9C-48E2-9795-ED90A37509D6}" destId="{5A6815F0-D180-4DB0-9132-6ECC6D250E62}" srcOrd="0" destOrd="0" presId="urn:microsoft.com/office/officeart/2005/8/layout/default"/>
    <dgm:cxn modelId="{A4E5908E-148D-4160-991B-C701634F1F98}" srcId="{241AEECE-3F81-46CA-948F-99874DE033D9}" destId="{38F16D60-C441-4E51-9AD0-3EA990727773}" srcOrd="1" destOrd="0" parTransId="{5FA1E0D2-45E3-409C-9598-61CFADDFB2E5}" sibTransId="{1F593683-9987-4886-A03E-4735C33C97D3}"/>
    <dgm:cxn modelId="{BA5E7096-6B94-4573-802B-18E6BB61496B}" type="presOf" srcId="{6E9967AF-32CD-4F08-9D73-63BDA4993542}" destId="{1F70B8D6-2044-46CD-B3F2-E15A79812917}" srcOrd="0" destOrd="0" presId="urn:microsoft.com/office/officeart/2005/8/layout/default"/>
    <dgm:cxn modelId="{DE02CB9D-306F-4F3F-A008-CFB71D2106A7}" srcId="{241AEECE-3F81-46CA-948F-99874DE033D9}" destId="{D3A90CEC-C645-4434-A7A4-46DBFCEF3E39}" srcOrd="6" destOrd="0" parTransId="{6AD9E394-16E4-400B-A17F-25D44A84C61B}" sibTransId="{4FC17DEB-93E7-482D-AF5A-3F5949711BAD}"/>
    <dgm:cxn modelId="{59F205A5-5BCD-47F3-B7D9-AB2EF8C60911}" srcId="{241AEECE-3F81-46CA-948F-99874DE033D9}" destId="{6E9967AF-32CD-4F08-9D73-63BDA4993542}" srcOrd="5" destOrd="0" parTransId="{79BEE0B4-C30F-4CA7-B8AE-2233AB63634A}" sibTransId="{1E37185E-1AE2-4499-BD0F-962516B11C1E}"/>
    <dgm:cxn modelId="{8E38A9A5-F7F6-42DA-A480-6E47FB825F47}" type="presOf" srcId="{9120B906-31C5-449A-B5F2-40D475C36CFD}" destId="{BB6C2F17-706F-47AA-A302-3AB08E978E1A}" srcOrd="0" destOrd="0" presId="urn:microsoft.com/office/officeart/2005/8/layout/default"/>
    <dgm:cxn modelId="{08C3BBAC-36A0-48E8-8BA8-8A4636A46A7A}" srcId="{241AEECE-3F81-46CA-948F-99874DE033D9}" destId="{31C6A113-88BE-466B-8720-7E3E6B51FCF0}" srcOrd="14" destOrd="0" parTransId="{A42D894C-239C-48A7-8E2B-72852159F1DE}" sibTransId="{1F30E3B4-FEC3-4DB6-9860-9D788DD03B94}"/>
    <dgm:cxn modelId="{06B934AD-E9C9-4129-AB24-819C8E247A18}" srcId="{241AEECE-3F81-46CA-948F-99874DE033D9}" destId="{49E085BD-A823-458A-8D97-2F6155C9F1D0}" srcOrd="3" destOrd="0" parTransId="{733F200F-DA68-49F4-A0B4-9BC1A4CB8649}" sibTransId="{C43D5A3E-5D8E-4D8F-B742-7749F87307C8}"/>
    <dgm:cxn modelId="{053690B6-2D3D-4C81-B881-6B9CA6DD0287}" type="presOf" srcId="{31C6A113-88BE-466B-8720-7E3E6B51FCF0}" destId="{7FE01011-25E7-4519-B9A7-E4404FE0283E}" srcOrd="0" destOrd="0" presId="urn:microsoft.com/office/officeart/2005/8/layout/default"/>
    <dgm:cxn modelId="{4FB015BE-8D34-4B6D-A7C2-E7767F5D974B}" srcId="{241AEECE-3F81-46CA-948F-99874DE033D9}" destId="{9120B906-31C5-449A-B5F2-40D475C36CFD}" srcOrd="4" destOrd="0" parTransId="{C25ED21C-F71D-4CCA-BE52-9EE3044ACC7A}" sibTransId="{E0DF6164-565E-4B9B-B5AB-ADC5789B52C9}"/>
    <dgm:cxn modelId="{619F4BC8-70D1-4F24-890B-E2BDDD44A780}" type="presOf" srcId="{38F16D60-C441-4E51-9AD0-3EA990727773}" destId="{8ABAFFB7-175B-4B4C-9954-AD83FBE53E36}" srcOrd="0" destOrd="0" presId="urn:microsoft.com/office/officeart/2005/8/layout/default"/>
    <dgm:cxn modelId="{708AE4D0-E71B-4D2D-A210-3F5032E76764}" srcId="{241AEECE-3F81-46CA-948F-99874DE033D9}" destId="{8DE0F23C-AE14-47F9-8615-278E52250A94}" srcOrd="12" destOrd="0" parTransId="{587042EE-442A-453B-A50B-ED7DB82B9A8F}" sibTransId="{1C7BA5AD-3C5B-44C7-A53D-C33BF33D2710}"/>
    <dgm:cxn modelId="{86C44DD4-B04C-4652-9E92-9342691AEBAA}" type="presOf" srcId="{E3A8DA16-046A-44B3-90D1-29898AE7AEA1}" destId="{431224AB-9202-450F-BA00-1302A4659230}" srcOrd="0" destOrd="0" presId="urn:microsoft.com/office/officeart/2005/8/layout/default"/>
    <dgm:cxn modelId="{A72B04DB-3467-4447-BD9C-4B4AD82277B2}" srcId="{241AEECE-3F81-46CA-948F-99874DE033D9}" destId="{4EBBF83A-CF55-4E87-9ACE-F329B4C255BD}" srcOrd="7" destOrd="0" parTransId="{70A01CC5-9C72-4D93-960A-9C83D1283038}" sibTransId="{1A503A75-5F77-4078-9202-F6C02E14DAAE}"/>
    <dgm:cxn modelId="{E217ADE1-64BA-4135-AFE2-A5841053EB32}" srcId="{241AEECE-3F81-46CA-948F-99874DE033D9}" destId="{44ABE369-E821-4A6F-8ABB-4B87AA8DFF29}" srcOrd="0" destOrd="0" parTransId="{10CA819A-35B9-4189-B5CE-833790D8707E}" sibTransId="{5CBBB064-BC8B-4482-B9B8-32CEC01029B9}"/>
    <dgm:cxn modelId="{382593EE-67E7-45AF-B2D6-9228BFF583F2}" type="presOf" srcId="{8DE0F23C-AE14-47F9-8615-278E52250A94}" destId="{622A50B2-CCCB-44A2-B4B6-8B5242E556BB}" srcOrd="0" destOrd="0" presId="urn:microsoft.com/office/officeart/2005/8/layout/default"/>
    <dgm:cxn modelId="{446941F9-810A-4302-8825-DD18C505B1BF}" type="presOf" srcId="{241AEECE-3F81-46CA-948F-99874DE033D9}" destId="{C2DEB379-646A-4808-83DF-FAAD75B9450C}" srcOrd="0" destOrd="0" presId="urn:microsoft.com/office/officeart/2005/8/layout/default"/>
    <dgm:cxn modelId="{2564D1F9-6FD9-4BEC-8145-CFA8A6666E6E}" type="presOf" srcId="{F9631D45-674A-42A2-83BE-4D0FC9E41FCA}" destId="{5447E3A0-00A7-42B8-85C9-619B060751FA}" srcOrd="0" destOrd="0" presId="urn:microsoft.com/office/officeart/2005/8/layout/default"/>
    <dgm:cxn modelId="{7F8F4D02-240B-44A9-927D-5B623A005644}" type="presParOf" srcId="{C2DEB379-646A-4808-83DF-FAAD75B9450C}" destId="{49025BB0-ED9E-4E53-AF45-DECBDEAB4EF4}" srcOrd="0" destOrd="0" presId="urn:microsoft.com/office/officeart/2005/8/layout/default"/>
    <dgm:cxn modelId="{1A48D267-2020-410D-9F00-B5FE08A3F761}" type="presParOf" srcId="{C2DEB379-646A-4808-83DF-FAAD75B9450C}" destId="{ADFE62AE-8A56-427B-B8D5-9CB5AA39220A}" srcOrd="1" destOrd="0" presId="urn:microsoft.com/office/officeart/2005/8/layout/default"/>
    <dgm:cxn modelId="{7484662F-1993-497E-9CE2-9125D29F10F1}" type="presParOf" srcId="{C2DEB379-646A-4808-83DF-FAAD75B9450C}" destId="{8ABAFFB7-175B-4B4C-9954-AD83FBE53E36}" srcOrd="2" destOrd="0" presId="urn:microsoft.com/office/officeart/2005/8/layout/default"/>
    <dgm:cxn modelId="{A27F6A59-0458-4745-A891-7BA78D4358F8}" type="presParOf" srcId="{C2DEB379-646A-4808-83DF-FAAD75B9450C}" destId="{58FB805D-F244-4CF3-AA78-AAE23B73E5BF}" srcOrd="3" destOrd="0" presId="urn:microsoft.com/office/officeart/2005/8/layout/default"/>
    <dgm:cxn modelId="{E531009C-2216-44D5-853B-4B0518EAB6F0}" type="presParOf" srcId="{C2DEB379-646A-4808-83DF-FAAD75B9450C}" destId="{0F2AC271-017A-4DCB-8C63-E2727EB6AAC7}" srcOrd="4" destOrd="0" presId="urn:microsoft.com/office/officeart/2005/8/layout/default"/>
    <dgm:cxn modelId="{052243ED-6FEA-449B-A94A-0B3038E3831D}" type="presParOf" srcId="{C2DEB379-646A-4808-83DF-FAAD75B9450C}" destId="{8C46937A-B4E6-4644-969C-5593F20AB26A}" srcOrd="5" destOrd="0" presId="urn:microsoft.com/office/officeart/2005/8/layout/default"/>
    <dgm:cxn modelId="{711E9199-54A8-49D7-8E00-5FA7C9C48DBF}" type="presParOf" srcId="{C2DEB379-646A-4808-83DF-FAAD75B9450C}" destId="{3C4C84D3-AC24-47BB-93DD-1AFE15BAA566}" srcOrd="6" destOrd="0" presId="urn:microsoft.com/office/officeart/2005/8/layout/default"/>
    <dgm:cxn modelId="{5C18CD73-7526-4B38-AEAF-317AA2CAC5E4}" type="presParOf" srcId="{C2DEB379-646A-4808-83DF-FAAD75B9450C}" destId="{7A010FC3-BF7A-4AC6-B383-F58C14509D11}" srcOrd="7" destOrd="0" presId="urn:microsoft.com/office/officeart/2005/8/layout/default"/>
    <dgm:cxn modelId="{80ABD1CF-008F-41E5-A01F-DE78EEBB4E12}" type="presParOf" srcId="{C2DEB379-646A-4808-83DF-FAAD75B9450C}" destId="{BB6C2F17-706F-47AA-A302-3AB08E978E1A}" srcOrd="8" destOrd="0" presId="urn:microsoft.com/office/officeart/2005/8/layout/default"/>
    <dgm:cxn modelId="{653763B4-58ED-4ABB-8C9F-3F7048C8F07B}" type="presParOf" srcId="{C2DEB379-646A-4808-83DF-FAAD75B9450C}" destId="{00676A4A-5C38-46C2-875E-2D8BB5A83AF3}" srcOrd="9" destOrd="0" presId="urn:microsoft.com/office/officeart/2005/8/layout/default"/>
    <dgm:cxn modelId="{63511411-3A7F-4F21-8D3A-88C9A74068BE}" type="presParOf" srcId="{C2DEB379-646A-4808-83DF-FAAD75B9450C}" destId="{1F70B8D6-2044-46CD-B3F2-E15A79812917}" srcOrd="10" destOrd="0" presId="urn:microsoft.com/office/officeart/2005/8/layout/default"/>
    <dgm:cxn modelId="{0D2FB7AD-D3C4-4E46-8EE2-62739E5743E3}" type="presParOf" srcId="{C2DEB379-646A-4808-83DF-FAAD75B9450C}" destId="{C46C3BFB-6249-4E2E-B6EB-FEB298CC9E30}" srcOrd="11" destOrd="0" presId="urn:microsoft.com/office/officeart/2005/8/layout/default"/>
    <dgm:cxn modelId="{0A2F60A8-6978-4FA7-9F4C-C90857CFACFC}" type="presParOf" srcId="{C2DEB379-646A-4808-83DF-FAAD75B9450C}" destId="{05F2FDC6-5F46-4832-ADB5-551F194DA4EE}" srcOrd="12" destOrd="0" presId="urn:microsoft.com/office/officeart/2005/8/layout/default"/>
    <dgm:cxn modelId="{153FF259-7AFE-48C0-8228-2B69BA2D3D58}" type="presParOf" srcId="{C2DEB379-646A-4808-83DF-FAAD75B9450C}" destId="{AF207E6D-137A-4223-9E13-BD4D4DC753FF}" srcOrd="13" destOrd="0" presId="urn:microsoft.com/office/officeart/2005/8/layout/default"/>
    <dgm:cxn modelId="{1509E783-9B39-48A7-A9CC-6EBE76AADB81}" type="presParOf" srcId="{C2DEB379-646A-4808-83DF-FAAD75B9450C}" destId="{9C093D91-6061-43E2-B9D4-D63A80DB92D8}" srcOrd="14" destOrd="0" presId="urn:microsoft.com/office/officeart/2005/8/layout/default"/>
    <dgm:cxn modelId="{33E1E77D-0549-4692-881C-004EDF1E007B}" type="presParOf" srcId="{C2DEB379-646A-4808-83DF-FAAD75B9450C}" destId="{880632F9-7C2F-478C-B95C-ADD1CDC4C461}" srcOrd="15" destOrd="0" presId="urn:microsoft.com/office/officeart/2005/8/layout/default"/>
    <dgm:cxn modelId="{B80DEE9A-51B6-4801-8F41-67AEF468C997}" type="presParOf" srcId="{C2DEB379-646A-4808-83DF-FAAD75B9450C}" destId="{2AF6D525-77BD-4B31-845D-4F630601F8A3}" srcOrd="16" destOrd="0" presId="urn:microsoft.com/office/officeart/2005/8/layout/default"/>
    <dgm:cxn modelId="{F1181E4B-6132-4CE1-AE78-D3E8DF7D72C1}" type="presParOf" srcId="{C2DEB379-646A-4808-83DF-FAAD75B9450C}" destId="{18791C81-7B33-412E-9DEC-25B514D1A691}" srcOrd="17" destOrd="0" presId="urn:microsoft.com/office/officeart/2005/8/layout/default"/>
    <dgm:cxn modelId="{04B75E90-0839-4C59-902F-6810256D49C2}" type="presParOf" srcId="{C2DEB379-646A-4808-83DF-FAAD75B9450C}" destId="{431224AB-9202-450F-BA00-1302A4659230}" srcOrd="18" destOrd="0" presId="urn:microsoft.com/office/officeart/2005/8/layout/default"/>
    <dgm:cxn modelId="{821A9334-08A4-404F-9E5C-64F16E9EAA97}" type="presParOf" srcId="{C2DEB379-646A-4808-83DF-FAAD75B9450C}" destId="{2BE9463B-1853-490F-9FFA-49D5F20E136C}" srcOrd="19" destOrd="0" presId="urn:microsoft.com/office/officeart/2005/8/layout/default"/>
    <dgm:cxn modelId="{7241D2EB-9060-44D1-B32E-0E06E95A8755}" type="presParOf" srcId="{C2DEB379-646A-4808-83DF-FAAD75B9450C}" destId="{1E8CA822-00F1-4E75-A1AB-4290F8F4A1F3}" srcOrd="20" destOrd="0" presId="urn:microsoft.com/office/officeart/2005/8/layout/default"/>
    <dgm:cxn modelId="{2C262BB9-6C7B-4419-956D-09B26C8E982B}" type="presParOf" srcId="{C2DEB379-646A-4808-83DF-FAAD75B9450C}" destId="{EE9D12F6-2410-4FD7-8658-7C4B742E4BCA}" srcOrd="21" destOrd="0" presId="urn:microsoft.com/office/officeart/2005/8/layout/default"/>
    <dgm:cxn modelId="{FC8347F9-E98A-4BAA-8D1C-35401720CAEC}" type="presParOf" srcId="{C2DEB379-646A-4808-83DF-FAAD75B9450C}" destId="{5A6815F0-D180-4DB0-9132-6ECC6D250E62}" srcOrd="22" destOrd="0" presId="urn:microsoft.com/office/officeart/2005/8/layout/default"/>
    <dgm:cxn modelId="{8E2D9D7C-0002-4C2B-80ED-77A5A6369445}" type="presParOf" srcId="{C2DEB379-646A-4808-83DF-FAAD75B9450C}" destId="{D1C335AC-781D-4CE2-955A-176C11CFD535}" srcOrd="23" destOrd="0" presId="urn:microsoft.com/office/officeart/2005/8/layout/default"/>
    <dgm:cxn modelId="{373EF561-3D91-4B90-B238-4CA6903CBCA9}" type="presParOf" srcId="{C2DEB379-646A-4808-83DF-FAAD75B9450C}" destId="{622A50B2-CCCB-44A2-B4B6-8B5242E556BB}" srcOrd="24" destOrd="0" presId="urn:microsoft.com/office/officeart/2005/8/layout/default"/>
    <dgm:cxn modelId="{6854C2FA-4F94-4303-A14A-42D14D629F10}" type="presParOf" srcId="{C2DEB379-646A-4808-83DF-FAAD75B9450C}" destId="{DF69C1DD-CE7A-4AA4-B609-36C9FF5291AE}" srcOrd="25" destOrd="0" presId="urn:microsoft.com/office/officeart/2005/8/layout/default"/>
    <dgm:cxn modelId="{D135C339-A238-4CC3-8EA0-6A4ED6A7BFDA}" type="presParOf" srcId="{C2DEB379-646A-4808-83DF-FAAD75B9450C}" destId="{5447E3A0-00A7-42B8-85C9-619B060751FA}" srcOrd="26" destOrd="0" presId="urn:microsoft.com/office/officeart/2005/8/layout/default"/>
    <dgm:cxn modelId="{F994EB7E-8317-4212-BD6C-BBE944569C2A}" type="presParOf" srcId="{C2DEB379-646A-4808-83DF-FAAD75B9450C}" destId="{043997AE-2D0B-4737-8C39-B0E127EA0F64}" srcOrd="27" destOrd="0" presId="urn:microsoft.com/office/officeart/2005/8/layout/default"/>
    <dgm:cxn modelId="{A014DEFE-5F54-4C45-90E6-8B95125FB402}" type="presParOf" srcId="{C2DEB379-646A-4808-83DF-FAAD75B9450C}" destId="{7FE01011-25E7-4519-B9A7-E4404FE0283E}" srcOrd="28" destOrd="0" presId="urn:microsoft.com/office/officeart/2005/8/layout/default"/>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0F08215-9B50-4C4C-80FD-C36807E19665}">
      <dsp:nvSpPr>
        <dsp:cNvPr id="0" name=""/>
        <dsp:cNvSpPr/>
      </dsp:nvSpPr>
      <dsp:spPr>
        <a:xfrm>
          <a:off x="611505" y="640"/>
          <a:ext cx="1141809" cy="685085"/>
        </a:xfrm>
        <a:prstGeom prst="rect">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Sector Development and Investment Promotion</a:t>
          </a:r>
        </a:p>
      </dsp:txBody>
      <dsp:txXfrm>
        <a:off x="611505" y="640"/>
        <a:ext cx="1141809" cy="685085"/>
      </dsp:txXfrm>
    </dsp:sp>
    <dsp:sp modelId="{7D46099F-B01B-4FD2-91C9-578D5FA8E5B4}">
      <dsp:nvSpPr>
        <dsp:cNvPr id="0" name=""/>
        <dsp:cNvSpPr/>
      </dsp:nvSpPr>
      <dsp:spPr>
        <a:xfrm>
          <a:off x="1867495" y="640"/>
          <a:ext cx="1141809" cy="685085"/>
        </a:xfrm>
        <a:prstGeom prst="rect">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Project Management: Industrial Development</a:t>
          </a:r>
        </a:p>
      </dsp:txBody>
      <dsp:txXfrm>
        <a:off x="1867495" y="640"/>
        <a:ext cx="1141809" cy="685085"/>
      </dsp:txXfrm>
    </dsp:sp>
    <dsp:sp modelId="{F54D6427-7C6A-43F9-A2D0-5ABB61E70F17}">
      <dsp:nvSpPr>
        <dsp:cNvPr id="0" name=""/>
        <dsp:cNvSpPr/>
      </dsp:nvSpPr>
      <dsp:spPr>
        <a:xfrm>
          <a:off x="3123485" y="640"/>
          <a:ext cx="1141809" cy="685085"/>
        </a:xfrm>
        <a:prstGeom prst="rect">
          <a:avLst/>
        </a:prstGeom>
        <a:solidFill>
          <a:schemeClr val="accent4">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Industrial Innovation and Competitiveness</a:t>
          </a:r>
        </a:p>
      </dsp:txBody>
      <dsp:txXfrm>
        <a:off x="3123485" y="640"/>
        <a:ext cx="1141809" cy="685085"/>
      </dsp:txXfrm>
    </dsp:sp>
    <dsp:sp modelId="{5C76D8B6-455B-4195-9770-492DC56C321F}">
      <dsp:nvSpPr>
        <dsp:cNvPr id="0" name=""/>
        <dsp:cNvSpPr/>
      </dsp:nvSpPr>
      <dsp:spPr>
        <a:xfrm>
          <a:off x="538400" y="799907"/>
          <a:ext cx="1189217" cy="799652"/>
        </a:xfrm>
        <a:prstGeom prst="rect">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Sector Skills Development</a:t>
          </a:r>
        </a:p>
      </dsp:txBody>
      <dsp:txXfrm>
        <a:off x="538400" y="799907"/>
        <a:ext cx="1189217" cy="799652"/>
      </dsp:txXfrm>
    </dsp:sp>
    <dsp:sp modelId="{9B87CEBA-ED53-4F46-9A43-7FFECA97E532}">
      <dsp:nvSpPr>
        <dsp:cNvPr id="0" name=""/>
        <dsp:cNvSpPr/>
      </dsp:nvSpPr>
      <dsp:spPr>
        <a:xfrm>
          <a:off x="1841798" y="857190"/>
          <a:ext cx="1141809" cy="685085"/>
        </a:xfrm>
        <a:prstGeom prst="rect">
          <a:avLst/>
        </a:prstGeom>
        <a:solidFill>
          <a:schemeClr val="accent6">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Laboratory Services</a:t>
          </a:r>
        </a:p>
      </dsp:txBody>
      <dsp:txXfrm>
        <a:off x="1841798" y="857190"/>
        <a:ext cx="1141809" cy="685085"/>
      </dsp:txXfrm>
    </dsp:sp>
    <dsp:sp modelId="{80390F26-ED98-43AB-BE4C-41304225E0CB}">
      <dsp:nvSpPr>
        <dsp:cNvPr id="0" name=""/>
        <dsp:cNvSpPr/>
      </dsp:nvSpPr>
      <dsp:spPr>
        <a:xfrm>
          <a:off x="3095722" y="837011"/>
          <a:ext cx="1240610" cy="668513"/>
        </a:xfrm>
        <a:prstGeom prst="rect">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Property Portfolio Management</a:t>
          </a:r>
        </a:p>
      </dsp:txBody>
      <dsp:txXfrm>
        <a:off x="3095722" y="837011"/>
        <a:ext cx="1240610" cy="66851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E46079-0F20-4140-A187-BC98A9D3E044}">
      <dsp:nvSpPr>
        <dsp:cNvPr id="0" name=""/>
        <dsp:cNvSpPr/>
      </dsp:nvSpPr>
      <dsp:spPr>
        <a:xfrm>
          <a:off x="558791" y="451"/>
          <a:ext cx="1395496" cy="837297"/>
        </a:xfrm>
        <a:prstGeom prst="rect">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Maintenance and Facilities Management</a:t>
          </a:r>
        </a:p>
      </dsp:txBody>
      <dsp:txXfrm>
        <a:off x="558791" y="451"/>
        <a:ext cx="1395496" cy="837297"/>
      </dsp:txXfrm>
    </dsp:sp>
    <dsp:sp modelId="{8B8E999C-C5D8-4C75-A654-F76B057225CA}">
      <dsp:nvSpPr>
        <dsp:cNvPr id="0" name=""/>
        <dsp:cNvSpPr/>
      </dsp:nvSpPr>
      <dsp:spPr>
        <a:xfrm>
          <a:off x="2093837" y="451"/>
          <a:ext cx="1395496" cy="837297"/>
        </a:xfrm>
        <a:prstGeom prst="rect">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Investor Support Services</a:t>
          </a:r>
        </a:p>
      </dsp:txBody>
      <dsp:txXfrm>
        <a:off x="2093837" y="451"/>
        <a:ext cx="1395496" cy="83729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025BB0-ED9E-4E53-AF45-DECBDEAB4EF4}">
      <dsp:nvSpPr>
        <dsp:cNvPr id="0" name=""/>
        <dsp:cNvSpPr/>
      </dsp:nvSpPr>
      <dsp:spPr>
        <a:xfrm>
          <a:off x="32253" y="67362"/>
          <a:ext cx="1304769" cy="782861"/>
        </a:xfrm>
        <a:prstGeom prst="rect">
          <a:avLst/>
        </a:prstGeom>
        <a:solidFill>
          <a:schemeClr val="accent6"/>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Corporate Strategy and Planning</a:t>
          </a:r>
        </a:p>
      </dsp:txBody>
      <dsp:txXfrm>
        <a:off x="32253" y="67362"/>
        <a:ext cx="1304769" cy="782861"/>
      </dsp:txXfrm>
    </dsp:sp>
    <dsp:sp modelId="{8ABAFFB7-175B-4B4C-9954-AD83FBE53E36}">
      <dsp:nvSpPr>
        <dsp:cNvPr id="0" name=""/>
        <dsp:cNvSpPr/>
      </dsp:nvSpPr>
      <dsp:spPr>
        <a:xfrm>
          <a:off x="1391300" y="67362"/>
          <a:ext cx="1304769" cy="782861"/>
        </a:xfrm>
        <a:prstGeom prst="rect">
          <a:avLst/>
        </a:prstGeom>
        <a:solidFill>
          <a:schemeClr val="accent6"/>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Research</a:t>
          </a:r>
        </a:p>
      </dsp:txBody>
      <dsp:txXfrm>
        <a:off x="1391300" y="67362"/>
        <a:ext cx="1304769" cy="782861"/>
      </dsp:txXfrm>
    </dsp:sp>
    <dsp:sp modelId="{0F2AC271-017A-4DCB-8C63-E2727EB6AAC7}">
      <dsp:nvSpPr>
        <dsp:cNvPr id="0" name=""/>
        <dsp:cNvSpPr/>
      </dsp:nvSpPr>
      <dsp:spPr>
        <a:xfrm>
          <a:off x="2778922" y="76882"/>
          <a:ext cx="1304769" cy="782861"/>
        </a:xfrm>
        <a:prstGeom prst="rect">
          <a:avLst/>
        </a:prstGeom>
        <a:solidFill>
          <a:schemeClr val="accent6"/>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Programme Portfolio Management</a:t>
          </a:r>
        </a:p>
      </dsp:txBody>
      <dsp:txXfrm>
        <a:off x="2778922" y="76882"/>
        <a:ext cx="1304769" cy="782861"/>
      </dsp:txXfrm>
    </dsp:sp>
    <dsp:sp modelId="{3C4C84D3-AC24-47BB-93DD-1AFE15BAA566}">
      <dsp:nvSpPr>
        <dsp:cNvPr id="0" name=""/>
        <dsp:cNvSpPr/>
      </dsp:nvSpPr>
      <dsp:spPr>
        <a:xfrm>
          <a:off x="4137970" y="86409"/>
          <a:ext cx="1278073" cy="782861"/>
        </a:xfrm>
        <a:prstGeom prst="rect">
          <a:avLst/>
        </a:prstGeom>
        <a:solidFill>
          <a:schemeClr val="accent6"/>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Performance Information Management</a:t>
          </a:r>
        </a:p>
      </dsp:txBody>
      <dsp:txXfrm>
        <a:off x="4137970" y="86409"/>
        <a:ext cx="1278073" cy="782861"/>
      </dsp:txXfrm>
    </dsp:sp>
    <dsp:sp modelId="{BB6C2F17-706F-47AA-A302-3AB08E978E1A}">
      <dsp:nvSpPr>
        <dsp:cNvPr id="0" name=""/>
        <dsp:cNvSpPr/>
      </dsp:nvSpPr>
      <dsp:spPr>
        <a:xfrm>
          <a:off x="5334155" y="83534"/>
          <a:ext cx="1304769" cy="782861"/>
        </a:xfrm>
        <a:prstGeom prst="rect">
          <a:avLst/>
        </a:prstGeom>
        <a:solidFill>
          <a:schemeClr val="accent6">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Assurance (Risk)</a:t>
          </a:r>
        </a:p>
      </dsp:txBody>
      <dsp:txXfrm>
        <a:off x="5334155" y="83534"/>
        <a:ext cx="1304769" cy="782861"/>
      </dsp:txXfrm>
    </dsp:sp>
    <dsp:sp modelId="{1F70B8D6-2044-46CD-B3F2-E15A79812917}">
      <dsp:nvSpPr>
        <dsp:cNvPr id="0" name=""/>
        <dsp:cNvSpPr/>
      </dsp:nvSpPr>
      <dsp:spPr>
        <a:xfrm>
          <a:off x="4853662" y="943867"/>
          <a:ext cx="1304769" cy="782861"/>
        </a:xfrm>
        <a:prstGeom prst="rect">
          <a:avLst/>
        </a:prstGeom>
        <a:solidFill>
          <a:schemeClr val="accent3"/>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Legal Services</a:t>
          </a:r>
        </a:p>
      </dsp:txBody>
      <dsp:txXfrm>
        <a:off x="4853662" y="943867"/>
        <a:ext cx="1304769" cy="782861"/>
      </dsp:txXfrm>
    </dsp:sp>
    <dsp:sp modelId="{05F2FDC6-5F46-4832-ADB5-551F194DA4EE}">
      <dsp:nvSpPr>
        <dsp:cNvPr id="0" name=""/>
        <dsp:cNvSpPr/>
      </dsp:nvSpPr>
      <dsp:spPr>
        <a:xfrm>
          <a:off x="2105244" y="959814"/>
          <a:ext cx="1304769" cy="782861"/>
        </a:xfrm>
        <a:prstGeom prst="rect">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Safety, Health, Environmental and Quality Management</a:t>
          </a:r>
        </a:p>
      </dsp:txBody>
      <dsp:txXfrm>
        <a:off x="2105244" y="959814"/>
        <a:ext cx="1304769" cy="782861"/>
      </dsp:txXfrm>
    </dsp:sp>
    <dsp:sp modelId="{9C093D91-6061-43E2-B9D4-D63A80DB92D8}">
      <dsp:nvSpPr>
        <dsp:cNvPr id="0" name=""/>
        <dsp:cNvSpPr/>
      </dsp:nvSpPr>
      <dsp:spPr>
        <a:xfrm>
          <a:off x="3480953" y="960346"/>
          <a:ext cx="1304769" cy="782861"/>
        </a:xfrm>
        <a:prstGeom prst="rect">
          <a:avLst/>
        </a:prstGeom>
        <a:solidFill>
          <a:schemeClr val="accent3"/>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Human Capital and Employee Relations</a:t>
          </a:r>
        </a:p>
      </dsp:txBody>
      <dsp:txXfrm>
        <a:off x="3480953" y="960346"/>
        <a:ext cx="1304769" cy="782861"/>
      </dsp:txXfrm>
    </dsp:sp>
    <dsp:sp modelId="{2AF6D525-77BD-4B31-845D-4F630601F8A3}">
      <dsp:nvSpPr>
        <dsp:cNvPr id="0" name=""/>
        <dsp:cNvSpPr/>
      </dsp:nvSpPr>
      <dsp:spPr>
        <a:xfrm>
          <a:off x="3604397" y="1813718"/>
          <a:ext cx="1304769" cy="782861"/>
        </a:xfrm>
        <a:prstGeom prst="rect">
          <a:avLst/>
        </a:prstGeom>
        <a:solidFill>
          <a:schemeClr val="accent3"/>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Records Management</a:t>
          </a:r>
        </a:p>
      </dsp:txBody>
      <dsp:txXfrm>
        <a:off x="3604397" y="1813718"/>
        <a:ext cx="1304769" cy="782861"/>
      </dsp:txXfrm>
    </dsp:sp>
    <dsp:sp modelId="{431224AB-9202-450F-BA00-1302A4659230}">
      <dsp:nvSpPr>
        <dsp:cNvPr id="0" name=""/>
        <dsp:cNvSpPr/>
      </dsp:nvSpPr>
      <dsp:spPr>
        <a:xfrm>
          <a:off x="2075560" y="1802491"/>
          <a:ext cx="1304769" cy="782861"/>
        </a:xfrm>
        <a:prstGeom prst="rect">
          <a:avLst/>
        </a:prstGeom>
        <a:solidFill>
          <a:schemeClr val="accent3"/>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Corporate Communications and Marketing</a:t>
          </a:r>
        </a:p>
      </dsp:txBody>
      <dsp:txXfrm>
        <a:off x="2075560" y="1802491"/>
        <a:ext cx="1304769" cy="782861"/>
      </dsp:txXfrm>
    </dsp:sp>
    <dsp:sp modelId="{1E8CA822-00F1-4E75-A1AB-4290F8F4A1F3}">
      <dsp:nvSpPr>
        <dsp:cNvPr id="0" name=""/>
        <dsp:cNvSpPr/>
      </dsp:nvSpPr>
      <dsp:spPr>
        <a:xfrm>
          <a:off x="679496" y="969558"/>
          <a:ext cx="1304769" cy="782861"/>
        </a:xfrm>
        <a:prstGeom prst="rect">
          <a:avLst/>
        </a:prstGeom>
        <a:solidFill>
          <a:schemeClr val="accent3"/>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Information Communication and Technology</a:t>
          </a:r>
        </a:p>
      </dsp:txBody>
      <dsp:txXfrm>
        <a:off x="679496" y="969558"/>
        <a:ext cx="1304769" cy="782861"/>
      </dsp:txXfrm>
    </dsp:sp>
    <dsp:sp modelId="{5A6815F0-D180-4DB0-9132-6ECC6D250E62}">
      <dsp:nvSpPr>
        <dsp:cNvPr id="0" name=""/>
        <dsp:cNvSpPr/>
      </dsp:nvSpPr>
      <dsp:spPr>
        <a:xfrm>
          <a:off x="3415832" y="2698093"/>
          <a:ext cx="1304769" cy="782861"/>
        </a:xfrm>
        <a:prstGeom prst="rect">
          <a:avLst/>
        </a:prstGeom>
        <a:solidFill>
          <a:schemeClr val="accent2"/>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Management and Cost Accounting</a:t>
          </a:r>
        </a:p>
      </dsp:txBody>
      <dsp:txXfrm>
        <a:off x="3415832" y="2698093"/>
        <a:ext cx="1304769" cy="782861"/>
      </dsp:txXfrm>
    </dsp:sp>
    <dsp:sp modelId="{622A50B2-CCCB-44A2-B4B6-8B5242E556BB}">
      <dsp:nvSpPr>
        <dsp:cNvPr id="0" name=""/>
        <dsp:cNvSpPr/>
      </dsp:nvSpPr>
      <dsp:spPr>
        <a:xfrm>
          <a:off x="512336" y="2711242"/>
          <a:ext cx="1304769" cy="782861"/>
        </a:xfrm>
        <a:prstGeom prst="rect">
          <a:avLst/>
        </a:prstGeom>
        <a:solidFill>
          <a:schemeClr val="accent2"/>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Financial Management</a:t>
          </a:r>
        </a:p>
      </dsp:txBody>
      <dsp:txXfrm>
        <a:off x="512336" y="2711242"/>
        <a:ext cx="1304769" cy="782861"/>
      </dsp:txXfrm>
    </dsp:sp>
    <dsp:sp modelId="{5447E3A0-00A7-42B8-85C9-619B060751FA}">
      <dsp:nvSpPr>
        <dsp:cNvPr id="0" name=""/>
        <dsp:cNvSpPr/>
      </dsp:nvSpPr>
      <dsp:spPr>
        <a:xfrm>
          <a:off x="4865424" y="2708776"/>
          <a:ext cx="1304769" cy="782861"/>
        </a:xfrm>
        <a:prstGeom prst="rect">
          <a:avLst/>
        </a:prstGeom>
        <a:solidFill>
          <a:schemeClr val="accent2"/>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Financial Control and Reporting</a:t>
          </a:r>
        </a:p>
      </dsp:txBody>
      <dsp:txXfrm>
        <a:off x="4865424" y="2708776"/>
        <a:ext cx="1304769" cy="782861"/>
      </dsp:txXfrm>
    </dsp:sp>
    <dsp:sp modelId="{7FE01011-25E7-4519-B9A7-E4404FE0283E}">
      <dsp:nvSpPr>
        <dsp:cNvPr id="0" name=""/>
        <dsp:cNvSpPr/>
      </dsp:nvSpPr>
      <dsp:spPr>
        <a:xfrm>
          <a:off x="1925897" y="2677728"/>
          <a:ext cx="1304769" cy="782861"/>
        </a:xfrm>
        <a:prstGeom prst="rect">
          <a:avLst/>
        </a:prstGeom>
        <a:solidFill>
          <a:schemeClr val="accent2"/>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t>Supply Chain Management</a:t>
          </a:r>
        </a:p>
      </dsp:txBody>
      <dsp:txXfrm>
        <a:off x="1925897" y="2677728"/>
        <a:ext cx="1304769" cy="78286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WRMItemRecordClassificationTaxHTField0 xmlns="af6246f8-4cc0-4c65-b73d-fc7bf6e4d97d">
      <Terms xmlns="http://schemas.microsoft.com/office/infopath/2007/PartnerControls"/>
    </CWRMItemRecordClassificationTaxHTField0>
    <CWRMItemRecordData xmlns="af6246f8-4cc0-4c65-b73d-fc7bf6e4d97d" xsi:nil="true"/>
    <CWRMItemUniqueId xmlns="af6246f8-4cc0-4c65-b73d-fc7bf6e4d97d">00000005BI</CWRMItemUniqueId>
    <_dlc_DocId xmlns="c4320b35-9616-40d5-b0ee-e7c5c06511ec">00000005BI</_dlc_DocId>
    <_dlc_DocIdUrl xmlns="c4320b35-9616-40d5-b0ee-e7c5c06511ec">
      <Url>https://elidzintranet.elidz.co.za/Finance/SCM/_layouts/15/DocIdRedir.aspx?ID=00000005BI</Url>
      <Description>00000005BI</Description>
    </_dlc_DocIdUrl>
    <TaxCatchAll xmlns="c4320b35-9616-40d5-b0ee-e7c5c06511ec"/>
    <IconOverlay xmlns="http://schemas.microsoft.com/sharepoint/v4" xsi:nil="true"/>
    <CWRMItemRecordCategory xmlns="af6246f8-4cc0-4c65-b73d-fc7bf6e4d97d" xsi:nil="true"/>
    <CWRMItemRecordState xmlns="af6246f8-4cc0-4c65-b73d-fc7bf6e4d97d" xsi:nil="true"/>
    <CWRMItemRecordDeclaredDate xmlns="af6246f8-4cc0-4c65-b73d-fc7bf6e4d97d" xsi:nil="true"/>
    <CWRMItemRecordVital xmlns="af6246f8-4cc0-4c65-b73d-fc7bf6e4d97d">false</CWRMItemRecordVital>
    <CWRMItemRecordStatus xmlns="af6246f8-4cc0-4c65-b73d-fc7bf6e4d97d" xsi:nil="true"/>
    <_vti_ItemHoldRecordStatus xmlns="http://schemas.microsoft.com/sharepoint/v3">0</_vti_ItemHoldRecordStatus>
    <_vti_ItemDeclaredRecord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Collabware CLM Item Unique ID</Name>
    <Synchronization>Synchronous</Synchronization>
    <Type>1</Type>
    <SequenceNumber>1</SequenceNumber>
    <Url/>
    <Assembly>Collabware.SharePoint.RecordsManagement, Version=1.0.0.0, Culture=neutral, PublicKeyToken=801662d3f2b71412</Assembly>
    <Class>Collabware.SharePoint.RecordsManagement.ItemUniqueIdContentTypeReceiver</Class>
    <Data/>
    <Filter/>
  </Receiver>
  <Receiver>
    <Name>Collabware CLM Item Unique ID</Name>
    <Synchronization>Synchronous</Synchronization>
    <Type>10002</Type>
    <SequenceNumber>10500</SequenceNumber>
    <Url/>
    <Assembly>Collabware.SharePoint.RecordsManagement, Version=1.0.0.0, Culture=neutral, PublicKeyToken=801662d3f2b71412</Assembly>
    <Class>Collabware.SharePoint.RecordsManagement.ItemUniqueIdContentTypeReceiver</Class>
    <Data/>
    <Filter/>
  </Receiver>
  <Receiver>
    <Name>Collabware CLM Item Unique ID</Name>
    <Synchronization>Synchronous</Synchronization>
    <Type>10004</Type>
    <SequenceNumber>10501</SequenceNumber>
    <Url/>
    <Assembly>Collabware.SharePoint.RecordsManagement, Version=1.0.0.0, Culture=neutral, PublicKeyToken=801662d3f2b71412</Assembly>
    <Class>Collabware.SharePoint.RecordsManagement.ItemUniqueIdContentTypeReceiver</Class>
    <Data/>
    <Filter/>
  </Receiver>
  <Receiver>
    <Name>Collabware CLM Item Unique ID</Name>
    <Synchronization>Synchronous</Synchronization>
    <Type>10006</Type>
    <SequenceNumber>10502</SequenceNumber>
    <Url/>
    <Assembly>Collabware.SharePoint.RecordsManagement, Version=1.0.0.0, Culture=neutral, PublicKeyToken=801662d3f2b71412</Assembly>
    <Class>Collabware.SharePoint.RecordsManagement.ItemUniqueIdContentTypeReceiver</Class>
    <Data/>
    <Filter/>
  </Receiver>
  <Receiver>
    <Name>Collabware CLM Item Processing</Name>
    <Synchronization>Synchronous</Synchronization>
    <Type>10001</Type>
    <SequenceNumber>12000</SequenceNumber>
    <Url/>
    <Assembly>Collabware.SharePoint.RecordsManagement, Version=1.0.0.0, Culture=neutral, PublicKeyToken=801662d3f2b71412</Assembly>
    <Class>Collabware.SharePoint.RecordsManagement.ItemProcessingContentTypeReceiver</Class>
    <Data/>
    <Filter/>
  </Receiver>
  <Receiver>
    <Name>Collabware CLM Item Processing</Name>
    <Synchronization>Asynchronous</Synchronization>
    <Type>10002</Type>
    <SequenceNumber>12001</SequenceNumber>
    <Url/>
    <Assembly>Collabware.SharePoint.RecordsManagement, Version=1.0.0.0, Culture=neutral, PublicKeyToken=801662d3f2b71412</Assembly>
    <Class>Collabware.SharePoint.RecordsManagement.ItemProcessingContentTypeReceiver</Class>
    <Data/>
    <Filter/>
  </Receiver>
  <Receiver>
    <Name>Collabware CLM Item Processing</Name>
    <Synchronization>Asynchronous</Synchronization>
    <Type>10004</Type>
    <SequenceNumber>12002</SequenceNumber>
    <Url/>
    <Assembly>Collabware.SharePoint.RecordsManagement, Version=1.0.0.0, Culture=neutral, PublicKeyToken=801662d3f2b71412</Assembly>
    <Class>Collabware.SharePoint.RecordsManagement.ItemProcessingContentTypeReceiver</Class>
    <Data/>
    <Filter/>
  </Receiver>
  <Receiver>
    <Name>Collabware CLM Item Processing</Name>
    <Synchronization>Synchronous</Synchronization>
    <Type>3</Type>
    <SequenceNumber>10003</SequenceNumber>
    <Url/>
    <Assembly>Collabware.SharePoint.RecordsManagement, Version=1.0.0.0, Culture=neutral, PublicKeyToken=801662d3f2b71412</Assembly>
    <Class>Collabware.SharePoint.RecordsManagement.ItemProcessingContentTypeReceiver</Class>
    <Data/>
    <Filter/>
  </Receiver>
  <Receiver>
    <Name>Collabware CLM Item Audit</Name>
    <Synchronization>Asynchronous</Synchronization>
    <Type>10001</Type>
    <SequenceNumber>11000</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10002</Type>
    <SequenceNumber>11001</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10005</Type>
    <SequenceNumber>11002</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10006</Type>
    <SequenceNumber>11003</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Asynchronous</Synchronization>
    <Type>10004</Type>
    <SequenceNumber>11004</SequenceNumber>
    <Url/>
    <Assembly>Collabware.SharePoint.RecordsManagement, Version=1.0.0.0, Culture=neutral, PublicKeyToken=801662d3f2b71412</Assembly>
    <Class>Collabware.SharePoint.RecordsManagement.ItemAuditContentTypeReceiver</Class>
    <Data/>
    <Filter/>
  </Receiver>
  <Receiver>
    <Name>Collabware CLM Item Audit</Name>
    <Synchronization>Synchronous</Synchronization>
    <Type>3</Type>
    <SequenceNumber>11005</SequenceNumber>
    <Url/>
    <Assembly>Collabware.SharePoint.RecordsManagement, Version=1.0.0.0, Culture=neutral, PublicKeyToken=801662d3f2b71412</Assembly>
    <Class>Collabware.SharePoint.RecordsManagement.ItemAuditContentTypeReceiver</Class>
    <Data/>
    <Filter/>
  </Receiver>
  <Receiver>
    <Name>Collabware CLM Item Security</Name>
    <Synchronization>Asynchronous</Synchronization>
    <Type>10002</Type>
    <SequenceNumber>13000</SequenceNumber>
    <Url/>
    <Assembly>Collabware.SharePoint.RecordsManagement, Version=1.0.0.0, Culture=neutral, PublicKeyToken=801662d3f2b71412</Assembly>
    <Class>Collabware.SharePoint.RecordsManagement.ItemSecurityContentTypeReceiver</Class>
    <Data/>
    <Filter/>
  </Receiver>
  <Receiver>
    <Name/>
    <Synchronization>Synchronous</Synchronization>
    <Type>10001</Type>
    <SequenceNumber>1</SequenceNumber>
    <Url/>
    <Assembly>Collabware.SharePoint.RecordsManagement, Version=1.0.0.0, Culture=neutral, PublicKeyToken=801662d3f2b71412</Assembly>
    <Class>Collabware.SharePoint.RecordsManagement.BeforeVerifyItemAddedReceiver</Class>
    <Data/>
    <Filter/>
  </Receiver>
  <Receiver>
    <Name/>
    <Synchronization>Synchronous</Synchronization>
    <Type>10001</Type>
    <SequenceNumber>9000</SequenceNumber>
    <Url/>
    <Assembly>Collabware.SharePoint.RecordsManagement, Version=1.0.0.0, Culture=neutral, PublicKeyToken=801662d3f2b71412</Assembly>
    <Class>Collabware.SharePoint.RecordsManagement.VerifyItemAddedReceiver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929CF43208D514E8C4C526390F92C4C" ma:contentTypeVersion="10" ma:contentTypeDescription="Create a new document." ma:contentTypeScope="" ma:versionID="7ef2526bced9809d365e6bfd4a156b3a">
  <xsd:schema xmlns:xsd="http://www.w3.org/2001/XMLSchema" xmlns:xs="http://www.w3.org/2001/XMLSchema" xmlns:p="http://schemas.microsoft.com/office/2006/metadata/properties" xmlns:ns1="http://schemas.microsoft.com/sharepoint/v3" xmlns:ns2="c4320b35-9616-40d5-b0ee-e7c5c06511ec" xmlns:ns3="af6246f8-4cc0-4c65-b73d-fc7bf6e4d97d" xmlns:ns4="http://schemas.microsoft.com/sharepoint/v4" targetNamespace="http://schemas.microsoft.com/office/2006/metadata/properties" ma:root="true" ma:fieldsID="1f538738384a3ec521f139381f245649" ns1:_="" ns2:_="" ns3:_="" ns4:_="">
    <xsd:import namespace="http://schemas.microsoft.com/sharepoint/v3"/>
    <xsd:import namespace="c4320b35-9616-40d5-b0ee-e7c5c06511ec"/>
    <xsd:import namespace="af6246f8-4cc0-4c65-b73d-fc7bf6e4d97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WRMItemUniqueId" minOccurs="0"/>
                <xsd:element ref="ns3:CWRMItemRecordState" minOccurs="0"/>
                <xsd:element ref="ns3:CWRMItemRecordCategory" minOccurs="0"/>
                <xsd:element ref="ns3:CWRMItemRecordClassificationTaxHTField0" minOccurs="0"/>
                <xsd:element ref="ns2:TaxCatchAll" minOccurs="0"/>
                <xsd:element ref="ns2:TaxCatchAllLabel" minOccurs="0"/>
                <xsd:element ref="ns3:CWRMItemRecordStatus" minOccurs="0"/>
                <xsd:element ref="ns3:CWRMItemRecordDeclaredDate" minOccurs="0"/>
                <xsd:element ref="ns3:CWRMItemRecordVital" minOccurs="0"/>
                <xsd:element ref="ns3:CWRMItemRecordData" minOccurs="0"/>
                <xsd:element ref="ns4:IconOverlay" minOccurs="0"/>
                <xsd:element ref="ns1:_vti_ItemDeclaredRecord" minOccurs="0"/>
                <xsd:element ref="ns1:_vti_ItemHoldRecordStatus" minOccurs="0"/>
                <xsd:element ref="ns1:_dlc_ExpireDateSaved" minOccurs="0"/>
                <xsd:element ref="ns1:_dlc_ExpireDate" minOccurs="0"/>
                <xsd:element ref="ns1:_dlc_Exempt"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3" nillable="true" ma:displayName="Declared Record" ma:hidden="true" ma:internalName="_vti_ItemDeclaredRecord" ma:readOnly="true">
      <xsd:simpleType>
        <xsd:restriction base="dms:DateTime"/>
      </xsd:simpleType>
    </xsd:element>
    <xsd:element name="_vti_ItemHoldRecordStatus" ma:index="24" nillable="true" ma:displayName="Hold and Record Status" ma:decimals="0" ma:description="" ma:hidden="true" ma:indexed="true" ma:internalName="_vti_ItemHoldRecordStatus" ma:readOnly="true">
      <xsd:simpleType>
        <xsd:restriction base="dms:Unknown"/>
      </xsd:simpleType>
    </xsd:element>
    <xsd:element name="_dlc_ExpireDateSaved" ma:index="25" nillable="true" ma:displayName="Original Expiration Date" ma:hidden="true" ma:internalName="_dlc_ExpireDateSaved" ma:readOnly="true">
      <xsd:simpleType>
        <xsd:restriction base="dms:DateTime"/>
      </xsd:simpleType>
    </xsd:element>
    <xsd:element name="_dlc_ExpireDate" ma:index="26" nillable="true" ma:displayName="Expiration Date" ma:description="" ma:hidden="true" ma:indexed="true" ma:internalName="_dlc_ExpireDate" ma:readOnly="true">
      <xsd:simpleType>
        <xsd:restriction base="dms:DateTime"/>
      </xsd:simpleType>
    </xsd:element>
    <xsd:element name="_dlc_Exempt" ma:index="2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320b35-9616-40d5-b0ee-e7c5c06511e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bcfbffd-d6a5-4cdb-8f17-70398bd48962}" ma:internalName="TaxCatchAll" ma:showField="CatchAllData" ma:web="af6246f8-4cc0-4c65-b73d-fc7bf6e4d97d">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8bcfbffd-d6a5-4cdb-8f17-70398bd48962}" ma:internalName="TaxCatchAllLabel" ma:readOnly="true" ma:showField="CatchAllDataLabel" ma:web="af6246f8-4cc0-4c65-b73d-fc7bf6e4d9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6246f8-4cc0-4c65-b73d-fc7bf6e4d97d" elementFormDefault="qualified">
    <xsd:import namespace="http://schemas.microsoft.com/office/2006/documentManagement/types"/>
    <xsd:import namespace="http://schemas.microsoft.com/office/infopath/2007/PartnerControls"/>
    <xsd:element name="CWRMItemUniqueId" ma:index="11" nillable="true" ma:displayName="Content ID" ma:description="A universally unique identifier assigned to the item." ma:hidden="true" ma:internalName="CWRMItemUniqueId" ma:readOnly="true">
      <xsd:simpleType>
        <xsd:restriction base="dms:Text"/>
      </xsd:simpleType>
    </xsd:element>
    <xsd:element name="CWRMItemRecordState" ma:index="12" nillable="true" ma:displayName="Record State" ma:description="The current state of this item as it pertains to records management." ma:hidden="true" ma:internalName="CWRMItemRecordState" ma:readOnly="true">
      <xsd:simpleType>
        <xsd:restriction base="dms:Text"/>
      </xsd:simpleType>
    </xsd:element>
    <xsd:element name="CWRMItemRecordCategory" ma:index="13" nillable="true" ma:displayName="Record Category" ma:description="Identifies the current record category for the item." ma:hidden="true" ma:internalName="CWRMItemRecordCategory" ma:readOnly="true">
      <xsd:simpleType>
        <xsd:restriction base="dms:Text"/>
      </xsd:simpleType>
    </xsd:element>
    <xsd:element name="CWRMItemRecordClassificationTaxHTField0" ma:index="14" nillable="true" ma:taxonomy="true" ma:internalName="CWRMItemRecordClassificationTaxHTField0" ma:taxonomyFieldName="CWRMItemRecordClassification" ma:displayName="Record Classification" ma:fieldId="{e94be97f-fb02-4deb-9c3d-6d978a059d35}" ma:sspId="00c924ce-569e-4aeb-9872-82a14ebe8f27" ma:termSetId="68590ed6-8d9e-4e1f-bfcc-092326c92c9a" ma:anchorId="00000000-0000-0000-0000-000000000000" ma:open="false" ma:isKeyword="false">
      <xsd:complexType>
        <xsd:sequence>
          <xsd:element ref="pc:Terms" minOccurs="0" maxOccurs="1"/>
        </xsd:sequence>
      </xsd:complexType>
    </xsd:element>
    <xsd:element name="CWRMItemRecordStatus" ma:index="18" nillable="true" ma:displayName="Record Status" ma:description="The current status of this item as it pertains to records management." ma:hidden="true" ma:internalName="CWRMItemRecordStatus" ma:readOnly="true">
      <xsd:simpleType>
        <xsd:restriction base="dms:Text"/>
      </xsd:simpleType>
    </xsd:element>
    <xsd:element name="CWRMItemRecordDeclaredDate" ma:index="19" nillable="true" ma:displayName="Record Declared Date" ma:description="The date and time that the item was declared a record." ma:hidden="true" ma:internalName="CWRMItemRecordDeclaredDate" ma:readOnly="true">
      <xsd:simpleType>
        <xsd:restriction base="dms:DateTime"/>
      </xsd:simpleType>
    </xsd:element>
    <xsd:element name="CWRMItemRecordVital" ma:index="20" nillable="true" ma:displayName="Record Vital" ma:description="Indicates if this item is considered vital to the organization." ma:hidden="true" ma:internalName="CWRMItemRecordVital" ma:readOnly="true">
      <xsd:simpleType>
        <xsd:restriction base="dms:Boolean"/>
      </xsd:simpleType>
    </xsd:element>
    <xsd:element name="CWRMItemRecordData" ma:index="21" nillable="true" ma:displayName="Record Data" ma:description="Contains system specific record data for the item." ma:hidden="true" ma:internalName="CWRMItemRecordData">
      <xsd:simpleType>
        <xsd:restriction base="dms:Note"/>
      </xsd:simple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e461fef2-ab31-4482-971a-9d7b1f7270b7" ContentTypeId="0x0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DCBB5-0408-495E-9EEC-84A8FE4DAE6A}">
  <ds:schemaRefs>
    <ds:schemaRef ds:uri="http://schemas.microsoft.com/office/2006/metadata/properties"/>
    <ds:schemaRef ds:uri="http://schemas.microsoft.com/office/infopath/2007/PartnerControls"/>
    <ds:schemaRef ds:uri="af6246f8-4cc0-4c65-b73d-fc7bf6e4d97d"/>
    <ds:schemaRef ds:uri="c4320b35-9616-40d5-b0ee-e7c5c06511ec"/>
    <ds:schemaRef ds:uri="http://schemas.microsoft.com/sharepoint/v4"/>
    <ds:schemaRef ds:uri="http://schemas.microsoft.com/sharepoint/v3"/>
  </ds:schemaRefs>
</ds:datastoreItem>
</file>

<file path=customXml/itemProps2.xml><?xml version="1.0" encoding="utf-8"?>
<ds:datastoreItem xmlns:ds="http://schemas.openxmlformats.org/officeDocument/2006/customXml" ds:itemID="{F3D2F1E5-80DD-42CC-8F7A-6218B8B0A648}">
  <ds:schemaRefs>
    <ds:schemaRef ds:uri="http://schemas.microsoft.com/sharepoint/events"/>
  </ds:schemaRefs>
</ds:datastoreItem>
</file>

<file path=customXml/itemProps3.xml><?xml version="1.0" encoding="utf-8"?>
<ds:datastoreItem xmlns:ds="http://schemas.openxmlformats.org/officeDocument/2006/customXml" ds:itemID="{B2AEC00F-54AF-4718-A1F4-C8C3119B0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320b35-9616-40d5-b0ee-e7c5c06511ec"/>
    <ds:schemaRef ds:uri="af6246f8-4cc0-4c65-b73d-fc7bf6e4d97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EE695E-86B2-4569-A72B-307B798E9FF9}">
  <ds:schemaRefs>
    <ds:schemaRef ds:uri="http://schemas.microsoft.com/sharepoint/v3/contenttype/forms"/>
  </ds:schemaRefs>
</ds:datastoreItem>
</file>

<file path=customXml/itemProps5.xml><?xml version="1.0" encoding="utf-8"?>
<ds:datastoreItem xmlns:ds="http://schemas.openxmlformats.org/officeDocument/2006/customXml" ds:itemID="{C3BD48C4-45DF-44A0-BE78-678CB8E17800}">
  <ds:schemaRefs>
    <ds:schemaRef ds:uri="Microsoft.SharePoint.Taxonomy.ContentTypeSync"/>
  </ds:schemaRefs>
</ds:datastoreItem>
</file>

<file path=customXml/itemProps6.xml><?xml version="1.0" encoding="utf-8"?>
<ds:datastoreItem xmlns:ds="http://schemas.openxmlformats.org/officeDocument/2006/customXml" ds:itemID="{39524F85-4BDD-42D6-BA15-839D7907B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9159</Words>
  <Characters>52207</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Business Connexion</Company>
  <LinksUpToDate>false</LinksUpToDate>
  <CharactersWithSpaces>61244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Michelle Botha</cp:lastModifiedBy>
  <cp:revision>2</cp:revision>
  <cp:lastPrinted>2017-02-08T08:08:00Z</cp:lastPrinted>
  <dcterms:created xsi:type="dcterms:W3CDTF">2019-10-31T10:23:00Z</dcterms:created>
  <dcterms:modified xsi:type="dcterms:W3CDTF">2019-10-31T10:23:00Z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0x0101002929CF43208D514E8C4C526390F92C4C</vt:lpwstr>
  </property>
  <property fmtid="{D5CDD505-2E9C-101B-9397-08002B2CF9AE}" pid="3" name="_dlc_DocIdItemGuid">
    <vt:lpwstr>9d6ab64b-c0a5-49f4-955b-ad2d1d18b5c7</vt:lpwstr>
  </property>
  <property fmtid="{D5CDD505-2E9C-101B-9397-08002B2CF9AE}" pid="4" name="_dlc_policyId">
    <vt:lpwstr>/Finance/SCM/Shared Documents</vt:lpwstr>
  </property>
  <property fmtid="{D5CDD505-2E9C-101B-9397-08002B2CF9AE}" pid="5" name="ItemRetentionFormula">
    <vt:lpwstr/>
  </property>
  <property fmtid="{D5CDD505-2E9C-101B-9397-08002B2CF9AE}" pid="6" name="CWRMItemRecordClassification">
    <vt:lpwstr/>
  </property>
</Properties>
</file>